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339A9" w:rsidP="00E76672" w:rsidRDefault="001339A9" w14:paraId="79EA4D74" w14:textId="042F7C31">
      <w:pPr>
        <w:rPr>
          <w:rFonts w:ascii="Times New Roman" w:hAnsi="Times New Roman"/>
          <w:sz w:val="24"/>
        </w:rPr>
      </w:pPr>
    </w:p>
    <w:p w:rsidR="00226DA4" w:rsidP="00E76672" w:rsidRDefault="00226DA4" w14:paraId="2CAA4DA2" w14:textId="77777777">
      <w:pPr>
        <w:jc w:val="center"/>
        <w:rPr>
          <w:rFonts w:ascii="Times New Roman" w:hAnsi="Times New Roman"/>
          <w:sz w:val="24"/>
        </w:rPr>
        <w:sectPr w:rsidR="00226DA4">
          <w:footerReference w:type="default" r:id="rId11"/>
          <w:footerReference w:type="first" r:id="rId12"/>
          <w:type w:val="continuous"/>
          <w:pgSz w:w="11906" w:h="16838" w:orient="portrait"/>
          <w:pgMar w:top="1418" w:right="680" w:bottom="1418" w:left="1701" w:header="680" w:footer="680" w:gutter="0"/>
          <w:cols w:space="708"/>
          <w:docGrid w:linePitch="360"/>
        </w:sectPr>
      </w:pPr>
    </w:p>
    <w:p w:rsidRPr="00B53DDE" w:rsidR="00B53DDE" w:rsidP="00E76672" w:rsidRDefault="00B53DDE" w14:paraId="1C71084F" w14:textId="77777777">
      <w:pPr>
        <w:jc w:val="center"/>
        <w:rPr>
          <w:rFonts w:ascii="Times New Roman" w:hAnsi="Times New Roman"/>
          <w:sz w:val="24"/>
        </w:rPr>
      </w:pPr>
    </w:p>
    <w:p w:rsidRPr="00B53DDE" w:rsidR="001339A9" w:rsidP="00E76672" w:rsidRDefault="00EF75FF" w14:paraId="37588AFA" w14:textId="13E398D0">
      <w:pPr>
        <w:jc w:val="center"/>
        <w:rPr>
          <w:rFonts w:ascii="Times New Roman" w:hAnsi="Times New Roman"/>
          <w:b/>
          <w:sz w:val="32"/>
          <w:szCs w:val="32"/>
        </w:rPr>
      </w:pPr>
      <w:r w:rsidRPr="00EF75FF">
        <w:rPr>
          <w:rFonts w:ascii="Times New Roman" w:hAnsi="Times New Roman"/>
          <w:b/>
          <w:sz w:val="32"/>
          <w:szCs w:val="32"/>
        </w:rPr>
        <w:t xml:space="preserve">Lastekaitseseaduse ja </w:t>
      </w:r>
      <w:r w:rsidR="00E34615">
        <w:rPr>
          <w:rFonts w:ascii="Times New Roman" w:hAnsi="Times New Roman"/>
          <w:b/>
          <w:sz w:val="32"/>
          <w:szCs w:val="32"/>
        </w:rPr>
        <w:t>täitemenetluse seadustiku</w:t>
      </w:r>
      <w:r w:rsidRPr="00EF75FF">
        <w:rPr>
          <w:rFonts w:ascii="Times New Roman" w:hAnsi="Times New Roman"/>
          <w:b/>
          <w:sz w:val="32"/>
          <w:szCs w:val="32"/>
        </w:rPr>
        <w:t xml:space="preserve"> muutmise </w:t>
      </w:r>
      <w:r w:rsidRPr="00B53DDE" w:rsidR="001339A9">
        <w:rPr>
          <w:rFonts w:ascii="Times New Roman" w:hAnsi="Times New Roman"/>
          <w:b/>
          <w:sz w:val="32"/>
          <w:szCs w:val="32"/>
        </w:rPr>
        <w:t xml:space="preserve">seaduse eelnõu </w:t>
      </w:r>
      <w:r w:rsidRPr="00B53DDE" w:rsidR="00743016">
        <w:rPr>
          <w:rFonts w:ascii="Times New Roman" w:hAnsi="Times New Roman"/>
          <w:b/>
          <w:sz w:val="32"/>
          <w:szCs w:val="32"/>
        </w:rPr>
        <w:t>seletuskiri</w:t>
      </w:r>
    </w:p>
    <w:p w:rsidRPr="00B53DDE" w:rsidR="00B66D1B" w:rsidP="00E76672" w:rsidRDefault="00B66D1B" w14:paraId="5AD86F36" w14:textId="77777777">
      <w:pPr>
        <w:jc w:val="center"/>
        <w:rPr>
          <w:rFonts w:ascii="Times New Roman" w:hAnsi="Times New Roman"/>
          <w:sz w:val="24"/>
        </w:rPr>
      </w:pPr>
    </w:p>
    <w:p w:rsidR="00226DA4" w:rsidP="00E76672" w:rsidRDefault="00226DA4" w14:paraId="3C2F5504" w14:textId="77777777">
      <w:pPr>
        <w:rPr>
          <w:rFonts w:ascii="Times New Roman" w:hAnsi="Times New Roman"/>
          <w:b/>
          <w:sz w:val="24"/>
        </w:rPr>
        <w:sectPr w:rsidR="00226DA4">
          <w:type w:val="continuous"/>
          <w:pgSz w:w="11906" w:h="16838" w:orient="portrait"/>
          <w:pgMar w:top="1418" w:right="680" w:bottom="1418" w:left="1701" w:header="680" w:footer="680" w:gutter="0"/>
          <w:cols w:space="708"/>
          <w:formProt w:val="0"/>
          <w:docGrid w:linePitch="360"/>
        </w:sectPr>
      </w:pPr>
    </w:p>
    <w:p w:rsidRPr="00B66D1B" w:rsidR="00B66D1B" w:rsidP="00E76672" w:rsidRDefault="00B66D1B" w14:paraId="7EDD5197" w14:textId="77777777">
      <w:pPr>
        <w:jc w:val="left"/>
        <w:rPr>
          <w:rFonts w:ascii="Times New Roman" w:hAnsi="Times New Roman"/>
          <w:b/>
          <w:sz w:val="24"/>
        </w:rPr>
      </w:pPr>
    </w:p>
    <w:p w:rsidRPr="00995BFB" w:rsidR="00D62171" w:rsidP="00E76672" w:rsidRDefault="00290F58" w14:paraId="0B901794" w14:textId="77777777">
      <w:pPr>
        <w:pStyle w:val="Loendilik"/>
        <w:numPr>
          <w:ilvl w:val="0"/>
          <w:numId w:val="5"/>
        </w:numPr>
        <w:rPr>
          <w:rFonts w:ascii="Times New Roman" w:hAnsi="Times New Roman"/>
          <w:b/>
          <w:sz w:val="24"/>
        </w:rPr>
      </w:pPr>
      <w:r w:rsidRPr="00995BFB">
        <w:rPr>
          <w:rFonts w:ascii="Times New Roman" w:hAnsi="Times New Roman"/>
          <w:b/>
          <w:sz w:val="24"/>
        </w:rPr>
        <w:t xml:space="preserve">Sissejuhatus </w:t>
      </w:r>
    </w:p>
    <w:p w:rsidRPr="00076EA4" w:rsidR="00002D9A" w:rsidP="00E76672" w:rsidRDefault="00002D9A" w14:paraId="31E536D9" w14:textId="77777777">
      <w:pPr>
        <w:rPr>
          <w:rFonts w:ascii="Times New Roman" w:hAnsi="Times New Roman"/>
          <w:sz w:val="24"/>
          <w:lang w:eastAsia="et-EE"/>
        </w:rPr>
      </w:pPr>
    </w:p>
    <w:p w:rsidRPr="00076EA4" w:rsidR="00D62171" w:rsidP="00E76672" w:rsidRDefault="00E91A66" w14:paraId="4175F182" w14:textId="19AFCA9F">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Pr="00076EA4" w:rsidR="00D62171">
        <w:rPr>
          <w:rFonts w:ascii="Times New Roman" w:hAnsi="Times New Roman"/>
          <w:b/>
          <w:bCs/>
          <w:sz w:val="24"/>
        </w:rPr>
        <w:t>Sisukokkuvõte</w:t>
      </w:r>
    </w:p>
    <w:p w:rsidR="002C28F3" w:rsidP="00E76672" w:rsidRDefault="002C28F3" w14:paraId="2457950A" w14:textId="77777777">
      <w:pPr>
        <w:rPr>
          <w:rFonts w:ascii="Times New Roman" w:hAnsi="Times New Roman"/>
          <w:bCs/>
          <w:i/>
          <w:iCs/>
          <w:sz w:val="24"/>
        </w:rPr>
      </w:pPr>
    </w:p>
    <w:p w:rsidRPr="00231C4A" w:rsidR="002B5700" w:rsidP="00E76672" w:rsidRDefault="002B5700" w14:paraId="313ADCC0" w14:textId="77777777">
      <w:pPr>
        <w:rPr>
          <w:rFonts w:ascii="Times New Roman" w:hAnsi="Times New Roman"/>
          <w:sz w:val="24"/>
          <w:lang w:eastAsia="et-EE"/>
        </w:rPr>
        <w:sectPr w:rsidRPr="00231C4A" w:rsidR="002B5700">
          <w:type w:val="continuous"/>
          <w:pgSz w:w="11906" w:h="16838" w:orient="portrait"/>
          <w:pgMar w:top="1418" w:right="680" w:bottom="1418" w:left="1701" w:header="680" w:footer="680" w:gutter="0"/>
          <w:cols w:space="708"/>
          <w:formProt w:val="0"/>
          <w:docGrid w:linePitch="360"/>
        </w:sectPr>
      </w:pPr>
    </w:p>
    <w:p w:rsidR="00BE48AF" w:rsidP="00E76672" w:rsidRDefault="002C28F3" w14:paraId="1290639D" w14:textId="7FBA3160">
      <w:pPr>
        <w:rPr>
          <w:rFonts w:ascii="Times New Roman" w:hAnsi="Times New Roman"/>
          <w:sz w:val="24"/>
          <w:lang w:eastAsia="et-EE"/>
        </w:rPr>
      </w:pPr>
      <w:r>
        <w:rPr>
          <w:rFonts w:ascii="Times New Roman" w:hAnsi="Times New Roman"/>
          <w:sz w:val="24"/>
          <w:lang w:eastAsia="et-EE"/>
        </w:rPr>
        <w:t>Eelnõuga</w:t>
      </w:r>
      <w:r w:rsidDel="002D265A">
        <w:rPr>
          <w:rFonts w:ascii="Times New Roman" w:hAnsi="Times New Roman"/>
          <w:sz w:val="24"/>
          <w:lang w:eastAsia="et-EE"/>
        </w:rPr>
        <w:t xml:space="preserve"> </w:t>
      </w:r>
      <w:r w:rsidR="00DA79B7">
        <w:rPr>
          <w:rFonts w:ascii="Times New Roman" w:hAnsi="Times New Roman"/>
          <w:sz w:val="24"/>
          <w:lang w:eastAsia="et-EE"/>
        </w:rPr>
        <w:t>muudetakse</w:t>
      </w:r>
      <w:r>
        <w:rPr>
          <w:rFonts w:ascii="Times New Roman" w:hAnsi="Times New Roman"/>
          <w:sz w:val="24"/>
          <w:lang w:eastAsia="et-EE"/>
        </w:rPr>
        <w:t xml:space="preserve"> lastekaitseseadus</w:t>
      </w:r>
      <w:r w:rsidR="00DA79B7">
        <w:rPr>
          <w:rFonts w:ascii="Times New Roman" w:hAnsi="Times New Roman"/>
          <w:sz w:val="24"/>
          <w:lang w:eastAsia="et-EE"/>
        </w:rPr>
        <w:t>t</w:t>
      </w:r>
      <w:r>
        <w:rPr>
          <w:rFonts w:ascii="Times New Roman" w:hAnsi="Times New Roman"/>
          <w:sz w:val="24"/>
          <w:lang w:eastAsia="et-EE"/>
        </w:rPr>
        <w:t xml:space="preserve"> </w:t>
      </w:r>
      <w:r w:rsidR="009D18AF">
        <w:rPr>
          <w:rFonts w:ascii="Times New Roman" w:hAnsi="Times New Roman"/>
          <w:sz w:val="24"/>
          <w:lang w:eastAsia="et-EE"/>
        </w:rPr>
        <w:t>(</w:t>
      </w:r>
      <w:proofErr w:type="spellStart"/>
      <w:r>
        <w:rPr>
          <w:rFonts w:ascii="Times New Roman" w:hAnsi="Times New Roman"/>
          <w:sz w:val="24"/>
          <w:lang w:eastAsia="et-EE"/>
        </w:rPr>
        <w:t>LasteKS</w:t>
      </w:r>
      <w:proofErr w:type="spellEnd"/>
      <w:r>
        <w:rPr>
          <w:rFonts w:ascii="Times New Roman" w:hAnsi="Times New Roman"/>
          <w:sz w:val="24"/>
          <w:lang w:eastAsia="et-EE"/>
        </w:rPr>
        <w:t>)</w:t>
      </w:r>
      <w:r w:rsidR="00C83DBA">
        <w:rPr>
          <w:rFonts w:ascii="Times New Roman" w:hAnsi="Times New Roman"/>
          <w:sz w:val="24"/>
          <w:lang w:eastAsia="et-EE"/>
        </w:rPr>
        <w:t xml:space="preserve"> </w:t>
      </w:r>
      <w:r w:rsidRPr="31677E43">
        <w:rPr>
          <w:rFonts w:ascii="Times New Roman" w:hAnsi="Times New Roman"/>
          <w:sz w:val="24"/>
          <w:lang w:eastAsia="et-EE"/>
        </w:rPr>
        <w:t xml:space="preserve">ja </w:t>
      </w:r>
      <w:r w:rsidR="00B40122">
        <w:rPr>
          <w:rFonts w:ascii="Times New Roman" w:hAnsi="Times New Roman"/>
          <w:sz w:val="24"/>
          <w:lang w:eastAsia="et-EE"/>
        </w:rPr>
        <w:t>täitemenetluse seadustik</w:t>
      </w:r>
      <w:r w:rsidR="00DA79B7">
        <w:rPr>
          <w:rFonts w:ascii="Times New Roman" w:hAnsi="Times New Roman"/>
          <w:sz w:val="24"/>
          <w:lang w:eastAsia="et-EE"/>
        </w:rPr>
        <w:t>ku</w:t>
      </w:r>
      <w:r w:rsidR="00B40122">
        <w:rPr>
          <w:rFonts w:ascii="Times New Roman" w:hAnsi="Times New Roman"/>
          <w:sz w:val="24"/>
          <w:lang w:eastAsia="et-EE"/>
        </w:rPr>
        <w:t xml:space="preserve"> </w:t>
      </w:r>
      <w:r w:rsidR="00DF0D25">
        <w:rPr>
          <w:rFonts w:ascii="Times New Roman" w:hAnsi="Times New Roman"/>
          <w:sz w:val="24"/>
          <w:lang w:eastAsia="et-EE"/>
        </w:rPr>
        <w:t>(</w:t>
      </w:r>
      <w:r w:rsidR="00B40122">
        <w:rPr>
          <w:rFonts w:ascii="Times New Roman" w:hAnsi="Times New Roman"/>
          <w:sz w:val="24"/>
          <w:lang w:eastAsia="et-EE"/>
        </w:rPr>
        <w:t>TM</w:t>
      </w:r>
      <w:r w:rsidRPr="31677E43">
        <w:rPr>
          <w:rFonts w:ascii="Times New Roman" w:hAnsi="Times New Roman"/>
          <w:sz w:val="24"/>
          <w:lang w:eastAsia="et-EE"/>
        </w:rPr>
        <w:t>S).</w:t>
      </w:r>
      <w:r>
        <w:rPr>
          <w:rFonts w:ascii="Times New Roman" w:hAnsi="Times New Roman"/>
          <w:sz w:val="24"/>
          <w:lang w:eastAsia="et-EE"/>
        </w:rPr>
        <w:t xml:space="preserve"> </w:t>
      </w:r>
    </w:p>
    <w:p w:rsidR="00206B04" w:rsidP="00E76672" w:rsidRDefault="00206B04" w14:paraId="362480FA" w14:textId="77777777">
      <w:pPr>
        <w:rPr>
          <w:rFonts w:ascii="Times New Roman" w:hAnsi="Times New Roman"/>
          <w:sz w:val="24"/>
          <w:lang w:eastAsia="et-EE"/>
        </w:rPr>
      </w:pPr>
    </w:p>
    <w:p w:rsidR="009C5832" w:rsidP="00E76672" w:rsidRDefault="00C31EFD" w14:paraId="3B7EFFE8" w14:textId="78CD570D">
      <w:pPr>
        <w:rPr>
          <w:rFonts w:ascii="Times New Roman" w:hAnsi="Times New Roman"/>
          <w:sz w:val="24"/>
          <w:lang w:eastAsia="et-EE"/>
        </w:rPr>
      </w:pPr>
      <w:r>
        <w:rPr>
          <w:rFonts w:ascii="Times New Roman" w:hAnsi="Times New Roman"/>
          <w:sz w:val="24"/>
          <w:lang w:eastAsia="et-EE"/>
        </w:rPr>
        <w:t>Kohaliku tasandi lastekaitsel on palju erinevaid ülesandeid</w:t>
      </w:r>
      <w:r w:rsidR="00FB6F23">
        <w:rPr>
          <w:rFonts w:ascii="Times New Roman" w:hAnsi="Times New Roman"/>
          <w:sz w:val="24"/>
          <w:lang w:eastAsia="et-EE"/>
        </w:rPr>
        <w:t xml:space="preserve"> ning </w:t>
      </w:r>
      <w:r w:rsidR="00D90F88">
        <w:rPr>
          <w:rFonts w:ascii="Times New Roman" w:hAnsi="Times New Roman"/>
          <w:sz w:val="24"/>
          <w:lang w:eastAsia="et-EE"/>
        </w:rPr>
        <w:t>lastekaitsetöötajate</w:t>
      </w:r>
      <w:r w:rsidR="00F64972">
        <w:rPr>
          <w:rFonts w:ascii="Times New Roman" w:hAnsi="Times New Roman"/>
          <w:sz w:val="24"/>
          <w:lang w:eastAsia="et-EE"/>
        </w:rPr>
        <w:t xml:space="preserve"> töökoormus on suur</w:t>
      </w:r>
      <w:r w:rsidR="00020115">
        <w:rPr>
          <w:rFonts w:ascii="Times New Roman" w:hAnsi="Times New Roman"/>
          <w:sz w:val="24"/>
          <w:lang w:eastAsia="et-EE"/>
        </w:rPr>
        <w:t>.</w:t>
      </w:r>
      <w:r w:rsidR="00F64972">
        <w:rPr>
          <w:rFonts w:ascii="Times New Roman" w:hAnsi="Times New Roman"/>
          <w:sz w:val="24"/>
          <w:lang w:eastAsia="et-EE"/>
        </w:rPr>
        <w:t xml:space="preserve"> </w:t>
      </w:r>
      <w:r w:rsidR="00714560">
        <w:rPr>
          <w:rFonts w:ascii="Times New Roman" w:hAnsi="Times New Roman"/>
          <w:sz w:val="24"/>
          <w:lang w:eastAsia="et-EE"/>
        </w:rPr>
        <w:t xml:space="preserve">Töökoormust </w:t>
      </w:r>
      <w:r w:rsidR="00230279">
        <w:rPr>
          <w:rFonts w:ascii="Times New Roman" w:hAnsi="Times New Roman"/>
          <w:sz w:val="24"/>
          <w:lang w:eastAsia="et-EE"/>
        </w:rPr>
        <w:t xml:space="preserve">suurendab veelgi </w:t>
      </w:r>
      <w:r w:rsidR="00B24723">
        <w:rPr>
          <w:rFonts w:ascii="Times New Roman" w:hAnsi="Times New Roman"/>
          <w:sz w:val="24"/>
          <w:lang w:eastAsia="et-EE"/>
        </w:rPr>
        <w:t>valdkondade</w:t>
      </w:r>
      <w:r w:rsidR="00B06842">
        <w:rPr>
          <w:rFonts w:ascii="Times New Roman" w:hAnsi="Times New Roman"/>
          <w:sz w:val="24"/>
          <w:lang w:eastAsia="et-EE"/>
        </w:rPr>
        <w:t xml:space="preserve"> ebapiisav ja ebaühtlane</w:t>
      </w:r>
      <w:r w:rsidR="001D2CF7">
        <w:rPr>
          <w:rFonts w:ascii="Times New Roman" w:hAnsi="Times New Roman"/>
          <w:sz w:val="24"/>
          <w:lang w:eastAsia="et-EE"/>
        </w:rPr>
        <w:t xml:space="preserve"> </w:t>
      </w:r>
      <w:r w:rsidR="008D5A71">
        <w:rPr>
          <w:rFonts w:ascii="Times New Roman" w:hAnsi="Times New Roman"/>
          <w:sz w:val="24"/>
          <w:lang w:eastAsia="et-EE"/>
        </w:rPr>
        <w:t>koostöö</w:t>
      </w:r>
      <w:r w:rsidR="00B06842">
        <w:rPr>
          <w:rFonts w:ascii="Times New Roman" w:hAnsi="Times New Roman"/>
          <w:sz w:val="24"/>
          <w:lang w:eastAsia="et-EE"/>
        </w:rPr>
        <w:t xml:space="preserve">. </w:t>
      </w:r>
      <w:r w:rsidR="00BE43F0">
        <w:rPr>
          <w:rFonts w:ascii="Times New Roman" w:hAnsi="Times New Roman"/>
          <w:sz w:val="24"/>
          <w:lang w:eastAsia="et-EE"/>
        </w:rPr>
        <w:t>Nende probleemide tõttu</w:t>
      </w:r>
      <w:r w:rsidR="00020115">
        <w:rPr>
          <w:rFonts w:ascii="Times New Roman" w:hAnsi="Times New Roman"/>
          <w:sz w:val="24"/>
          <w:lang w:eastAsia="et-EE"/>
        </w:rPr>
        <w:t xml:space="preserve"> on valdkonnas suur tööjõuvoolavus ja läbipõlemise oht. </w:t>
      </w:r>
      <w:r w:rsidR="003F0C5B">
        <w:rPr>
          <w:rFonts w:ascii="Times New Roman" w:hAnsi="Times New Roman"/>
          <w:sz w:val="24"/>
          <w:lang w:eastAsia="et-EE"/>
        </w:rPr>
        <w:t>Eelnõu</w:t>
      </w:r>
      <w:r w:rsidR="00360C49">
        <w:rPr>
          <w:rFonts w:ascii="Times New Roman" w:hAnsi="Times New Roman"/>
          <w:sz w:val="24"/>
          <w:lang w:eastAsia="et-EE"/>
        </w:rPr>
        <w:t>ga tehtavate mu</w:t>
      </w:r>
      <w:r w:rsidR="00307218">
        <w:rPr>
          <w:rFonts w:ascii="Times New Roman" w:hAnsi="Times New Roman"/>
          <w:sz w:val="24"/>
          <w:lang w:eastAsia="et-EE"/>
        </w:rPr>
        <w:t xml:space="preserve">udatustega </w:t>
      </w:r>
      <w:r w:rsidR="0009754E">
        <w:rPr>
          <w:rFonts w:ascii="Times New Roman" w:hAnsi="Times New Roman"/>
          <w:sz w:val="24"/>
          <w:lang w:eastAsia="et-EE"/>
        </w:rPr>
        <w:t>nähakse ette</w:t>
      </w:r>
      <w:r w:rsidR="00307218">
        <w:rPr>
          <w:rFonts w:ascii="Times New Roman" w:hAnsi="Times New Roman"/>
          <w:sz w:val="24"/>
          <w:lang w:eastAsia="et-EE"/>
        </w:rPr>
        <w:t>, millise</w:t>
      </w:r>
      <w:r w:rsidR="00714A2F">
        <w:rPr>
          <w:rFonts w:ascii="Times New Roman" w:hAnsi="Times New Roman"/>
          <w:sz w:val="24"/>
          <w:lang w:eastAsia="et-EE"/>
        </w:rPr>
        <w:t>i</w:t>
      </w:r>
      <w:r w:rsidR="00307218">
        <w:rPr>
          <w:rFonts w:ascii="Times New Roman" w:hAnsi="Times New Roman"/>
          <w:sz w:val="24"/>
          <w:lang w:eastAsia="et-EE"/>
        </w:rPr>
        <w:t xml:space="preserve">d </w:t>
      </w:r>
      <w:r w:rsidR="003B6834">
        <w:rPr>
          <w:rFonts w:ascii="Times New Roman" w:hAnsi="Times New Roman"/>
          <w:sz w:val="24"/>
          <w:lang w:eastAsia="et-EE"/>
        </w:rPr>
        <w:t xml:space="preserve">kohaliku </w:t>
      </w:r>
      <w:r w:rsidR="00005396">
        <w:rPr>
          <w:rFonts w:ascii="Times New Roman" w:hAnsi="Times New Roman"/>
          <w:sz w:val="24"/>
          <w:lang w:eastAsia="et-EE"/>
        </w:rPr>
        <w:t>omavalitsuse üksuse (edaspidi</w:t>
      </w:r>
      <w:r w:rsidR="00714A2F">
        <w:rPr>
          <w:rFonts w:ascii="Times New Roman" w:hAnsi="Times New Roman"/>
          <w:sz w:val="24"/>
          <w:lang w:eastAsia="et-EE"/>
        </w:rPr>
        <w:t xml:space="preserve"> KOV) ülesandeid lastekaitse korraldamisel peab täitma lastekaitsetöötaja ning </w:t>
      </w:r>
      <w:r w:rsidR="00505E58">
        <w:rPr>
          <w:rFonts w:ascii="Times New Roman" w:hAnsi="Times New Roman"/>
          <w:sz w:val="24"/>
          <w:lang w:eastAsia="et-EE"/>
        </w:rPr>
        <w:t>millis</w:t>
      </w:r>
      <w:r w:rsidR="008334E0">
        <w:rPr>
          <w:rFonts w:ascii="Times New Roman" w:hAnsi="Times New Roman"/>
          <w:sz w:val="24"/>
          <w:lang w:eastAsia="et-EE"/>
        </w:rPr>
        <w:t>te ülesannete</w:t>
      </w:r>
      <w:r w:rsidR="00E465A8">
        <w:rPr>
          <w:rFonts w:ascii="Times New Roman" w:hAnsi="Times New Roman"/>
          <w:sz w:val="24"/>
          <w:lang w:eastAsia="et-EE"/>
        </w:rPr>
        <w:t>ga</w:t>
      </w:r>
      <w:r w:rsidR="008334E0">
        <w:rPr>
          <w:rFonts w:ascii="Times New Roman" w:hAnsi="Times New Roman"/>
          <w:sz w:val="24"/>
          <w:lang w:eastAsia="et-EE"/>
        </w:rPr>
        <w:t xml:space="preserve"> või</w:t>
      </w:r>
      <w:r w:rsidR="00E465A8">
        <w:rPr>
          <w:rFonts w:ascii="Times New Roman" w:hAnsi="Times New Roman"/>
          <w:sz w:val="24"/>
          <w:lang w:eastAsia="et-EE"/>
        </w:rPr>
        <w:t xml:space="preserve">vad tegeleda ka </w:t>
      </w:r>
      <w:r w:rsidR="008334E0">
        <w:rPr>
          <w:rFonts w:ascii="Times New Roman" w:hAnsi="Times New Roman"/>
          <w:sz w:val="24"/>
          <w:lang w:eastAsia="et-EE"/>
        </w:rPr>
        <w:t>teis</w:t>
      </w:r>
      <w:r w:rsidR="00E465A8">
        <w:rPr>
          <w:rFonts w:ascii="Times New Roman" w:hAnsi="Times New Roman"/>
          <w:sz w:val="24"/>
          <w:lang w:eastAsia="et-EE"/>
        </w:rPr>
        <w:t>ed</w:t>
      </w:r>
      <w:r w:rsidR="008334E0">
        <w:rPr>
          <w:rFonts w:ascii="Times New Roman" w:hAnsi="Times New Roman"/>
          <w:sz w:val="24"/>
          <w:lang w:eastAsia="et-EE"/>
        </w:rPr>
        <w:t xml:space="preserve"> lapsega töötava</w:t>
      </w:r>
      <w:r w:rsidR="00E465A8">
        <w:rPr>
          <w:rFonts w:ascii="Times New Roman" w:hAnsi="Times New Roman"/>
          <w:sz w:val="24"/>
          <w:lang w:eastAsia="et-EE"/>
        </w:rPr>
        <w:t>d</w:t>
      </w:r>
      <w:r w:rsidR="008334E0">
        <w:rPr>
          <w:rFonts w:ascii="Times New Roman" w:hAnsi="Times New Roman"/>
          <w:sz w:val="24"/>
          <w:lang w:eastAsia="et-EE"/>
        </w:rPr>
        <w:t xml:space="preserve"> isiku</w:t>
      </w:r>
      <w:r w:rsidR="00E465A8">
        <w:rPr>
          <w:rFonts w:ascii="Times New Roman" w:hAnsi="Times New Roman"/>
          <w:sz w:val="24"/>
          <w:lang w:eastAsia="et-EE"/>
        </w:rPr>
        <w:t>d</w:t>
      </w:r>
      <w:r w:rsidR="0041069D">
        <w:rPr>
          <w:rFonts w:ascii="Times New Roman" w:hAnsi="Times New Roman"/>
          <w:sz w:val="24"/>
          <w:lang w:eastAsia="et-EE"/>
        </w:rPr>
        <w:t xml:space="preserve">. See aitab vabastada lastekaitsetöötaja ressurssi, </w:t>
      </w:r>
      <w:r w:rsidR="00697FD2">
        <w:rPr>
          <w:rFonts w:ascii="Times New Roman" w:hAnsi="Times New Roman"/>
          <w:sz w:val="24"/>
          <w:lang w:eastAsia="et-EE"/>
        </w:rPr>
        <w:t xml:space="preserve">et </w:t>
      </w:r>
      <w:r w:rsidRPr="00010BB4" w:rsidR="00010BB4">
        <w:rPr>
          <w:rFonts w:ascii="Times New Roman" w:hAnsi="Times New Roman"/>
          <w:sz w:val="24"/>
          <w:lang w:eastAsia="et-EE"/>
        </w:rPr>
        <w:t>keskendu</w:t>
      </w:r>
      <w:r w:rsidR="00697FD2">
        <w:rPr>
          <w:rFonts w:ascii="Times New Roman" w:hAnsi="Times New Roman"/>
          <w:sz w:val="24"/>
          <w:lang w:eastAsia="et-EE"/>
        </w:rPr>
        <w:t>da</w:t>
      </w:r>
      <w:r w:rsidRPr="00010BB4" w:rsidR="00010BB4">
        <w:rPr>
          <w:rFonts w:ascii="Times New Roman" w:hAnsi="Times New Roman"/>
          <w:sz w:val="24"/>
          <w:lang w:eastAsia="et-EE"/>
        </w:rPr>
        <w:t xml:space="preserve"> lastele, kes vajavad lastekaitsetöötaja tuge kõige enam, ehk lastele, kelle abivajadus on kompleksne ja </w:t>
      </w:r>
      <w:r w:rsidRPr="00043179" w:rsidR="00043179">
        <w:rPr>
          <w:rFonts w:ascii="Times New Roman" w:hAnsi="Times New Roman"/>
          <w:sz w:val="24"/>
          <w:lang w:eastAsia="et-EE"/>
        </w:rPr>
        <w:t xml:space="preserve">vajab </w:t>
      </w:r>
      <w:r w:rsidRPr="00043179" w:rsidR="00010BB4">
        <w:rPr>
          <w:rFonts w:ascii="Times New Roman" w:hAnsi="Times New Roman"/>
          <w:sz w:val="24"/>
          <w:lang w:eastAsia="et-EE"/>
        </w:rPr>
        <w:t>kestva</w:t>
      </w:r>
      <w:r w:rsidRPr="00043179" w:rsidR="00043179">
        <w:rPr>
          <w:rFonts w:ascii="Times New Roman" w:hAnsi="Times New Roman"/>
          <w:sz w:val="24"/>
          <w:lang w:eastAsia="et-EE"/>
        </w:rPr>
        <w:t>t</w:t>
      </w:r>
      <w:r w:rsidRPr="00043179" w:rsidR="00010BB4">
        <w:rPr>
          <w:rFonts w:ascii="Times New Roman" w:hAnsi="Times New Roman"/>
          <w:sz w:val="24"/>
          <w:lang w:eastAsia="et-EE"/>
        </w:rPr>
        <w:t xml:space="preserve"> sekkumis</w:t>
      </w:r>
      <w:r w:rsidRPr="00043179" w:rsidR="00043179">
        <w:rPr>
          <w:rFonts w:ascii="Times New Roman" w:hAnsi="Times New Roman"/>
          <w:sz w:val="24"/>
          <w:lang w:eastAsia="et-EE"/>
        </w:rPr>
        <w:t>t</w:t>
      </w:r>
      <w:r w:rsidRPr="00043179" w:rsidR="00010BB4">
        <w:rPr>
          <w:rFonts w:ascii="Times New Roman" w:hAnsi="Times New Roman"/>
          <w:sz w:val="24"/>
          <w:lang w:eastAsia="et-EE"/>
        </w:rPr>
        <w:t>.</w:t>
      </w:r>
      <w:r w:rsidRPr="00010BB4" w:rsidR="00010BB4">
        <w:rPr>
          <w:rFonts w:ascii="Times New Roman" w:hAnsi="Times New Roman"/>
          <w:sz w:val="24"/>
          <w:lang w:eastAsia="et-EE"/>
        </w:rPr>
        <w:t xml:space="preserve"> </w:t>
      </w:r>
      <w:r w:rsidR="00D5146B">
        <w:rPr>
          <w:rFonts w:ascii="Times New Roman" w:hAnsi="Times New Roman"/>
          <w:sz w:val="24"/>
          <w:lang w:eastAsia="et-EE"/>
        </w:rPr>
        <w:t>Lisaks</w:t>
      </w:r>
      <w:r w:rsidR="00430381">
        <w:rPr>
          <w:rFonts w:ascii="Times New Roman" w:hAnsi="Times New Roman"/>
          <w:sz w:val="24"/>
          <w:lang w:eastAsia="et-EE"/>
        </w:rPr>
        <w:t xml:space="preserve"> täpsustatakse </w:t>
      </w:r>
      <w:r w:rsidR="00151C9E">
        <w:rPr>
          <w:rFonts w:ascii="Times New Roman" w:hAnsi="Times New Roman"/>
          <w:sz w:val="24"/>
          <w:lang w:eastAsia="et-EE"/>
        </w:rPr>
        <w:t xml:space="preserve">eelnõuga </w:t>
      </w:r>
      <w:r w:rsidR="003C0D92">
        <w:rPr>
          <w:rFonts w:ascii="Times New Roman" w:hAnsi="Times New Roman"/>
          <w:sz w:val="24"/>
          <w:lang w:eastAsia="et-EE"/>
        </w:rPr>
        <w:t>lastekaitsetöötaja ülesandeid abivajava lapse abivajaduse hindamisel ja talle abi osutamisel</w:t>
      </w:r>
      <w:r w:rsidR="00477977">
        <w:rPr>
          <w:rFonts w:ascii="Times New Roman" w:hAnsi="Times New Roman"/>
          <w:sz w:val="24"/>
          <w:lang w:eastAsia="et-EE"/>
        </w:rPr>
        <w:t xml:space="preserve">, </w:t>
      </w:r>
      <w:r w:rsidR="00EF3AF0">
        <w:rPr>
          <w:rFonts w:ascii="Times New Roman" w:hAnsi="Times New Roman"/>
          <w:sz w:val="24"/>
          <w:lang w:eastAsia="et-EE"/>
        </w:rPr>
        <w:t>sealhulgas</w:t>
      </w:r>
      <w:r w:rsidR="00EB06DE">
        <w:rPr>
          <w:rFonts w:ascii="Times New Roman" w:hAnsi="Times New Roman"/>
          <w:sz w:val="24"/>
          <w:lang w:eastAsia="et-EE"/>
        </w:rPr>
        <w:t xml:space="preserve"> lapse üleandmise ja lapsega suhtlemis</w:t>
      </w:r>
      <w:r w:rsidR="00FA2F23">
        <w:rPr>
          <w:rFonts w:ascii="Times New Roman" w:hAnsi="Times New Roman"/>
          <w:sz w:val="24"/>
          <w:lang w:eastAsia="et-EE"/>
        </w:rPr>
        <w:t>e</w:t>
      </w:r>
      <w:r w:rsidR="00EB06DE">
        <w:rPr>
          <w:rFonts w:ascii="Times New Roman" w:hAnsi="Times New Roman"/>
          <w:sz w:val="24"/>
          <w:lang w:eastAsia="et-EE"/>
        </w:rPr>
        <w:t xml:space="preserve"> võimalda</w:t>
      </w:r>
      <w:r w:rsidR="00777223">
        <w:rPr>
          <w:rFonts w:ascii="Times New Roman" w:hAnsi="Times New Roman"/>
          <w:sz w:val="24"/>
          <w:lang w:eastAsia="et-EE"/>
        </w:rPr>
        <w:t>mise</w:t>
      </w:r>
      <w:r w:rsidR="00EB06DE">
        <w:rPr>
          <w:rFonts w:ascii="Times New Roman" w:hAnsi="Times New Roman"/>
          <w:sz w:val="24"/>
          <w:lang w:eastAsia="et-EE"/>
        </w:rPr>
        <w:t xml:space="preserve"> täitemenetlustes</w:t>
      </w:r>
      <w:r w:rsidR="002F4B6D">
        <w:rPr>
          <w:rFonts w:ascii="Times New Roman" w:hAnsi="Times New Roman"/>
          <w:sz w:val="24"/>
          <w:lang w:eastAsia="et-EE"/>
        </w:rPr>
        <w:t>.</w:t>
      </w:r>
      <w:r w:rsidR="00EF799E">
        <w:rPr>
          <w:rFonts w:ascii="Times New Roman" w:hAnsi="Times New Roman"/>
          <w:sz w:val="24"/>
          <w:lang w:eastAsia="et-EE"/>
        </w:rPr>
        <w:t xml:space="preserve"> </w:t>
      </w:r>
      <w:r w:rsidR="009C5832">
        <w:rPr>
          <w:rFonts w:ascii="Times New Roman" w:hAnsi="Times New Roman"/>
          <w:sz w:val="24"/>
          <w:lang w:eastAsia="et-EE"/>
        </w:rPr>
        <w:t xml:space="preserve">Samuti </w:t>
      </w:r>
      <w:r w:rsidR="00BA464F">
        <w:rPr>
          <w:rFonts w:ascii="Times New Roman" w:hAnsi="Times New Roman"/>
          <w:sz w:val="24"/>
          <w:lang w:eastAsia="et-EE"/>
        </w:rPr>
        <w:t>toetatakse muudatustega võrgustikutö</w:t>
      </w:r>
      <w:r w:rsidR="00466A12">
        <w:rPr>
          <w:rFonts w:ascii="Times New Roman" w:hAnsi="Times New Roman"/>
          <w:sz w:val="24"/>
          <w:lang w:eastAsia="et-EE"/>
        </w:rPr>
        <w:t>ö</w:t>
      </w:r>
      <w:r w:rsidR="00504308">
        <w:rPr>
          <w:rFonts w:ascii="Times New Roman" w:hAnsi="Times New Roman"/>
          <w:sz w:val="24"/>
          <w:lang w:eastAsia="et-EE"/>
        </w:rPr>
        <w:t xml:space="preserve"> tegemist</w:t>
      </w:r>
      <w:r w:rsidR="0056678A">
        <w:rPr>
          <w:rFonts w:ascii="Times New Roman" w:hAnsi="Times New Roman"/>
          <w:sz w:val="24"/>
          <w:lang w:eastAsia="et-EE"/>
        </w:rPr>
        <w:t xml:space="preserve"> lastekaitses.</w:t>
      </w:r>
    </w:p>
    <w:p w:rsidR="009C5832" w:rsidP="00E76672" w:rsidRDefault="009C5832" w14:paraId="44023402" w14:textId="77777777">
      <w:pPr>
        <w:rPr>
          <w:rFonts w:ascii="Times New Roman" w:hAnsi="Times New Roman"/>
          <w:sz w:val="24"/>
          <w:lang w:eastAsia="et-EE"/>
        </w:rPr>
      </w:pPr>
    </w:p>
    <w:p w:rsidRPr="00010BB4" w:rsidR="00010BB4" w:rsidP="00E76672" w:rsidRDefault="0056678A" w14:paraId="5B55812E" w14:textId="0E656B82">
      <w:pPr>
        <w:rPr>
          <w:rFonts w:ascii="Times New Roman" w:hAnsi="Times New Roman"/>
          <w:sz w:val="24"/>
          <w:lang w:eastAsia="et-EE"/>
        </w:rPr>
      </w:pPr>
      <w:r>
        <w:rPr>
          <w:rFonts w:ascii="Times New Roman" w:hAnsi="Times New Roman"/>
          <w:sz w:val="24"/>
          <w:lang w:eastAsia="et-EE"/>
        </w:rPr>
        <w:t>Eelnõu</w:t>
      </w:r>
      <w:r w:rsidR="00B411E5">
        <w:rPr>
          <w:rFonts w:ascii="Times New Roman" w:hAnsi="Times New Roman"/>
          <w:sz w:val="24"/>
          <w:lang w:eastAsia="et-EE"/>
        </w:rPr>
        <w:t>kohased</w:t>
      </w:r>
      <w:r>
        <w:rPr>
          <w:rFonts w:ascii="Times New Roman" w:hAnsi="Times New Roman"/>
          <w:sz w:val="24"/>
          <w:lang w:eastAsia="et-EE"/>
        </w:rPr>
        <w:t xml:space="preserve"> muudatused aitavad paremini kaitsta abivajava lapse õigusi</w:t>
      </w:r>
      <w:r w:rsidR="00CD560B">
        <w:rPr>
          <w:rFonts w:ascii="Times New Roman" w:hAnsi="Times New Roman"/>
          <w:sz w:val="24"/>
          <w:lang w:eastAsia="et-EE"/>
        </w:rPr>
        <w:t xml:space="preserve">, </w:t>
      </w:r>
      <w:r w:rsidR="00EF3AF0">
        <w:rPr>
          <w:rFonts w:ascii="Times New Roman" w:hAnsi="Times New Roman"/>
          <w:sz w:val="24"/>
          <w:lang w:eastAsia="et-EE"/>
        </w:rPr>
        <w:t>sealhulgas</w:t>
      </w:r>
      <w:r w:rsidR="00CD560B">
        <w:rPr>
          <w:rFonts w:ascii="Times New Roman" w:hAnsi="Times New Roman"/>
          <w:sz w:val="24"/>
          <w:lang w:eastAsia="et-EE"/>
        </w:rPr>
        <w:t xml:space="preserve"> </w:t>
      </w:r>
      <w:r w:rsidRPr="00CD560B" w:rsidR="00CD560B">
        <w:rPr>
          <w:rFonts w:ascii="Times New Roman" w:hAnsi="Times New Roman"/>
          <w:sz w:val="24"/>
          <w:lang w:eastAsia="et-EE"/>
        </w:rPr>
        <w:t>last puudutavate kohtulahendite täitmisel</w:t>
      </w:r>
      <w:r w:rsidR="00FD521C">
        <w:rPr>
          <w:rFonts w:ascii="Times New Roman" w:hAnsi="Times New Roman"/>
          <w:sz w:val="24"/>
          <w:lang w:eastAsia="et-EE"/>
        </w:rPr>
        <w:t xml:space="preserve">. </w:t>
      </w:r>
      <w:r w:rsidR="00E0533E">
        <w:rPr>
          <w:rFonts w:ascii="Times New Roman" w:hAnsi="Times New Roman"/>
          <w:sz w:val="24"/>
          <w:lang w:eastAsia="et-EE"/>
        </w:rPr>
        <w:t>Õiguste parem kaitse saavutatakse</w:t>
      </w:r>
      <w:r w:rsidR="00FD521C">
        <w:rPr>
          <w:rFonts w:ascii="Times New Roman" w:hAnsi="Times New Roman"/>
          <w:sz w:val="24"/>
          <w:lang w:eastAsia="et-EE"/>
        </w:rPr>
        <w:t xml:space="preserve"> </w:t>
      </w:r>
      <w:r>
        <w:rPr>
          <w:rFonts w:ascii="Times New Roman" w:hAnsi="Times New Roman"/>
          <w:sz w:val="24"/>
          <w:lang w:eastAsia="et-EE"/>
        </w:rPr>
        <w:t>nii</w:t>
      </w:r>
      <w:r w:rsidR="00B64AE3">
        <w:rPr>
          <w:rFonts w:ascii="Times New Roman" w:hAnsi="Times New Roman"/>
          <w:sz w:val="24"/>
          <w:lang w:eastAsia="et-EE"/>
        </w:rPr>
        <w:t xml:space="preserve"> </w:t>
      </w:r>
      <w:r w:rsidR="006E3368">
        <w:rPr>
          <w:rFonts w:ascii="Times New Roman" w:hAnsi="Times New Roman"/>
          <w:sz w:val="24"/>
          <w:lang w:eastAsia="et-EE"/>
        </w:rPr>
        <w:t>tõhusama toe pakkumise</w:t>
      </w:r>
      <w:r w:rsidR="00265ACF">
        <w:rPr>
          <w:rFonts w:ascii="Times New Roman" w:hAnsi="Times New Roman"/>
          <w:sz w:val="24"/>
          <w:lang w:eastAsia="et-EE"/>
        </w:rPr>
        <w:t>ks võimaluste loomise</w:t>
      </w:r>
      <w:r w:rsidR="00743928">
        <w:rPr>
          <w:rFonts w:ascii="Times New Roman" w:hAnsi="Times New Roman"/>
          <w:sz w:val="24"/>
          <w:lang w:eastAsia="et-EE"/>
        </w:rPr>
        <w:t xml:space="preserve"> </w:t>
      </w:r>
      <w:r w:rsidR="00C2098D">
        <w:rPr>
          <w:rFonts w:ascii="Times New Roman" w:hAnsi="Times New Roman"/>
          <w:sz w:val="24"/>
          <w:lang w:eastAsia="et-EE"/>
        </w:rPr>
        <w:t xml:space="preserve">ja </w:t>
      </w:r>
      <w:r w:rsidR="00FD521C">
        <w:rPr>
          <w:rFonts w:ascii="Times New Roman" w:hAnsi="Times New Roman"/>
          <w:sz w:val="24"/>
          <w:lang w:eastAsia="et-EE"/>
        </w:rPr>
        <w:t xml:space="preserve">abi osutajate </w:t>
      </w:r>
      <w:r w:rsidR="008D3915">
        <w:rPr>
          <w:rFonts w:ascii="Times New Roman" w:hAnsi="Times New Roman"/>
          <w:sz w:val="24"/>
          <w:lang w:eastAsia="et-EE"/>
        </w:rPr>
        <w:t>ülesannete selgema piiritlemise</w:t>
      </w:r>
      <w:r w:rsidR="00623110">
        <w:rPr>
          <w:rFonts w:ascii="Times New Roman" w:hAnsi="Times New Roman"/>
          <w:sz w:val="24"/>
          <w:lang w:eastAsia="et-EE"/>
        </w:rPr>
        <w:t xml:space="preserve"> kui </w:t>
      </w:r>
      <w:r w:rsidR="00156837">
        <w:rPr>
          <w:rFonts w:ascii="Times New Roman" w:hAnsi="Times New Roman"/>
          <w:sz w:val="24"/>
          <w:lang w:eastAsia="et-EE"/>
        </w:rPr>
        <w:t xml:space="preserve">ka </w:t>
      </w:r>
      <w:r w:rsidR="00437F0E">
        <w:rPr>
          <w:rFonts w:ascii="Times New Roman" w:hAnsi="Times New Roman"/>
          <w:sz w:val="24"/>
          <w:lang w:eastAsia="et-EE"/>
        </w:rPr>
        <w:t>lapse kaasatust ja arvamuse avaldamist puudutavate muudatuste</w:t>
      </w:r>
      <w:r w:rsidR="00346C4E">
        <w:rPr>
          <w:rFonts w:ascii="Times New Roman" w:hAnsi="Times New Roman"/>
          <w:sz w:val="24"/>
          <w:lang w:eastAsia="et-EE"/>
        </w:rPr>
        <w:t xml:space="preserve"> kaudu</w:t>
      </w:r>
      <w:r w:rsidR="00437F0E">
        <w:rPr>
          <w:rFonts w:ascii="Times New Roman" w:hAnsi="Times New Roman"/>
          <w:sz w:val="24"/>
          <w:lang w:eastAsia="et-EE"/>
        </w:rPr>
        <w:t>.</w:t>
      </w:r>
      <w:r w:rsidR="008D3915">
        <w:rPr>
          <w:rFonts w:ascii="Times New Roman" w:hAnsi="Times New Roman"/>
          <w:sz w:val="24"/>
          <w:lang w:eastAsia="et-EE"/>
        </w:rPr>
        <w:t xml:space="preserve"> </w:t>
      </w:r>
    </w:p>
    <w:p w:rsidR="00BE48AF" w:rsidP="00E76672" w:rsidRDefault="00BE48AF" w14:paraId="63D8638D" w14:textId="77777777">
      <w:pPr>
        <w:rPr>
          <w:rFonts w:ascii="Times New Roman" w:hAnsi="Times New Roman"/>
          <w:sz w:val="24"/>
          <w:lang w:eastAsia="et-EE"/>
        </w:rPr>
      </w:pPr>
    </w:p>
    <w:p w:rsidR="001E6022" w:rsidP="00E76672" w:rsidRDefault="00346C4E" w14:paraId="1DF7B998" w14:textId="3DA5F713">
      <w:pPr>
        <w:rPr>
          <w:rFonts w:ascii="Times New Roman" w:hAnsi="Times New Roman"/>
          <w:sz w:val="24"/>
          <w:lang w:eastAsia="et-EE"/>
        </w:rPr>
      </w:pPr>
      <w:r>
        <w:rPr>
          <w:rFonts w:ascii="Times New Roman" w:hAnsi="Times New Roman"/>
          <w:sz w:val="24"/>
          <w:lang w:eastAsia="et-EE"/>
        </w:rPr>
        <w:t xml:space="preserve">Väiksemaid muudatusi tehakse ka </w:t>
      </w:r>
      <w:r w:rsidR="000C0B04">
        <w:rPr>
          <w:rFonts w:ascii="Times New Roman" w:hAnsi="Times New Roman"/>
          <w:sz w:val="24"/>
          <w:lang w:eastAsia="et-EE"/>
        </w:rPr>
        <w:t>Sotsiaalkindlustusameti (edaspidi SKA)</w:t>
      </w:r>
      <w:r>
        <w:rPr>
          <w:rFonts w:ascii="Times New Roman" w:hAnsi="Times New Roman"/>
          <w:sz w:val="24"/>
          <w:lang w:eastAsia="et-EE"/>
        </w:rPr>
        <w:t xml:space="preserve"> ülesannetes</w:t>
      </w:r>
      <w:r w:rsidR="002C28F3">
        <w:rPr>
          <w:rFonts w:ascii="Times New Roman" w:hAnsi="Times New Roman"/>
          <w:sz w:val="24"/>
          <w:lang w:eastAsia="et-EE"/>
        </w:rPr>
        <w:t xml:space="preserve"> lastekaitse korraldamisel </w:t>
      </w:r>
      <w:r w:rsidR="00156837">
        <w:rPr>
          <w:rFonts w:ascii="Times New Roman" w:hAnsi="Times New Roman"/>
          <w:sz w:val="24"/>
          <w:lang w:eastAsia="et-EE"/>
        </w:rPr>
        <w:t>ja</w:t>
      </w:r>
      <w:r w:rsidR="002C28F3">
        <w:rPr>
          <w:rFonts w:ascii="Times New Roman" w:hAnsi="Times New Roman"/>
          <w:sz w:val="24"/>
          <w:lang w:eastAsia="et-EE"/>
        </w:rPr>
        <w:t xml:space="preserve"> järelevalve tegemisel.</w:t>
      </w:r>
    </w:p>
    <w:p w:rsidR="0076161F" w:rsidP="00E76672" w:rsidRDefault="0076161F" w14:paraId="2438DE38" w14:textId="77777777">
      <w:pPr>
        <w:rPr>
          <w:rFonts w:ascii="Times New Roman" w:hAnsi="Times New Roman"/>
          <w:sz w:val="24"/>
          <w:lang w:eastAsia="et-EE"/>
        </w:rPr>
      </w:pPr>
    </w:p>
    <w:p w:rsidR="0076161F" w:rsidP="00E76672" w:rsidRDefault="0076161F" w14:paraId="24725471" w14:textId="4406A2B1">
      <w:pPr>
        <w:rPr>
          <w:rFonts w:ascii="Times New Roman" w:hAnsi="Times New Roman"/>
          <w:sz w:val="24"/>
        </w:rPr>
      </w:pPr>
      <w:r>
        <w:rPr>
          <w:rFonts w:ascii="Times New Roman" w:hAnsi="Times New Roman"/>
          <w:sz w:val="24"/>
        </w:rPr>
        <w:t xml:space="preserve">Eelnõuga ei kaasne mõju halduskoormusele. </w:t>
      </w:r>
    </w:p>
    <w:p w:rsidRPr="00076EA4" w:rsidR="002C28F3" w:rsidP="00E76672" w:rsidRDefault="002C28F3" w14:paraId="6CA30795" w14:textId="77777777">
      <w:pPr>
        <w:pStyle w:val="Default"/>
        <w:jc w:val="both"/>
        <w:rPr>
          <w:rFonts w:ascii="Times New Roman" w:hAnsi="Times New Roman" w:cs="Times New Roman"/>
        </w:rPr>
      </w:pPr>
    </w:p>
    <w:p w:rsidRPr="00076EA4" w:rsidR="00D62171" w:rsidP="00E76672" w:rsidRDefault="00E91A66" w14:paraId="62883F2D" w14:textId="77777777">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Pr="00076EA4" w:rsidR="00D62171">
        <w:rPr>
          <w:rFonts w:ascii="Times New Roman" w:hAnsi="Times New Roman"/>
          <w:b/>
          <w:bCs/>
          <w:sz w:val="24"/>
        </w:rPr>
        <w:t>Eelnõu ettevalmistaja</w:t>
      </w:r>
      <w:permStart w:edGrp="everyone" w:id="999389680"/>
      <w:permEnd w:id="999389680"/>
    </w:p>
    <w:p w:rsidR="00825B77" w:rsidP="00E76672" w:rsidRDefault="00825B77" w14:paraId="465EAA70" w14:textId="2F23642F">
      <w:pPr>
        <w:rPr>
          <w:rFonts w:ascii="Times New Roman" w:hAnsi="Times New Roman"/>
          <w:bCs/>
          <w:sz w:val="24"/>
        </w:rPr>
      </w:pPr>
    </w:p>
    <w:p w:rsidRPr="002B56C7" w:rsidR="002B56C7" w:rsidP="00E76672" w:rsidRDefault="002B56C7" w14:paraId="537755F9" w14:textId="77777777">
      <w:pPr>
        <w:rPr>
          <w:rFonts w:ascii="Times New Roman" w:hAnsi="Times New Roman"/>
          <w:bCs/>
          <w:sz w:val="24"/>
        </w:rPr>
        <w:sectPr w:rsidRPr="002B56C7" w:rsidR="002B56C7" w:rsidSect="00D4086A">
          <w:type w:val="continuous"/>
          <w:pgSz w:w="11906" w:h="16838" w:orient="portrait"/>
          <w:pgMar w:top="1134" w:right="1134" w:bottom="1134" w:left="1701" w:header="680" w:footer="680" w:gutter="0"/>
          <w:cols w:space="708"/>
          <w:docGrid w:linePitch="360"/>
        </w:sectPr>
      </w:pPr>
    </w:p>
    <w:p w:rsidR="008426E3" w:rsidP="00E76672" w:rsidRDefault="00C83DBA" w14:paraId="3E832C41" w14:textId="3D34A135">
      <w:pPr>
        <w:pStyle w:val="Default"/>
        <w:jc w:val="both"/>
        <w:rPr>
          <w:rFonts w:ascii="Times New Roman" w:hAnsi="Times New Roman" w:cs="Times New Roman"/>
          <w:bCs/>
          <w:color w:val="auto"/>
          <w:lang w:eastAsia="en-US"/>
        </w:rPr>
      </w:pPr>
      <w:r>
        <w:rPr>
          <w:rFonts w:ascii="Times New Roman" w:hAnsi="Times New Roman" w:cs="Times New Roman"/>
          <w:bCs/>
          <w:color w:val="auto"/>
          <w:lang w:eastAsia="en-US"/>
        </w:rPr>
        <w:t>E</w:t>
      </w:r>
      <w:r w:rsidRPr="00C748A6" w:rsidR="008426E3">
        <w:rPr>
          <w:rFonts w:ascii="Times New Roman" w:hAnsi="Times New Roman" w:cs="Times New Roman"/>
          <w:bCs/>
          <w:color w:val="auto"/>
          <w:lang w:eastAsia="en-US"/>
        </w:rPr>
        <w:t xml:space="preserve">elnõu </w:t>
      </w:r>
      <w:r>
        <w:rPr>
          <w:rFonts w:ascii="Times New Roman" w:hAnsi="Times New Roman" w:cs="Times New Roman"/>
          <w:bCs/>
          <w:color w:val="auto"/>
          <w:lang w:eastAsia="en-US"/>
        </w:rPr>
        <w:t xml:space="preserve">on </w:t>
      </w:r>
      <w:r w:rsidRPr="00C748A6" w:rsidR="008426E3">
        <w:rPr>
          <w:rFonts w:ascii="Times New Roman" w:hAnsi="Times New Roman" w:cs="Times New Roman"/>
          <w:bCs/>
          <w:color w:val="auto"/>
          <w:lang w:eastAsia="en-US"/>
        </w:rPr>
        <w:t xml:space="preserve">ette valmistanud Sotsiaalministeeriumi </w:t>
      </w:r>
      <w:r w:rsidR="008426E3">
        <w:rPr>
          <w:rFonts w:ascii="Times New Roman" w:hAnsi="Times New Roman" w:cs="Times New Roman"/>
          <w:bCs/>
          <w:color w:val="auto"/>
          <w:lang w:eastAsia="en-US"/>
        </w:rPr>
        <w:t>laste ja perede osakonna nõunik Anne Haller (</w:t>
      </w:r>
      <w:hyperlink r:id="rId13">
        <w:r w:rsidRPr="31677E43" w:rsidR="000610CD">
          <w:rPr>
            <w:rStyle w:val="Hperlink"/>
            <w:rFonts w:ascii="Times New Roman" w:hAnsi="Times New Roman" w:cs="Times New Roman"/>
            <w:lang w:eastAsia="en-US"/>
          </w:rPr>
          <w:t>anne.haller@sm.ee</w:t>
        </w:r>
      </w:hyperlink>
      <w:r w:rsidRPr="31677E43" w:rsidR="008426E3">
        <w:rPr>
          <w:rFonts w:ascii="Times New Roman" w:hAnsi="Times New Roman" w:cs="Times New Roman"/>
          <w:color w:val="auto"/>
          <w:lang w:eastAsia="en-US"/>
        </w:rPr>
        <w:t>)</w:t>
      </w:r>
      <w:r>
        <w:rPr>
          <w:rFonts w:ascii="Times New Roman" w:hAnsi="Times New Roman" w:cs="Times New Roman"/>
          <w:color w:val="auto"/>
          <w:lang w:eastAsia="en-US"/>
        </w:rPr>
        <w:t xml:space="preserve"> ja</w:t>
      </w:r>
      <w:r w:rsidRPr="31677E43" w:rsidR="003F4FED">
        <w:rPr>
          <w:rFonts w:ascii="Times New Roman" w:hAnsi="Times New Roman" w:cs="Times New Roman"/>
          <w:color w:val="auto"/>
          <w:lang w:eastAsia="en-US"/>
        </w:rPr>
        <w:t xml:space="preserve"> </w:t>
      </w:r>
      <w:r w:rsidRPr="31677E43" w:rsidR="008426E3">
        <w:rPr>
          <w:rFonts w:ascii="Times New Roman" w:hAnsi="Times New Roman" w:cs="Times New Roman"/>
          <w:color w:val="auto"/>
          <w:lang w:eastAsia="en-US"/>
        </w:rPr>
        <w:t xml:space="preserve">sama osakonna lastekaitsepoliitika juht </w:t>
      </w:r>
      <w:r w:rsidRPr="31677E43" w:rsidR="003F4FED">
        <w:rPr>
          <w:rFonts w:ascii="Times New Roman" w:hAnsi="Times New Roman" w:cs="Times New Roman"/>
          <w:color w:val="auto"/>
          <w:lang w:eastAsia="en-US"/>
        </w:rPr>
        <w:t xml:space="preserve">Birgit </w:t>
      </w:r>
      <w:proofErr w:type="spellStart"/>
      <w:r w:rsidRPr="31677E43" w:rsidR="003F4FED">
        <w:rPr>
          <w:rFonts w:ascii="Times New Roman" w:hAnsi="Times New Roman" w:cs="Times New Roman"/>
          <w:color w:val="auto"/>
          <w:lang w:eastAsia="en-US"/>
        </w:rPr>
        <w:t>Siigur</w:t>
      </w:r>
      <w:proofErr w:type="spellEnd"/>
      <w:r w:rsidRPr="31677E43" w:rsidR="003F4FED">
        <w:rPr>
          <w:rFonts w:ascii="Times New Roman" w:hAnsi="Times New Roman" w:cs="Times New Roman"/>
          <w:color w:val="auto"/>
          <w:lang w:eastAsia="en-US"/>
        </w:rPr>
        <w:t xml:space="preserve"> (</w:t>
      </w:r>
      <w:hyperlink r:id="rId14">
        <w:r w:rsidRPr="31677E43" w:rsidR="000610CD">
          <w:rPr>
            <w:rStyle w:val="Hperlink"/>
            <w:rFonts w:ascii="Times New Roman" w:hAnsi="Times New Roman" w:cs="Times New Roman"/>
            <w:lang w:eastAsia="en-US"/>
          </w:rPr>
          <w:t>birgit.siigur@sm.ee</w:t>
        </w:r>
      </w:hyperlink>
      <w:r w:rsidRPr="31677E43" w:rsidR="003F4FED">
        <w:rPr>
          <w:rFonts w:ascii="Times New Roman" w:hAnsi="Times New Roman" w:cs="Times New Roman"/>
          <w:color w:val="auto"/>
          <w:lang w:eastAsia="en-US"/>
        </w:rPr>
        <w:t>)</w:t>
      </w:r>
      <w:r w:rsidR="004039E2">
        <w:rPr>
          <w:rFonts w:ascii="Times New Roman" w:hAnsi="Times New Roman" w:cs="Times New Roman"/>
          <w:color w:val="auto"/>
          <w:lang w:eastAsia="en-US"/>
        </w:rPr>
        <w:t xml:space="preserve"> koostöös </w:t>
      </w:r>
      <w:r w:rsidR="00902722">
        <w:rPr>
          <w:rFonts w:ascii="Times New Roman" w:hAnsi="Times New Roman" w:cs="Times New Roman"/>
          <w:color w:val="auto"/>
          <w:lang w:eastAsia="en-US"/>
        </w:rPr>
        <w:t>SKA-</w:t>
      </w:r>
      <w:proofErr w:type="spellStart"/>
      <w:r w:rsidR="00902722">
        <w:rPr>
          <w:rFonts w:ascii="Times New Roman" w:hAnsi="Times New Roman" w:cs="Times New Roman"/>
          <w:color w:val="auto"/>
          <w:lang w:eastAsia="en-US"/>
        </w:rPr>
        <w:t>ga</w:t>
      </w:r>
      <w:proofErr w:type="spellEnd"/>
      <w:r>
        <w:rPr>
          <w:rFonts w:ascii="Times New Roman" w:hAnsi="Times New Roman" w:cs="Times New Roman"/>
          <w:color w:val="auto"/>
          <w:lang w:eastAsia="en-US"/>
        </w:rPr>
        <w:t>. TMS-i muudatus</w:t>
      </w:r>
      <w:r w:rsidR="009608BA">
        <w:rPr>
          <w:rFonts w:ascii="Times New Roman" w:hAnsi="Times New Roman" w:cs="Times New Roman"/>
          <w:color w:val="auto"/>
          <w:lang w:eastAsia="en-US"/>
        </w:rPr>
        <w:t>ed on ette valmistatud koostöös</w:t>
      </w:r>
      <w:r>
        <w:rPr>
          <w:rFonts w:ascii="Times New Roman" w:hAnsi="Times New Roman" w:cs="Times New Roman"/>
          <w:color w:val="auto"/>
          <w:lang w:eastAsia="en-US"/>
        </w:rPr>
        <w:t xml:space="preserve"> Justiits- ja Digiministeeriumi justiitshalduspoliitika osakonna vabakutsete talituse nõunik</w:t>
      </w:r>
      <w:r w:rsidR="009608BA">
        <w:rPr>
          <w:rFonts w:ascii="Times New Roman" w:hAnsi="Times New Roman" w:cs="Times New Roman"/>
          <w:color w:val="auto"/>
          <w:lang w:eastAsia="en-US"/>
        </w:rPr>
        <w:t>e</w:t>
      </w:r>
      <w:r>
        <w:rPr>
          <w:rFonts w:ascii="Times New Roman" w:hAnsi="Times New Roman" w:cs="Times New Roman"/>
          <w:color w:val="auto"/>
          <w:lang w:eastAsia="en-US"/>
        </w:rPr>
        <w:t xml:space="preserve"> Aleksandr </w:t>
      </w:r>
      <w:proofErr w:type="spellStart"/>
      <w:r>
        <w:rPr>
          <w:rFonts w:ascii="Times New Roman" w:hAnsi="Times New Roman" w:cs="Times New Roman"/>
          <w:color w:val="auto"/>
          <w:lang w:eastAsia="en-US"/>
        </w:rPr>
        <w:t>Logussov</w:t>
      </w:r>
      <w:r w:rsidR="005F5764">
        <w:rPr>
          <w:rFonts w:ascii="Times New Roman" w:hAnsi="Times New Roman" w:cs="Times New Roman"/>
          <w:color w:val="auto"/>
          <w:lang w:eastAsia="en-US"/>
        </w:rPr>
        <w:t>i</w:t>
      </w:r>
      <w:proofErr w:type="spellEnd"/>
      <w:r>
        <w:rPr>
          <w:rFonts w:ascii="Times New Roman" w:hAnsi="Times New Roman" w:cs="Times New Roman"/>
          <w:color w:val="auto"/>
          <w:lang w:eastAsia="en-US"/>
        </w:rPr>
        <w:t xml:space="preserve"> (</w:t>
      </w:r>
      <w:hyperlink w:history="1" r:id="rId15">
        <w:r w:rsidRPr="00B63C81">
          <w:rPr>
            <w:rStyle w:val="Hperlink"/>
            <w:rFonts w:ascii="Times New Roman" w:hAnsi="Times New Roman" w:cs="Times New Roman"/>
            <w:lang w:eastAsia="en-US"/>
          </w:rPr>
          <w:t>aleksandr.logussov@justdigi.ee</w:t>
        </w:r>
      </w:hyperlink>
      <w:r>
        <w:rPr>
          <w:rFonts w:ascii="Times New Roman" w:hAnsi="Times New Roman" w:cs="Times New Roman"/>
          <w:color w:val="auto"/>
          <w:lang w:eastAsia="en-US"/>
        </w:rPr>
        <w:t xml:space="preserve">) ja Gerli </w:t>
      </w:r>
      <w:proofErr w:type="spellStart"/>
      <w:r>
        <w:rPr>
          <w:rFonts w:ascii="Times New Roman" w:hAnsi="Times New Roman" w:cs="Times New Roman"/>
          <w:color w:val="auto"/>
          <w:lang w:eastAsia="en-US"/>
        </w:rPr>
        <w:t>Spelman</w:t>
      </w:r>
      <w:r w:rsidR="005F5764">
        <w:rPr>
          <w:rFonts w:ascii="Times New Roman" w:hAnsi="Times New Roman" w:cs="Times New Roman"/>
          <w:color w:val="auto"/>
          <w:lang w:eastAsia="en-US"/>
        </w:rPr>
        <w:t>iga</w:t>
      </w:r>
      <w:proofErr w:type="spellEnd"/>
      <w:r>
        <w:rPr>
          <w:rFonts w:ascii="Times New Roman" w:hAnsi="Times New Roman" w:cs="Times New Roman"/>
          <w:color w:val="auto"/>
          <w:lang w:eastAsia="en-US"/>
        </w:rPr>
        <w:t xml:space="preserve"> (</w:t>
      </w:r>
      <w:hyperlink w:history="1" r:id="rId16">
        <w:r w:rsidRPr="00B63C81">
          <w:rPr>
            <w:rStyle w:val="Hperlink"/>
            <w:rFonts w:ascii="Times New Roman" w:hAnsi="Times New Roman" w:cs="Times New Roman"/>
            <w:lang w:eastAsia="en-US"/>
          </w:rPr>
          <w:t>gerli.spelman@justdigi.ee</w:t>
        </w:r>
      </w:hyperlink>
      <w:r>
        <w:rPr>
          <w:rFonts w:ascii="Times New Roman" w:hAnsi="Times New Roman" w:cs="Times New Roman"/>
          <w:color w:val="auto"/>
          <w:lang w:eastAsia="en-US"/>
        </w:rPr>
        <w:t>)</w:t>
      </w:r>
      <w:r w:rsidR="005F5764">
        <w:rPr>
          <w:rFonts w:ascii="Times New Roman" w:hAnsi="Times New Roman" w:cs="Times New Roman"/>
          <w:color w:val="auto"/>
          <w:lang w:eastAsia="en-US"/>
        </w:rPr>
        <w:t xml:space="preserve">. </w:t>
      </w:r>
    </w:p>
    <w:p w:rsidR="000D4AE6" w:rsidP="00E76672" w:rsidRDefault="000D4AE6" w14:paraId="6CF4AB4B" w14:textId="77777777">
      <w:pPr>
        <w:pStyle w:val="Default"/>
        <w:rPr>
          <w:rFonts w:ascii="Times New Roman" w:hAnsi="Times New Roman" w:cs="Times New Roman"/>
          <w:bCs/>
          <w:color w:val="auto"/>
          <w:lang w:eastAsia="en-US"/>
        </w:rPr>
      </w:pPr>
    </w:p>
    <w:p w:rsidR="006D6C09" w:rsidP="00E76672" w:rsidRDefault="008426E3" w14:paraId="650F897A" w14:textId="52C6794C">
      <w:pPr>
        <w:pStyle w:val="Default"/>
        <w:jc w:val="both"/>
        <w:rPr>
          <w:rFonts w:ascii="Times New Roman" w:hAnsi="Times New Roman" w:cs="Times New Roman"/>
          <w:bCs/>
          <w:color w:val="auto"/>
          <w:lang w:eastAsia="en-US"/>
        </w:rPr>
      </w:pPr>
      <w:r w:rsidRPr="00E61057">
        <w:rPr>
          <w:rFonts w:ascii="Times New Roman" w:hAnsi="Times New Roman" w:cs="Times New Roman"/>
          <w:bCs/>
          <w:color w:val="auto"/>
          <w:lang w:eastAsia="en-US"/>
        </w:rPr>
        <w:t xml:space="preserve">Eelnõu mõjude hindamise </w:t>
      </w:r>
      <w:r w:rsidRPr="00C748A6">
        <w:rPr>
          <w:rFonts w:ascii="Times New Roman" w:hAnsi="Times New Roman" w:cs="Times New Roman"/>
          <w:bCs/>
          <w:color w:val="auto"/>
          <w:lang w:eastAsia="en-US"/>
        </w:rPr>
        <w:t>on teinud Sotsiaalministeeriumi analüüsi ja statistika osakonna</w:t>
      </w:r>
      <w:r w:rsidR="00717D72">
        <w:rPr>
          <w:rFonts w:ascii="Times New Roman" w:hAnsi="Times New Roman" w:cs="Times New Roman"/>
          <w:bCs/>
          <w:color w:val="auto"/>
          <w:lang w:eastAsia="en-US"/>
        </w:rPr>
        <w:t xml:space="preserve"> </w:t>
      </w:r>
      <w:r w:rsidRPr="00717D72" w:rsidR="00717D72">
        <w:rPr>
          <w:rFonts w:ascii="Times New Roman" w:hAnsi="Times New Roman" w:cs="Times New Roman"/>
          <w:bCs/>
          <w:color w:val="auto"/>
          <w:lang w:eastAsia="en-US"/>
        </w:rPr>
        <w:t>analüütik</w:t>
      </w:r>
      <w:r w:rsidRPr="00717D72">
        <w:rPr>
          <w:rFonts w:ascii="Times New Roman" w:hAnsi="Times New Roman" w:cs="Times New Roman"/>
          <w:bCs/>
          <w:color w:val="auto"/>
          <w:lang w:eastAsia="en-US"/>
        </w:rPr>
        <w:t xml:space="preserve"> </w:t>
      </w:r>
      <w:r w:rsidRPr="00717D72" w:rsidR="0080610D">
        <w:rPr>
          <w:rFonts w:ascii="Times New Roman" w:hAnsi="Times New Roman" w:cs="Times New Roman"/>
          <w:bCs/>
          <w:color w:val="auto"/>
          <w:lang w:eastAsia="en-US"/>
        </w:rPr>
        <w:t>Madli Jõeleht</w:t>
      </w:r>
      <w:r w:rsidRPr="00C748A6">
        <w:rPr>
          <w:rFonts w:ascii="Times New Roman" w:hAnsi="Times New Roman" w:cs="Times New Roman"/>
          <w:bCs/>
          <w:color w:val="auto"/>
          <w:lang w:eastAsia="en-US"/>
        </w:rPr>
        <w:t xml:space="preserve"> (</w:t>
      </w:r>
      <w:hyperlink r:id="rId17">
        <w:r w:rsidRPr="493FAAB8" w:rsidR="00717D72">
          <w:rPr>
            <w:rStyle w:val="Hperlink"/>
            <w:rFonts w:ascii="Times New Roman" w:hAnsi="Times New Roman" w:cs="Times New Roman"/>
            <w:lang w:eastAsia="en-US"/>
          </w:rPr>
          <w:t>madli.joeleht@sm.ee</w:t>
        </w:r>
      </w:hyperlink>
      <w:r w:rsidRPr="493FAAB8">
        <w:rPr>
          <w:rFonts w:ascii="Times New Roman" w:hAnsi="Times New Roman" w:cs="Times New Roman"/>
          <w:color w:val="auto"/>
          <w:lang w:eastAsia="en-US"/>
        </w:rPr>
        <w:t>).</w:t>
      </w:r>
      <w:r>
        <w:rPr>
          <w:rFonts w:ascii="Times New Roman" w:hAnsi="Times New Roman" w:cs="Times New Roman"/>
          <w:bCs/>
          <w:color w:val="auto"/>
          <w:lang w:eastAsia="en-US"/>
        </w:rPr>
        <w:t xml:space="preserve"> </w:t>
      </w:r>
      <w:r w:rsidR="006D6C09">
        <w:rPr>
          <w:rFonts w:ascii="Times New Roman" w:hAnsi="Times New Roman" w:cs="Times New Roman"/>
          <w:color w:val="auto"/>
          <w:lang w:eastAsia="en-US"/>
        </w:rPr>
        <w:t>TMS-i muudatus</w:t>
      </w:r>
      <w:r w:rsidR="00C0618B">
        <w:rPr>
          <w:rFonts w:ascii="Times New Roman" w:hAnsi="Times New Roman" w:cs="Times New Roman"/>
          <w:color w:val="auto"/>
          <w:lang w:eastAsia="en-US"/>
        </w:rPr>
        <w:t>te mõju</w:t>
      </w:r>
      <w:r w:rsidR="006D6C09">
        <w:rPr>
          <w:rFonts w:ascii="Times New Roman" w:hAnsi="Times New Roman" w:cs="Times New Roman"/>
          <w:color w:val="auto"/>
          <w:lang w:eastAsia="en-US"/>
        </w:rPr>
        <w:t xml:space="preserve"> on </w:t>
      </w:r>
      <w:r w:rsidR="00F17C2B">
        <w:rPr>
          <w:rFonts w:ascii="Times New Roman" w:hAnsi="Times New Roman" w:cs="Times New Roman"/>
          <w:color w:val="auto"/>
          <w:lang w:eastAsia="en-US"/>
        </w:rPr>
        <w:t>hinnatud</w:t>
      </w:r>
      <w:r w:rsidR="006D6C09">
        <w:rPr>
          <w:rFonts w:ascii="Times New Roman" w:hAnsi="Times New Roman" w:cs="Times New Roman"/>
          <w:color w:val="auto"/>
          <w:lang w:eastAsia="en-US"/>
        </w:rPr>
        <w:t xml:space="preserve"> koostöös Justiits- ja Digiministeeriumi justiitshalduspoliitika osakonna vabakutsete talituse nõunik</w:t>
      </w:r>
      <w:r w:rsidR="00F17C2B">
        <w:rPr>
          <w:rFonts w:ascii="Times New Roman" w:hAnsi="Times New Roman" w:cs="Times New Roman"/>
          <w:color w:val="auto"/>
          <w:lang w:eastAsia="en-US"/>
        </w:rPr>
        <w:t>u</w:t>
      </w:r>
      <w:r w:rsidR="006D6C09">
        <w:rPr>
          <w:rFonts w:ascii="Times New Roman" w:hAnsi="Times New Roman" w:cs="Times New Roman"/>
          <w:color w:val="auto"/>
          <w:lang w:eastAsia="en-US"/>
        </w:rPr>
        <w:t xml:space="preserve"> </w:t>
      </w:r>
      <w:r w:rsidRPr="493FAAB8" w:rsidR="006D6C09">
        <w:rPr>
          <w:rFonts w:ascii="Times New Roman" w:hAnsi="Times New Roman" w:cs="Times New Roman"/>
          <w:color w:val="auto"/>
          <w:lang w:eastAsia="en-US"/>
        </w:rPr>
        <w:t xml:space="preserve">Gerli </w:t>
      </w:r>
      <w:proofErr w:type="spellStart"/>
      <w:r w:rsidRPr="493FAAB8" w:rsidR="006D6C09">
        <w:rPr>
          <w:rFonts w:ascii="Times New Roman" w:hAnsi="Times New Roman" w:cs="Times New Roman"/>
          <w:color w:val="auto"/>
          <w:lang w:eastAsia="en-US"/>
        </w:rPr>
        <w:t>Spelmaniga</w:t>
      </w:r>
      <w:proofErr w:type="spellEnd"/>
      <w:r w:rsidRPr="493FAAB8" w:rsidR="006D6C09">
        <w:rPr>
          <w:rFonts w:ascii="Times New Roman" w:hAnsi="Times New Roman" w:cs="Times New Roman"/>
          <w:color w:val="auto"/>
          <w:lang w:eastAsia="en-US"/>
        </w:rPr>
        <w:t xml:space="preserve"> (</w:t>
      </w:r>
      <w:hyperlink r:id="rId18">
        <w:r w:rsidRPr="493FAAB8" w:rsidR="006D6C09">
          <w:rPr>
            <w:rStyle w:val="Hperlink"/>
            <w:rFonts w:ascii="Times New Roman" w:hAnsi="Times New Roman" w:cs="Times New Roman"/>
            <w:lang w:eastAsia="en-US"/>
          </w:rPr>
          <w:t>gerli.spelman@justdigi.ee</w:t>
        </w:r>
      </w:hyperlink>
      <w:r w:rsidRPr="493FAAB8" w:rsidR="006D6C09">
        <w:rPr>
          <w:rFonts w:ascii="Times New Roman" w:hAnsi="Times New Roman" w:cs="Times New Roman"/>
          <w:color w:val="auto"/>
          <w:lang w:eastAsia="en-US"/>
        </w:rPr>
        <w:t xml:space="preserve">). </w:t>
      </w:r>
    </w:p>
    <w:p w:rsidR="008426E3" w:rsidP="00E76672" w:rsidRDefault="008426E3" w14:paraId="0EC3C3C4" w14:textId="77777777">
      <w:pPr>
        <w:pStyle w:val="Default"/>
        <w:jc w:val="both"/>
        <w:rPr>
          <w:rFonts w:ascii="Times New Roman" w:hAnsi="Times New Roman" w:cs="Times New Roman"/>
          <w:bCs/>
          <w:color w:val="auto"/>
          <w:lang w:eastAsia="en-US"/>
        </w:rPr>
      </w:pPr>
    </w:p>
    <w:p w:rsidR="008426E3" w:rsidP="00E76672" w:rsidRDefault="008426E3" w14:paraId="0739F3F3" w14:textId="4DB0CB4E">
      <w:pPr>
        <w:pStyle w:val="Default"/>
        <w:jc w:val="both"/>
        <w:rPr>
          <w:rFonts w:ascii="Times New Roman" w:hAnsi="Times New Roman" w:cs="Times New Roman"/>
          <w:bCs/>
          <w:color w:val="auto"/>
          <w:lang w:eastAsia="en-US"/>
        </w:rPr>
      </w:pPr>
      <w:r w:rsidRPr="00C748A6">
        <w:rPr>
          <w:rFonts w:ascii="Times New Roman" w:hAnsi="Times New Roman" w:cs="Times New Roman"/>
          <w:bCs/>
          <w:color w:val="auto"/>
          <w:lang w:eastAsia="en-US"/>
        </w:rPr>
        <w:t>Eelnõu juriidilist kvaliteeti on kontrollinud Sotsiaalministeeriumi õigusosakonna õigusloome ja isikuandmete kaitse nõunik Alice Sündema (</w:t>
      </w:r>
      <w:hyperlink w:history="1" r:id="rId19">
        <w:r w:rsidRPr="00211FFC">
          <w:rPr>
            <w:rStyle w:val="Hperlink"/>
            <w:rFonts w:ascii="Times New Roman" w:hAnsi="Times New Roman" w:cs="Times New Roman"/>
            <w:bCs/>
            <w:lang w:eastAsia="en-US"/>
          </w:rPr>
          <w:t>alice.sundema@sm.ee</w:t>
        </w:r>
      </w:hyperlink>
      <w:r w:rsidRPr="00C748A6">
        <w:rPr>
          <w:rFonts w:ascii="Times New Roman" w:hAnsi="Times New Roman" w:cs="Times New Roman"/>
          <w:bCs/>
          <w:color w:val="auto"/>
          <w:lang w:eastAsia="en-US"/>
        </w:rPr>
        <w:t>).</w:t>
      </w:r>
    </w:p>
    <w:p w:rsidR="008426E3" w:rsidP="00E76672" w:rsidRDefault="008426E3" w14:paraId="5550582A" w14:textId="77777777">
      <w:pPr>
        <w:pStyle w:val="Default"/>
        <w:jc w:val="both"/>
        <w:rPr>
          <w:rFonts w:ascii="Times New Roman" w:hAnsi="Times New Roman" w:cs="Times New Roman"/>
          <w:bCs/>
          <w:color w:val="auto"/>
          <w:lang w:eastAsia="en-US"/>
        </w:rPr>
      </w:pPr>
    </w:p>
    <w:p w:rsidR="008426E3" w:rsidP="00E76672" w:rsidRDefault="008426E3" w14:paraId="06532784" w14:textId="194F1215">
      <w:pPr>
        <w:pStyle w:val="Default"/>
        <w:jc w:val="both"/>
        <w:rPr>
          <w:rFonts w:ascii="Times New Roman" w:hAnsi="Times New Roman" w:cs="Times New Roman"/>
          <w:bCs/>
          <w:color w:val="auto"/>
          <w:lang w:eastAsia="en-US"/>
        </w:rPr>
      </w:pPr>
      <w:r w:rsidRPr="002F66D1">
        <w:rPr>
          <w:rFonts w:ascii="Times New Roman" w:hAnsi="Times New Roman" w:cs="Times New Roman"/>
          <w:bCs/>
          <w:color w:val="auto"/>
          <w:lang w:eastAsia="en-US"/>
        </w:rPr>
        <w:lastRenderedPageBreak/>
        <w:t>Eelnõu ja seletuskirja on keeletoimetanud Rahandusministeeriumi ühisosakonna dokumendihaldustalituse keeletoimetaja Virge Tammaru (</w:t>
      </w:r>
      <w:hyperlink w:history="1" r:id="rId20">
        <w:r w:rsidRPr="0059097C">
          <w:rPr>
            <w:rStyle w:val="Hperlink"/>
            <w:rFonts w:ascii="Times New Roman" w:hAnsi="Times New Roman" w:cs="Times New Roman"/>
            <w:bCs/>
            <w:lang w:eastAsia="en-US"/>
          </w:rPr>
          <w:t>virge.tammaru@fin.ee</w:t>
        </w:r>
      </w:hyperlink>
      <w:r w:rsidRPr="002F66D1">
        <w:rPr>
          <w:rFonts w:ascii="Times New Roman" w:hAnsi="Times New Roman" w:cs="Times New Roman"/>
          <w:bCs/>
          <w:color w:val="auto"/>
          <w:lang w:eastAsia="en-US"/>
        </w:rPr>
        <w:t>).</w:t>
      </w:r>
    </w:p>
    <w:p w:rsidRPr="00B8421B" w:rsidR="008426E3" w:rsidP="00E76672" w:rsidRDefault="008426E3" w14:paraId="242A0CB9" w14:textId="77777777">
      <w:pPr>
        <w:rPr>
          <w:rFonts w:ascii="Times New Roman" w:hAnsi="Times New Roman"/>
          <w:bCs/>
          <w:sz w:val="24"/>
        </w:rPr>
        <w:sectPr w:rsidRPr="00B8421B" w:rsidR="008426E3">
          <w:type w:val="continuous"/>
          <w:pgSz w:w="11906" w:h="16838" w:orient="portrait"/>
          <w:pgMar w:top="1418" w:right="680" w:bottom="1418" w:left="1701" w:header="680" w:footer="680" w:gutter="0"/>
          <w:cols w:space="708"/>
          <w:formProt w:val="0"/>
          <w:docGrid w:linePitch="360"/>
        </w:sectPr>
      </w:pPr>
    </w:p>
    <w:p w:rsidR="00E215F1" w:rsidP="00E76672" w:rsidRDefault="00E215F1" w14:paraId="7C36D1D2" w14:textId="77777777">
      <w:pPr>
        <w:pStyle w:val="Default"/>
        <w:jc w:val="both"/>
        <w:rPr>
          <w:rFonts w:ascii="Times New Roman" w:hAnsi="Times New Roman" w:cs="Times New Roman"/>
        </w:rPr>
      </w:pPr>
    </w:p>
    <w:p w:rsidR="000D4AE6" w:rsidP="00E76672" w:rsidRDefault="000D4AE6" w14:paraId="66E6A312" w14:textId="182CE8A4">
      <w:pPr>
        <w:pStyle w:val="Default"/>
        <w:jc w:val="both"/>
        <w:rPr>
          <w:rFonts w:ascii="Times New Roman" w:hAnsi="Times New Roman" w:cs="Times New Roman"/>
          <w:bCs/>
          <w:color w:val="auto"/>
          <w:lang w:eastAsia="en-US"/>
        </w:rPr>
      </w:pPr>
      <w:r>
        <w:rPr>
          <w:rFonts w:ascii="Times New Roman" w:hAnsi="Times New Roman" w:cs="Times New Roman"/>
          <w:bCs/>
          <w:color w:val="auto"/>
          <w:lang w:eastAsia="en-US"/>
        </w:rPr>
        <w:t>Eelnõu väljatöötamisel</w:t>
      </w:r>
      <w:r w:rsidR="006A6057">
        <w:rPr>
          <w:rFonts w:ascii="Times New Roman" w:hAnsi="Times New Roman" w:cs="Times New Roman"/>
          <w:bCs/>
          <w:color w:val="auto"/>
          <w:lang w:eastAsia="en-US"/>
        </w:rPr>
        <w:t xml:space="preserve"> konsulteeriti </w:t>
      </w:r>
      <w:r w:rsidR="00AD70B5">
        <w:rPr>
          <w:rFonts w:ascii="Times New Roman" w:hAnsi="Times New Roman" w:cs="Times New Roman"/>
          <w:bCs/>
          <w:color w:val="auto"/>
          <w:lang w:eastAsia="en-US"/>
        </w:rPr>
        <w:t xml:space="preserve">ja saadi kasulikku sisendit </w:t>
      </w:r>
      <w:r>
        <w:rPr>
          <w:rFonts w:ascii="Times New Roman" w:hAnsi="Times New Roman" w:cs="Times New Roman"/>
          <w:bCs/>
          <w:color w:val="auto"/>
          <w:lang w:eastAsia="en-US"/>
        </w:rPr>
        <w:t xml:space="preserve">Eesti Linnade ja Valdade Liidu kaasabil kokku kutsutud </w:t>
      </w:r>
      <w:proofErr w:type="spellStart"/>
      <w:r>
        <w:rPr>
          <w:rFonts w:ascii="Times New Roman" w:hAnsi="Times New Roman" w:cs="Times New Roman"/>
          <w:bCs/>
          <w:color w:val="auto"/>
          <w:lang w:eastAsia="en-US"/>
        </w:rPr>
        <w:t>KOV-ide</w:t>
      </w:r>
      <w:proofErr w:type="spellEnd"/>
      <w:r>
        <w:rPr>
          <w:rFonts w:ascii="Times New Roman" w:hAnsi="Times New Roman" w:cs="Times New Roman"/>
          <w:bCs/>
          <w:color w:val="auto"/>
          <w:lang w:eastAsia="en-US"/>
        </w:rPr>
        <w:t xml:space="preserve"> töörühma</w:t>
      </w:r>
      <w:r w:rsidR="00AD70B5">
        <w:rPr>
          <w:rFonts w:ascii="Times New Roman" w:hAnsi="Times New Roman" w:cs="Times New Roman"/>
          <w:bCs/>
          <w:color w:val="auto"/>
          <w:lang w:eastAsia="en-US"/>
        </w:rPr>
        <w:t>lt</w:t>
      </w:r>
      <w:r>
        <w:rPr>
          <w:rFonts w:ascii="Times New Roman" w:hAnsi="Times New Roman" w:cs="Times New Roman"/>
          <w:bCs/>
          <w:color w:val="auto"/>
          <w:lang w:eastAsia="en-US"/>
        </w:rPr>
        <w:t xml:space="preserve">, milles osalesid lastekaitsetöötajad ja lastekaitsevaldkonna juhid ning üks võrgustikuliikme esindaja kokku 20 </w:t>
      </w:r>
      <w:proofErr w:type="spellStart"/>
      <w:r>
        <w:rPr>
          <w:rFonts w:ascii="Times New Roman" w:hAnsi="Times New Roman" w:cs="Times New Roman"/>
          <w:bCs/>
          <w:color w:val="auto"/>
          <w:lang w:eastAsia="en-US"/>
        </w:rPr>
        <w:t>KOV-ist</w:t>
      </w:r>
      <w:proofErr w:type="spellEnd"/>
      <w:r>
        <w:rPr>
          <w:rFonts w:ascii="Times New Roman" w:hAnsi="Times New Roman" w:cs="Times New Roman"/>
          <w:bCs/>
          <w:color w:val="auto"/>
          <w:lang w:eastAsia="en-US"/>
        </w:rPr>
        <w:t xml:space="preserve">. </w:t>
      </w:r>
      <w:r w:rsidR="00251F5C">
        <w:rPr>
          <w:rFonts w:ascii="Times New Roman" w:hAnsi="Times New Roman" w:cs="Times New Roman"/>
          <w:bCs/>
          <w:color w:val="auto"/>
          <w:lang w:eastAsia="en-US"/>
        </w:rPr>
        <w:t>Töörühmas osalenud</w:t>
      </w:r>
      <w:r>
        <w:rPr>
          <w:rFonts w:ascii="Times New Roman" w:hAnsi="Times New Roman" w:cs="Times New Roman"/>
          <w:bCs/>
          <w:color w:val="auto"/>
          <w:lang w:eastAsia="en-US"/>
        </w:rPr>
        <w:t xml:space="preserve"> </w:t>
      </w:r>
      <w:proofErr w:type="spellStart"/>
      <w:r>
        <w:rPr>
          <w:rFonts w:ascii="Times New Roman" w:hAnsi="Times New Roman" w:cs="Times New Roman"/>
          <w:bCs/>
          <w:color w:val="auto"/>
          <w:lang w:eastAsia="en-US"/>
        </w:rPr>
        <w:t>KOV-id</w:t>
      </w:r>
      <w:proofErr w:type="spellEnd"/>
      <w:r>
        <w:rPr>
          <w:rFonts w:ascii="Times New Roman" w:hAnsi="Times New Roman" w:cs="Times New Roman"/>
          <w:bCs/>
          <w:color w:val="auto"/>
          <w:lang w:eastAsia="en-US"/>
        </w:rPr>
        <w:t xml:space="preserve"> olid: </w:t>
      </w:r>
      <w:r w:rsidRPr="0051162B">
        <w:rPr>
          <w:rFonts w:ascii="Times New Roman" w:hAnsi="Times New Roman" w:cs="Times New Roman"/>
          <w:bCs/>
          <w:color w:val="auto"/>
          <w:lang w:eastAsia="en-US"/>
        </w:rPr>
        <w:t>Tallinna linn, Tartu linn, Pärnu linn, Kohtla-Järve linn, Keila linn, Viljandi vald, Anija vald, Raasiku vald, Viimsi vald, Jõhvi vald, Viru-Nigula vald, Mulgi vald, Saaremaa vald, Muhu vald, Valga vald, Kohila vald, Lääneranna vald, Rapla vald, Elva vald</w:t>
      </w:r>
      <w:r w:rsidR="00D869FE">
        <w:rPr>
          <w:rFonts w:ascii="Times New Roman" w:hAnsi="Times New Roman" w:cs="Times New Roman"/>
          <w:bCs/>
          <w:color w:val="auto"/>
          <w:lang w:eastAsia="en-US"/>
        </w:rPr>
        <w:t xml:space="preserve"> ja</w:t>
      </w:r>
      <w:r>
        <w:rPr>
          <w:rFonts w:ascii="Times New Roman" w:hAnsi="Times New Roman" w:cs="Times New Roman"/>
          <w:bCs/>
          <w:color w:val="auto"/>
          <w:lang w:eastAsia="en-US"/>
        </w:rPr>
        <w:t xml:space="preserve"> Harku vald. </w:t>
      </w:r>
      <w:r w:rsidR="00A22CDB">
        <w:rPr>
          <w:rFonts w:ascii="Times New Roman" w:hAnsi="Times New Roman" w:cs="Times New Roman"/>
          <w:bCs/>
          <w:color w:val="auto"/>
          <w:lang w:eastAsia="en-US"/>
        </w:rPr>
        <w:t xml:space="preserve">Lisaks arutati eelnõuga tehtavaid muudatusi </w:t>
      </w:r>
      <w:r w:rsidR="00E17F2C">
        <w:rPr>
          <w:rFonts w:ascii="Times New Roman" w:hAnsi="Times New Roman" w:cs="Times New Roman"/>
          <w:bCs/>
          <w:color w:val="auto"/>
          <w:lang w:eastAsia="en-US"/>
        </w:rPr>
        <w:t xml:space="preserve">MTÜ-ga Lastekaitsetöötajate </w:t>
      </w:r>
      <w:r w:rsidR="00A37CBD">
        <w:rPr>
          <w:rFonts w:ascii="Times New Roman" w:hAnsi="Times New Roman" w:cs="Times New Roman"/>
          <w:bCs/>
          <w:color w:val="auto"/>
          <w:lang w:eastAsia="en-US"/>
        </w:rPr>
        <w:t>Ü</w:t>
      </w:r>
      <w:r w:rsidR="00E17F2C">
        <w:rPr>
          <w:rFonts w:ascii="Times New Roman" w:hAnsi="Times New Roman" w:cs="Times New Roman"/>
          <w:bCs/>
          <w:color w:val="auto"/>
          <w:lang w:eastAsia="en-US"/>
        </w:rPr>
        <w:t xml:space="preserve">hing ning neid tutvustati </w:t>
      </w:r>
      <w:r w:rsidR="00043179">
        <w:rPr>
          <w:rFonts w:ascii="Times New Roman" w:hAnsi="Times New Roman" w:cs="Times New Roman"/>
          <w:bCs/>
          <w:color w:val="auto"/>
          <w:lang w:eastAsia="en-US"/>
        </w:rPr>
        <w:t xml:space="preserve">lühidalt </w:t>
      </w:r>
      <w:r w:rsidR="00E17F2C">
        <w:rPr>
          <w:rFonts w:ascii="Times New Roman" w:hAnsi="Times New Roman" w:cs="Times New Roman"/>
          <w:bCs/>
          <w:color w:val="auto"/>
          <w:lang w:eastAsia="en-US"/>
        </w:rPr>
        <w:t xml:space="preserve">MTÜ Lastekaitse Liit korraldatud lastekaitsetöötajate suvekoolis. </w:t>
      </w:r>
    </w:p>
    <w:p w:rsidR="008416D6" w:rsidP="00E76672" w:rsidRDefault="008416D6" w14:paraId="4270D819" w14:textId="77777777">
      <w:pPr>
        <w:pStyle w:val="Default"/>
        <w:jc w:val="both"/>
        <w:rPr>
          <w:rFonts w:ascii="Times New Roman" w:hAnsi="Times New Roman" w:cs="Times New Roman"/>
          <w:bCs/>
          <w:color w:val="auto"/>
          <w:lang w:eastAsia="en-US"/>
        </w:rPr>
      </w:pPr>
    </w:p>
    <w:p w:rsidR="008416D6" w:rsidP="00E76672" w:rsidRDefault="00E17F2C" w14:paraId="09E73341" w14:textId="771D5898">
      <w:pPr>
        <w:pStyle w:val="Default"/>
        <w:jc w:val="both"/>
        <w:rPr>
          <w:rFonts w:ascii="Times New Roman" w:hAnsi="Times New Roman" w:cs="Times New Roman"/>
          <w:bCs/>
          <w:color w:val="auto"/>
          <w:lang w:eastAsia="en-US"/>
        </w:rPr>
      </w:pPr>
      <w:r w:rsidRPr="0076161F">
        <w:rPr>
          <w:rFonts w:ascii="Times New Roman" w:hAnsi="Times New Roman" w:cs="Times New Roman"/>
          <w:bCs/>
          <w:color w:val="auto"/>
          <w:lang w:eastAsia="en-US"/>
        </w:rPr>
        <w:t xml:space="preserve">Eelnõu väljatöötamise raames </w:t>
      </w:r>
      <w:r w:rsidRPr="0076161F" w:rsidR="00142164">
        <w:rPr>
          <w:rFonts w:ascii="Times New Roman" w:hAnsi="Times New Roman" w:cs="Times New Roman"/>
          <w:bCs/>
          <w:color w:val="auto"/>
          <w:lang w:eastAsia="en-US"/>
        </w:rPr>
        <w:t>kohtuti</w:t>
      </w:r>
      <w:r w:rsidRPr="0076161F" w:rsidR="008416D6">
        <w:rPr>
          <w:rFonts w:ascii="Times New Roman" w:hAnsi="Times New Roman" w:cs="Times New Roman"/>
          <w:bCs/>
          <w:color w:val="auto"/>
          <w:lang w:eastAsia="en-US"/>
        </w:rPr>
        <w:t xml:space="preserve"> </w:t>
      </w:r>
      <w:r w:rsidRPr="0076161F" w:rsidR="00983039">
        <w:rPr>
          <w:rFonts w:ascii="Times New Roman" w:hAnsi="Times New Roman" w:cs="Times New Roman"/>
          <w:bCs/>
          <w:color w:val="auto"/>
          <w:lang w:eastAsia="en-US"/>
        </w:rPr>
        <w:t>MTÜ</w:t>
      </w:r>
      <w:r w:rsidRPr="0076161F">
        <w:rPr>
          <w:rFonts w:ascii="Times New Roman" w:hAnsi="Times New Roman" w:cs="Times New Roman"/>
          <w:bCs/>
          <w:color w:val="auto"/>
          <w:lang w:eastAsia="en-US"/>
        </w:rPr>
        <w:t xml:space="preserve"> </w:t>
      </w:r>
      <w:r w:rsidRPr="0076161F" w:rsidR="00983039">
        <w:rPr>
          <w:rFonts w:ascii="Times New Roman" w:hAnsi="Times New Roman" w:cs="Times New Roman"/>
          <w:bCs/>
          <w:color w:val="auto"/>
          <w:lang w:eastAsia="en-US"/>
        </w:rPr>
        <w:t>Sa Suudad</w:t>
      </w:r>
      <w:r w:rsidR="0076161F">
        <w:rPr>
          <w:rFonts w:ascii="Times New Roman" w:hAnsi="Times New Roman" w:cs="Times New Roman"/>
          <w:bCs/>
          <w:color w:val="auto"/>
          <w:lang w:eastAsia="en-US"/>
        </w:rPr>
        <w:t xml:space="preserve"> noortega. MTÜ Sa Suudad</w:t>
      </w:r>
      <w:r w:rsidRPr="0076161F" w:rsidR="0076161F">
        <w:rPr>
          <w:rFonts w:ascii="Times New Roman" w:hAnsi="Times New Roman" w:cs="Times New Roman"/>
          <w:bCs/>
          <w:color w:val="auto"/>
          <w:lang w:eastAsia="en-US"/>
        </w:rPr>
        <w:t xml:space="preserve"> koondab ja esindab noori, kellel esineb või on esinenud riskikäitumist. Tänu </w:t>
      </w:r>
      <w:r w:rsidR="0076161F">
        <w:rPr>
          <w:rFonts w:ascii="Times New Roman" w:hAnsi="Times New Roman" w:cs="Times New Roman"/>
          <w:bCs/>
          <w:color w:val="auto"/>
          <w:lang w:eastAsia="en-US"/>
        </w:rPr>
        <w:t xml:space="preserve">noorte </w:t>
      </w:r>
      <w:r w:rsidRPr="0076161F" w:rsidR="0076161F">
        <w:rPr>
          <w:rFonts w:ascii="Times New Roman" w:hAnsi="Times New Roman" w:cs="Times New Roman"/>
          <w:bCs/>
          <w:color w:val="auto"/>
          <w:lang w:eastAsia="en-US"/>
        </w:rPr>
        <w:t xml:space="preserve">kohtumisel jagatud mõtetele osati eelnõu koostamisel </w:t>
      </w:r>
      <w:r w:rsidRPr="0076161F" w:rsidR="00CC6537">
        <w:rPr>
          <w:rFonts w:ascii="Times New Roman" w:hAnsi="Times New Roman" w:cs="Times New Roman"/>
          <w:bCs/>
          <w:color w:val="auto"/>
          <w:lang w:eastAsia="en-US"/>
        </w:rPr>
        <w:t>arvesse võtta lastekaitsetööga kokku puutu</w:t>
      </w:r>
      <w:r w:rsidRPr="0076161F" w:rsidR="00FE12C5">
        <w:rPr>
          <w:rFonts w:ascii="Times New Roman" w:hAnsi="Times New Roman" w:cs="Times New Roman"/>
          <w:bCs/>
          <w:color w:val="auto"/>
          <w:lang w:eastAsia="en-US"/>
        </w:rPr>
        <w:t>nud laste kogemust.</w:t>
      </w:r>
      <w:r w:rsidRPr="0076161F" w:rsidR="009D3768">
        <w:rPr>
          <w:rFonts w:ascii="Times New Roman" w:hAnsi="Times New Roman" w:cs="Times New Roman"/>
          <w:bCs/>
          <w:color w:val="auto"/>
          <w:lang w:eastAsia="en-US"/>
        </w:rPr>
        <w:t xml:space="preserve"> </w:t>
      </w:r>
    </w:p>
    <w:p w:rsidR="00B97819" w:rsidP="00E76672" w:rsidRDefault="00B97819" w14:paraId="0786BABB" w14:textId="77777777">
      <w:pPr>
        <w:pStyle w:val="Default"/>
        <w:jc w:val="both"/>
        <w:rPr>
          <w:rFonts w:ascii="Times New Roman" w:hAnsi="Times New Roman" w:cs="Times New Roman"/>
          <w:bCs/>
          <w:color w:val="auto"/>
          <w:lang w:eastAsia="en-US"/>
        </w:rPr>
      </w:pPr>
    </w:p>
    <w:p w:rsidR="00FD274E" w:rsidP="00E76672" w:rsidRDefault="00973C43" w14:paraId="14F7126E" w14:textId="30F77AFE">
      <w:pPr>
        <w:pStyle w:val="Default"/>
        <w:jc w:val="both"/>
        <w:rPr>
          <w:rFonts w:ascii="Times New Roman" w:hAnsi="Times New Roman"/>
        </w:rPr>
      </w:pPr>
      <w:r>
        <w:rPr>
          <w:rFonts w:ascii="Times New Roman" w:hAnsi="Times New Roman" w:cs="Times New Roman"/>
          <w:bCs/>
          <w:color w:val="auto"/>
          <w:lang w:eastAsia="en-US"/>
        </w:rPr>
        <w:t>Justiits- ja Digiministeerium</w:t>
      </w:r>
      <w:r w:rsidR="00AD70B5">
        <w:rPr>
          <w:rFonts w:ascii="Times New Roman" w:hAnsi="Times New Roman" w:cs="Times New Roman"/>
          <w:bCs/>
          <w:color w:val="auto"/>
          <w:lang w:eastAsia="en-US"/>
        </w:rPr>
        <w:t xml:space="preserve"> korraldas </w:t>
      </w:r>
      <w:r w:rsidR="0092154D">
        <w:rPr>
          <w:rFonts w:ascii="Times New Roman" w:hAnsi="Times New Roman" w:cs="Times New Roman"/>
          <w:bCs/>
          <w:color w:val="auto"/>
          <w:lang w:eastAsia="en-US"/>
        </w:rPr>
        <w:t xml:space="preserve">TMS-i muudatuste arutamiseks </w:t>
      </w:r>
      <w:r>
        <w:rPr>
          <w:rFonts w:ascii="Times New Roman" w:hAnsi="Times New Roman" w:cs="Times New Roman"/>
          <w:bCs/>
          <w:color w:val="auto"/>
          <w:lang w:eastAsia="en-US"/>
        </w:rPr>
        <w:t xml:space="preserve">kohtumise </w:t>
      </w:r>
      <w:r w:rsidR="00244946">
        <w:rPr>
          <w:rFonts w:ascii="Times New Roman" w:hAnsi="Times New Roman"/>
        </w:rPr>
        <w:t>lapse üleandmise ja lapsega suhtlemis</w:t>
      </w:r>
      <w:r w:rsidR="007E164E">
        <w:rPr>
          <w:rFonts w:ascii="Times New Roman" w:hAnsi="Times New Roman"/>
        </w:rPr>
        <w:t>e</w:t>
      </w:r>
      <w:r w:rsidR="00244946">
        <w:rPr>
          <w:rFonts w:ascii="Times New Roman" w:hAnsi="Times New Roman"/>
        </w:rPr>
        <w:t xml:space="preserve"> võimalda</w:t>
      </w:r>
      <w:r w:rsidR="007E164E">
        <w:rPr>
          <w:rFonts w:ascii="Times New Roman" w:hAnsi="Times New Roman"/>
        </w:rPr>
        <w:t>mise</w:t>
      </w:r>
      <w:r w:rsidR="00244946">
        <w:rPr>
          <w:rFonts w:ascii="Times New Roman" w:hAnsi="Times New Roman"/>
        </w:rPr>
        <w:t xml:space="preserve"> täitemenetlustega tegeleva </w:t>
      </w:r>
      <w:r w:rsidR="00A747BB">
        <w:rPr>
          <w:rFonts w:ascii="Times New Roman" w:hAnsi="Times New Roman" w:cs="Times New Roman"/>
          <w:bCs/>
          <w:color w:val="auto"/>
          <w:lang w:eastAsia="en-US"/>
        </w:rPr>
        <w:t>kohtutäituri ja kohtutäituri abiga</w:t>
      </w:r>
      <w:r w:rsidR="00244946">
        <w:rPr>
          <w:rFonts w:ascii="Times New Roman" w:hAnsi="Times New Roman" w:cs="Times New Roman"/>
          <w:bCs/>
          <w:color w:val="auto"/>
          <w:lang w:eastAsia="en-US"/>
        </w:rPr>
        <w:t xml:space="preserve">. </w:t>
      </w:r>
    </w:p>
    <w:p w:rsidRPr="00076EA4" w:rsidR="00AD70B5" w:rsidP="00E76672" w:rsidRDefault="00AD70B5" w14:paraId="46D53425" w14:textId="77777777">
      <w:pPr>
        <w:pStyle w:val="Default"/>
        <w:jc w:val="both"/>
        <w:rPr>
          <w:rFonts w:ascii="Times New Roman" w:hAnsi="Times New Roman" w:cs="Times New Roman"/>
        </w:rPr>
      </w:pPr>
    </w:p>
    <w:p w:rsidRPr="00076EA4" w:rsidR="00986736" w:rsidP="00E76672" w:rsidRDefault="00E91A66" w14:paraId="5E1C6377" w14:textId="77777777">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Pr="00076EA4" w:rsidR="00D62171">
        <w:rPr>
          <w:rFonts w:ascii="Times New Roman" w:hAnsi="Times New Roman"/>
          <w:b/>
          <w:bCs/>
          <w:sz w:val="24"/>
        </w:rPr>
        <w:t>Märkused</w:t>
      </w:r>
    </w:p>
    <w:p w:rsidR="00D26414" w:rsidP="00E76672" w:rsidRDefault="00D26414" w14:paraId="3A9A222D" w14:textId="77777777">
      <w:pPr>
        <w:rPr>
          <w:rFonts w:ascii="Times New Roman" w:hAnsi="Times New Roman"/>
          <w:sz w:val="24"/>
          <w:lang w:eastAsia="et-EE"/>
        </w:rPr>
      </w:pPr>
    </w:p>
    <w:p w:rsidR="00F75C54" w:rsidP="00E76672" w:rsidRDefault="004E134A" w14:paraId="59FA0E67" w14:textId="2C54C89A">
      <w:pPr>
        <w:rPr>
          <w:rFonts w:ascii="Times New Roman" w:hAnsi="Times New Roman"/>
          <w:sz w:val="24"/>
          <w:lang w:eastAsia="et-EE"/>
        </w:rPr>
      </w:pPr>
      <w:r w:rsidRPr="00142164">
        <w:rPr>
          <w:rFonts w:ascii="Times New Roman" w:hAnsi="Times New Roman"/>
          <w:sz w:val="24"/>
          <w:lang w:eastAsia="et-EE"/>
        </w:rPr>
        <w:t>Eelnõu on ette valmistatud</w:t>
      </w:r>
      <w:r w:rsidRPr="00142164" w:rsidR="00F75C54">
        <w:rPr>
          <w:rFonts w:ascii="Times New Roman" w:hAnsi="Times New Roman"/>
          <w:sz w:val="24"/>
          <w:lang w:eastAsia="et-EE"/>
        </w:rPr>
        <w:t>, et täita</w:t>
      </w:r>
      <w:r w:rsidRPr="00142164">
        <w:rPr>
          <w:rFonts w:ascii="Times New Roman" w:hAnsi="Times New Roman"/>
          <w:sz w:val="24"/>
          <w:lang w:eastAsia="et-EE"/>
        </w:rPr>
        <w:t xml:space="preserve"> </w:t>
      </w:r>
      <w:r w:rsidRPr="00142164" w:rsidR="00D26414">
        <w:rPr>
          <w:rFonts w:ascii="Times New Roman" w:hAnsi="Times New Roman"/>
          <w:sz w:val="24"/>
          <w:lang w:eastAsia="et-EE"/>
        </w:rPr>
        <w:t>Vabariigi Valitsuse tegevuspro</w:t>
      </w:r>
      <w:r w:rsidRPr="00142164" w:rsidR="00F75C54">
        <w:rPr>
          <w:rFonts w:ascii="Times New Roman" w:hAnsi="Times New Roman"/>
          <w:sz w:val="24"/>
          <w:lang w:eastAsia="et-EE"/>
        </w:rPr>
        <w:t>gr</w:t>
      </w:r>
      <w:r w:rsidRPr="00142164">
        <w:rPr>
          <w:rFonts w:ascii="Times New Roman" w:hAnsi="Times New Roman"/>
          <w:sz w:val="24"/>
          <w:lang w:eastAsia="et-EE"/>
        </w:rPr>
        <w:t xml:space="preserve">ammi punktis </w:t>
      </w:r>
      <w:r w:rsidRPr="00142164" w:rsidR="009E791E">
        <w:rPr>
          <w:rFonts w:ascii="Times New Roman" w:hAnsi="Times New Roman"/>
          <w:sz w:val="24"/>
          <w:lang w:eastAsia="et-EE"/>
        </w:rPr>
        <w:t>394 nimetatud ülesan</w:t>
      </w:r>
      <w:r w:rsidRPr="00142164" w:rsidR="00F75C54">
        <w:rPr>
          <w:rFonts w:ascii="Times New Roman" w:hAnsi="Times New Roman"/>
          <w:sz w:val="24"/>
          <w:lang w:eastAsia="et-EE"/>
        </w:rPr>
        <w:t>net</w:t>
      </w:r>
      <w:r w:rsidR="003051CC">
        <w:rPr>
          <w:rFonts w:ascii="Times New Roman" w:hAnsi="Times New Roman"/>
          <w:sz w:val="24"/>
          <w:lang w:eastAsia="et-EE"/>
        </w:rPr>
        <w:t xml:space="preserve"> </w:t>
      </w:r>
      <w:r w:rsidR="001E1351">
        <w:rPr>
          <w:rFonts w:ascii="Times New Roman" w:hAnsi="Times New Roman"/>
          <w:sz w:val="24"/>
          <w:lang w:eastAsia="et-EE"/>
        </w:rPr>
        <w:t>–</w:t>
      </w:r>
      <w:r w:rsidRPr="00142164" w:rsidR="00F75C54">
        <w:rPr>
          <w:rFonts w:ascii="Times New Roman" w:hAnsi="Times New Roman"/>
          <w:sz w:val="24"/>
          <w:lang w:eastAsia="et-EE"/>
        </w:rPr>
        <w:t xml:space="preserve"> </w:t>
      </w:r>
      <w:r w:rsidR="00142164">
        <w:rPr>
          <w:rFonts w:ascii="Times New Roman" w:hAnsi="Times New Roman"/>
          <w:sz w:val="24"/>
          <w:lang w:eastAsia="et-EE"/>
        </w:rPr>
        <w:t>s</w:t>
      </w:r>
      <w:r w:rsidRPr="00142164" w:rsidR="00D36EAB">
        <w:rPr>
          <w:rFonts w:ascii="Times New Roman" w:hAnsi="Times New Roman"/>
          <w:sz w:val="24"/>
          <w:lang w:eastAsia="et-EE"/>
        </w:rPr>
        <w:t>uurendame lastekaitsetöö kvaliteeti ja vaatame üle eri valdkondade spetsialistide rollid, et lapsed oleksid suhtlus- ja hooldusõiguse vaidlustes enam kaitstud</w:t>
      </w:r>
      <w:r w:rsidR="00557134">
        <w:rPr>
          <w:rFonts w:ascii="Times New Roman" w:hAnsi="Times New Roman"/>
          <w:sz w:val="24"/>
          <w:lang w:eastAsia="et-EE"/>
        </w:rPr>
        <w:t xml:space="preserve"> (</w:t>
      </w:r>
      <w:r w:rsidR="001D5D48">
        <w:rPr>
          <w:rFonts w:ascii="Times New Roman" w:hAnsi="Times New Roman"/>
          <w:sz w:val="24"/>
          <w:lang w:eastAsia="et-EE"/>
        </w:rPr>
        <w:t>t</w:t>
      </w:r>
      <w:r w:rsidRPr="00142164" w:rsidR="00D36EAB">
        <w:rPr>
          <w:rFonts w:ascii="Times New Roman" w:hAnsi="Times New Roman"/>
          <w:sz w:val="24"/>
          <w:lang w:eastAsia="et-EE"/>
        </w:rPr>
        <w:t xml:space="preserve">ähtaeg </w:t>
      </w:r>
      <w:r w:rsidRPr="00142164" w:rsidR="00F75C54">
        <w:rPr>
          <w:rFonts w:ascii="Times New Roman" w:hAnsi="Times New Roman"/>
          <w:sz w:val="24"/>
          <w:lang w:eastAsia="et-EE"/>
        </w:rPr>
        <w:t xml:space="preserve">2026. aasta </w:t>
      </w:r>
      <w:r w:rsidRPr="00142164" w:rsidR="00986728">
        <w:rPr>
          <w:rFonts w:ascii="Times New Roman" w:hAnsi="Times New Roman"/>
          <w:sz w:val="24"/>
          <w:lang w:eastAsia="et-EE"/>
        </w:rPr>
        <w:t>II kvartal</w:t>
      </w:r>
      <w:r w:rsidR="00557134">
        <w:rPr>
          <w:rFonts w:ascii="Times New Roman" w:hAnsi="Times New Roman"/>
          <w:sz w:val="24"/>
          <w:lang w:eastAsia="et-EE"/>
        </w:rPr>
        <w:t>)</w:t>
      </w:r>
      <w:r w:rsidRPr="00142164" w:rsidR="00F75C54">
        <w:rPr>
          <w:rFonts w:ascii="Times New Roman" w:hAnsi="Times New Roman"/>
          <w:sz w:val="24"/>
          <w:lang w:eastAsia="et-EE"/>
        </w:rPr>
        <w:t>.</w:t>
      </w:r>
      <w:r w:rsidR="00F75C54">
        <w:rPr>
          <w:rFonts w:ascii="Times New Roman" w:hAnsi="Times New Roman"/>
          <w:sz w:val="24"/>
          <w:lang w:eastAsia="et-EE"/>
        </w:rPr>
        <w:t xml:space="preserve"> </w:t>
      </w:r>
    </w:p>
    <w:p w:rsidR="00396FE5" w:rsidP="00E76672" w:rsidRDefault="00396FE5" w14:paraId="75C36661" w14:textId="77777777">
      <w:pPr>
        <w:rPr>
          <w:rFonts w:ascii="Times New Roman" w:hAnsi="Times New Roman"/>
          <w:sz w:val="24"/>
          <w:lang w:eastAsia="et-EE"/>
        </w:rPr>
      </w:pPr>
    </w:p>
    <w:p w:rsidR="00805794" w:rsidP="00E76672" w:rsidRDefault="00805794" w14:paraId="040CB15A" w14:textId="77777777">
      <w:pPr>
        <w:rPr>
          <w:rFonts w:ascii="Times New Roman" w:hAnsi="Times New Roman"/>
          <w:sz w:val="24"/>
          <w:lang w:eastAsia="et-EE"/>
        </w:rPr>
      </w:pPr>
      <w:r w:rsidRPr="00A25374">
        <w:rPr>
          <w:rFonts w:ascii="Times New Roman" w:hAnsi="Times New Roman"/>
          <w:sz w:val="24"/>
          <w:lang w:eastAsia="et-EE"/>
        </w:rPr>
        <w:t xml:space="preserve">Eelnõuga muudetakse järgmisi seaduste redaktsioone: </w:t>
      </w:r>
    </w:p>
    <w:p w:rsidR="00805794" w:rsidP="00E76672" w:rsidRDefault="00805794" w14:paraId="75FC7334" w14:textId="5AD8B4CB">
      <w:pPr>
        <w:rPr>
          <w:rFonts w:ascii="Times New Roman" w:hAnsi="Times New Roman"/>
          <w:sz w:val="24"/>
          <w:lang w:eastAsia="et-EE"/>
        </w:rPr>
      </w:pPr>
      <w:r>
        <w:rPr>
          <w:rFonts w:ascii="Times New Roman" w:hAnsi="Times New Roman"/>
          <w:sz w:val="24"/>
          <w:lang w:eastAsia="et-EE"/>
        </w:rPr>
        <w:t>1</w:t>
      </w:r>
      <w:r w:rsidRPr="00A25374">
        <w:rPr>
          <w:rFonts w:ascii="Times New Roman" w:hAnsi="Times New Roman"/>
          <w:sz w:val="24"/>
          <w:lang w:eastAsia="et-EE"/>
        </w:rPr>
        <w:t xml:space="preserve">) lastekaitseseadus </w:t>
      </w:r>
      <w:r>
        <w:rPr>
          <w:rFonts w:ascii="Times New Roman" w:hAnsi="Times New Roman"/>
          <w:sz w:val="24"/>
          <w:lang w:eastAsia="et-EE"/>
        </w:rPr>
        <w:t>(</w:t>
      </w:r>
      <w:proofErr w:type="spellStart"/>
      <w:r>
        <w:rPr>
          <w:rFonts w:ascii="Times New Roman" w:hAnsi="Times New Roman"/>
          <w:sz w:val="24"/>
          <w:lang w:eastAsia="et-EE"/>
        </w:rPr>
        <w:t>LasteKS</w:t>
      </w:r>
      <w:proofErr w:type="spellEnd"/>
      <w:r>
        <w:rPr>
          <w:rFonts w:ascii="Times New Roman" w:hAnsi="Times New Roman"/>
          <w:sz w:val="24"/>
          <w:lang w:eastAsia="et-EE"/>
        </w:rPr>
        <w:t xml:space="preserve">) </w:t>
      </w:r>
      <w:r w:rsidRPr="00A25374">
        <w:rPr>
          <w:rFonts w:ascii="Times New Roman" w:hAnsi="Times New Roman"/>
          <w:sz w:val="24"/>
          <w:lang w:eastAsia="et-EE"/>
        </w:rPr>
        <w:t xml:space="preserve">avaldamismärkega </w:t>
      </w:r>
      <w:r w:rsidRPr="0058651A" w:rsidR="0058651A">
        <w:rPr>
          <w:rFonts w:ascii="Times New Roman" w:hAnsi="Times New Roman"/>
          <w:sz w:val="24"/>
          <w:lang w:eastAsia="et-EE"/>
        </w:rPr>
        <w:t>RT I, 31.12.2024, 23</w:t>
      </w:r>
      <w:r w:rsidRPr="00A25374">
        <w:rPr>
          <w:rFonts w:ascii="Times New Roman" w:hAnsi="Times New Roman"/>
          <w:sz w:val="24"/>
          <w:lang w:eastAsia="et-EE"/>
        </w:rPr>
        <w:t>;</w:t>
      </w:r>
    </w:p>
    <w:p w:rsidR="00F85BE5" w:rsidP="00E76672" w:rsidRDefault="00C32F60" w14:paraId="6B70A52D" w14:textId="6A3D6D17">
      <w:pPr>
        <w:rPr>
          <w:rFonts w:ascii="Times New Roman" w:hAnsi="Times New Roman"/>
          <w:sz w:val="24"/>
          <w:lang w:eastAsia="et-EE"/>
        </w:rPr>
      </w:pPr>
      <w:r>
        <w:rPr>
          <w:rFonts w:ascii="Times New Roman" w:hAnsi="Times New Roman"/>
          <w:sz w:val="24"/>
          <w:lang w:eastAsia="et-EE"/>
        </w:rPr>
        <w:t>2</w:t>
      </w:r>
      <w:r w:rsidR="00F85BE5">
        <w:rPr>
          <w:rFonts w:ascii="Times New Roman" w:hAnsi="Times New Roman"/>
          <w:sz w:val="24"/>
          <w:lang w:eastAsia="et-EE"/>
        </w:rPr>
        <w:t>) täitemenetluse seadustik (TMS) avaldamismärkega</w:t>
      </w:r>
      <w:r w:rsidR="00251FB4">
        <w:rPr>
          <w:rFonts w:ascii="Times New Roman" w:hAnsi="Times New Roman"/>
          <w:sz w:val="24"/>
          <w:lang w:eastAsia="et-EE"/>
        </w:rPr>
        <w:t xml:space="preserve"> </w:t>
      </w:r>
      <w:r w:rsidRPr="00251FB4" w:rsidR="00251FB4">
        <w:rPr>
          <w:rFonts w:ascii="Times New Roman" w:hAnsi="Times New Roman"/>
          <w:sz w:val="24"/>
          <w:lang w:eastAsia="et-EE"/>
        </w:rPr>
        <w:t>RT I, 11.11.2025, 15</w:t>
      </w:r>
      <w:r w:rsidR="00251FB4">
        <w:rPr>
          <w:rFonts w:ascii="Times New Roman" w:hAnsi="Times New Roman"/>
          <w:sz w:val="24"/>
          <w:lang w:eastAsia="et-EE"/>
        </w:rPr>
        <w:t xml:space="preserve"> (jõustub 01.01.26)</w:t>
      </w:r>
      <w:r w:rsidR="00717A34">
        <w:rPr>
          <w:rFonts w:ascii="Times New Roman" w:hAnsi="Times New Roman"/>
          <w:sz w:val="24"/>
          <w:lang w:eastAsia="et-EE"/>
        </w:rPr>
        <w:t>.</w:t>
      </w:r>
    </w:p>
    <w:p w:rsidR="7C25E261" w:rsidP="00E76672" w:rsidRDefault="7C25E261" w14:paraId="78475E21" w14:textId="5C57C0EE">
      <w:pPr>
        <w:rPr>
          <w:rFonts w:ascii="Times New Roman" w:hAnsi="Times New Roman"/>
          <w:color w:val="FF0000"/>
          <w:sz w:val="24"/>
          <w:lang w:val="en-US" w:eastAsia="et-EE"/>
        </w:rPr>
      </w:pPr>
    </w:p>
    <w:p w:rsidR="00805794" w:rsidP="00E76672" w:rsidRDefault="00805794" w14:paraId="07305493" w14:textId="20910A8E">
      <w:pPr>
        <w:rPr>
          <w:rFonts w:ascii="Times New Roman" w:hAnsi="Times New Roman"/>
          <w:sz w:val="24"/>
          <w:lang w:eastAsia="et-EE"/>
        </w:rPr>
      </w:pPr>
      <w:r w:rsidRPr="00A25374">
        <w:rPr>
          <w:rFonts w:ascii="Times New Roman" w:hAnsi="Times New Roman"/>
          <w:sz w:val="24"/>
          <w:lang w:eastAsia="et-EE"/>
        </w:rPr>
        <w:t xml:space="preserve">Eelnõu seadusena vastuvõtmiseks on vajalik Riigikogu poolthäälteenamus. </w:t>
      </w:r>
    </w:p>
    <w:p w:rsidR="0063693E" w:rsidP="00E76672" w:rsidRDefault="0063693E" w14:paraId="1AC6DB09" w14:textId="77777777">
      <w:pPr>
        <w:rPr>
          <w:rFonts w:ascii="Times New Roman" w:hAnsi="Times New Roman"/>
          <w:i/>
          <w:iCs/>
          <w:sz w:val="24"/>
          <w:lang w:eastAsia="et-EE"/>
        </w:rPr>
      </w:pPr>
    </w:p>
    <w:p w:rsidRPr="00142164" w:rsidR="00D53F32" w:rsidP="0331620B" w:rsidRDefault="005D23F6" w14:paraId="776863DB" w14:textId="20237811">
      <w:pPr>
        <w:rPr>
          <w:rFonts w:ascii="Times New Roman" w:hAnsi="Times New Roman"/>
          <w:sz w:val="24"/>
          <w:szCs w:val="24"/>
          <w:lang w:eastAsia="et-EE"/>
        </w:rPr>
      </w:pPr>
      <w:r w:rsidRPr="0331620B" w:rsidR="005D23F6">
        <w:rPr>
          <w:rFonts w:ascii="Times New Roman" w:hAnsi="Times New Roman"/>
          <w:sz w:val="24"/>
          <w:szCs w:val="24"/>
          <w:lang w:eastAsia="et-EE"/>
        </w:rPr>
        <w:t>Eelnõu</w:t>
      </w:r>
      <w:r w:rsidRPr="0331620B" w:rsidR="00CB18B4">
        <w:rPr>
          <w:rFonts w:ascii="Times New Roman" w:hAnsi="Times New Roman"/>
          <w:sz w:val="24"/>
          <w:szCs w:val="24"/>
          <w:lang w:eastAsia="et-EE"/>
        </w:rPr>
        <w:t xml:space="preserve"> mõned punktid</w:t>
      </w:r>
      <w:r w:rsidRPr="0331620B" w:rsidR="005D23F6">
        <w:rPr>
          <w:rFonts w:ascii="Times New Roman" w:hAnsi="Times New Roman"/>
          <w:sz w:val="24"/>
          <w:szCs w:val="24"/>
          <w:lang w:eastAsia="et-EE"/>
        </w:rPr>
        <w:t xml:space="preserve"> </w:t>
      </w:r>
      <w:r w:rsidRPr="0331620B" w:rsidR="007D180E">
        <w:rPr>
          <w:rFonts w:ascii="Times New Roman" w:hAnsi="Times New Roman"/>
          <w:sz w:val="24"/>
          <w:szCs w:val="24"/>
          <w:lang w:eastAsia="et-EE"/>
        </w:rPr>
        <w:t xml:space="preserve">on küll </w:t>
      </w:r>
      <w:r w:rsidRPr="0331620B" w:rsidR="00D53F32">
        <w:rPr>
          <w:rFonts w:ascii="Times New Roman" w:hAnsi="Times New Roman"/>
          <w:sz w:val="24"/>
          <w:szCs w:val="24"/>
          <w:lang w:eastAsia="et-EE"/>
        </w:rPr>
        <w:t xml:space="preserve">seotud isikuandmete töötlemisega, kuid </w:t>
      </w:r>
      <w:r w:rsidRPr="0331620B" w:rsidR="00DD1F41">
        <w:rPr>
          <w:rFonts w:ascii="Times New Roman" w:hAnsi="Times New Roman"/>
          <w:sz w:val="24"/>
          <w:szCs w:val="24"/>
          <w:lang w:eastAsia="et-EE"/>
        </w:rPr>
        <w:t xml:space="preserve">andmete </w:t>
      </w:r>
      <w:r w:rsidRPr="0331620B" w:rsidR="00D53F32">
        <w:rPr>
          <w:rFonts w:ascii="Times New Roman" w:hAnsi="Times New Roman"/>
          <w:sz w:val="24"/>
          <w:szCs w:val="24"/>
          <w:lang w:eastAsia="et-EE"/>
        </w:rPr>
        <w:t xml:space="preserve">töötlemises olulisi muudatusi </w:t>
      </w:r>
      <w:r w:rsidRPr="0331620B" w:rsidR="0074315B">
        <w:rPr>
          <w:rFonts w:ascii="Times New Roman" w:hAnsi="Times New Roman"/>
          <w:sz w:val="24"/>
          <w:szCs w:val="24"/>
          <w:lang w:eastAsia="et-EE"/>
        </w:rPr>
        <w:t>ei tehta</w:t>
      </w:r>
      <w:r w:rsidRPr="0331620B" w:rsidR="00706D3B">
        <w:rPr>
          <w:rFonts w:ascii="Times New Roman" w:hAnsi="Times New Roman"/>
          <w:sz w:val="24"/>
          <w:szCs w:val="24"/>
          <w:lang w:eastAsia="et-EE"/>
        </w:rPr>
        <w:t xml:space="preserve"> –</w:t>
      </w:r>
      <w:r w:rsidRPr="0331620B" w:rsidR="00706D3B">
        <w:rPr>
          <w:rFonts w:ascii="Times New Roman" w:hAnsi="Times New Roman"/>
          <w:sz w:val="24"/>
          <w:szCs w:val="24"/>
          <w:lang w:eastAsia="et-EE"/>
        </w:rPr>
        <w:t xml:space="preserve"> </w:t>
      </w:r>
      <w:r w:rsidRPr="0331620B" w:rsidR="005D23F6">
        <w:rPr>
          <w:rFonts w:ascii="Times New Roman" w:hAnsi="Times New Roman"/>
          <w:sz w:val="24"/>
          <w:szCs w:val="24"/>
          <w:lang w:eastAsia="et-EE"/>
        </w:rPr>
        <w:t xml:space="preserve">ei muutu </w:t>
      </w:r>
      <w:r w:rsidRPr="0331620B" w:rsidR="00D53F32">
        <w:rPr>
          <w:rFonts w:ascii="Times New Roman" w:hAnsi="Times New Roman"/>
          <w:sz w:val="24"/>
          <w:szCs w:val="24"/>
          <w:lang w:eastAsia="et-EE"/>
        </w:rPr>
        <w:t>andmete koosseis, töötlemise viis</w:t>
      </w:r>
      <w:r w:rsidRPr="0331620B" w:rsidR="00AB032F">
        <w:rPr>
          <w:rFonts w:ascii="Times New Roman" w:hAnsi="Times New Roman"/>
          <w:sz w:val="24"/>
          <w:szCs w:val="24"/>
          <w:lang w:eastAsia="et-EE"/>
        </w:rPr>
        <w:t xml:space="preserve"> ega</w:t>
      </w:r>
      <w:r w:rsidRPr="0331620B" w:rsidR="00D53F32">
        <w:rPr>
          <w:rFonts w:ascii="Times New Roman" w:hAnsi="Times New Roman"/>
          <w:sz w:val="24"/>
          <w:szCs w:val="24"/>
          <w:lang w:eastAsia="et-EE"/>
        </w:rPr>
        <w:t xml:space="preserve"> töötlejad</w:t>
      </w:r>
      <w:r w:rsidRPr="0331620B" w:rsidR="00376D2B">
        <w:rPr>
          <w:rFonts w:ascii="Times New Roman" w:hAnsi="Times New Roman"/>
          <w:sz w:val="24"/>
          <w:szCs w:val="24"/>
          <w:lang w:eastAsia="et-EE"/>
        </w:rPr>
        <w:t xml:space="preserve">, mistõttu </w:t>
      </w:r>
      <w:r w:rsidRPr="0331620B" w:rsidR="001343DF">
        <w:rPr>
          <w:rFonts w:ascii="Times New Roman" w:hAnsi="Times New Roman"/>
          <w:sz w:val="24"/>
          <w:szCs w:val="24"/>
          <w:lang w:eastAsia="et-EE"/>
        </w:rPr>
        <w:t xml:space="preserve">muudatustel </w:t>
      </w:r>
      <w:r w:rsidRPr="0331620B" w:rsidR="00376D2B">
        <w:rPr>
          <w:rFonts w:ascii="Times New Roman" w:hAnsi="Times New Roman"/>
          <w:sz w:val="24"/>
          <w:szCs w:val="24"/>
          <w:lang w:eastAsia="et-EE"/>
        </w:rPr>
        <w:t>andmekaitseli</w:t>
      </w:r>
      <w:r w:rsidRPr="0331620B" w:rsidR="00970FD5">
        <w:rPr>
          <w:rFonts w:ascii="Times New Roman" w:hAnsi="Times New Roman"/>
          <w:sz w:val="24"/>
          <w:szCs w:val="24"/>
          <w:lang w:eastAsia="et-EE"/>
        </w:rPr>
        <w:t>ne</w:t>
      </w:r>
      <w:r w:rsidRPr="0331620B" w:rsidR="00970FD5">
        <w:rPr>
          <w:rFonts w:ascii="Times New Roman" w:hAnsi="Times New Roman"/>
          <w:sz w:val="24"/>
          <w:szCs w:val="24"/>
          <w:lang w:eastAsia="et-EE"/>
        </w:rPr>
        <w:t xml:space="preserve"> mõju </w:t>
      </w:r>
      <w:r w:rsidRPr="0331620B" w:rsidR="00C20AA3">
        <w:rPr>
          <w:rFonts w:ascii="Times New Roman" w:hAnsi="Times New Roman"/>
          <w:sz w:val="24"/>
          <w:szCs w:val="24"/>
          <w:lang w:eastAsia="et-EE"/>
        </w:rPr>
        <w:t>puudub</w:t>
      </w:r>
      <w:r w:rsidRPr="0331620B" w:rsidR="00D53F32">
        <w:rPr>
          <w:rFonts w:ascii="Times New Roman" w:hAnsi="Times New Roman"/>
          <w:sz w:val="24"/>
          <w:szCs w:val="24"/>
          <w:lang w:eastAsia="et-EE"/>
        </w:rPr>
        <w:t xml:space="preserve">. </w:t>
      </w:r>
    </w:p>
    <w:p w:rsidRPr="00A44F45" w:rsidR="00D53F32" w:rsidP="00E76672" w:rsidRDefault="00D53F32" w14:paraId="07E2D9AF" w14:textId="08D88D68">
      <w:pPr>
        <w:tabs>
          <w:tab w:val="left" w:pos="426"/>
        </w:tabs>
        <w:rPr>
          <w:rFonts w:ascii="Times New Roman" w:hAnsi="Times New Roman"/>
          <w:sz w:val="24"/>
        </w:rPr>
      </w:pPr>
    </w:p>
    <w:p w:rsidRPr="0076161F" w:rsidR="00852CF1" w:rsidP="52AC0A8E" w:rsidRDefault="0076161F" w14:paraId="7FE04750" w14:textId="720FCE07" w14:noSpellErr="1">
      <w:pPr>
        <w:rPr>
          <w:rFonts w:ascii="Times New Roman" w:hAnsi="Times New Roman"/>
          <w:sz w:val="24"/>
          <w:szCs w:val="24"/>
        </w:rPr>
      </w:pPr>
      <w:commentRangeStart w:id="2046369244"/>
      <w:r w:rsidRPr="52AC0A8E" w:rsidR="0076161F">
        <w:rPr>
          <w:rFonts w:ascii="Times New Roman" w:hAnsi="Times New Roman"/>
          <w:sz w:val="24"/>
          <w:szCs w:val="24"/>
        </w:rPr>
        <w:t xml:space="preserve">Eelnõuga ei kaasne mõju halduskoormusele. </w:t>
      </w:r>
      <w:commentRangeEnd w:id="2046369244"/>
      <w:r>
        <w:rPr>
          <w:rStyle w:val="CommentReference"/>
        </w:rPr>
        <w:commentReference w:id="2046369244"/>
      </w:r>
    </w:p>
    <w:p w:rsidRPr="00A44F45" w:rsidR="005D70C7" w:rsidP="00E76672" w:rsidRDefault="005D70C7" w14:paraId="2CDCAAB4" w14:textId="77777777">
      <w:pPr>
        <w:rPr>
          <w:rFonts w:ascii="Times New Roman" w:hAnsi="Times New Roman"/>
          <w:sz w:val="24"/>
        </w:rPr>
      </w:pPr>
    </w:p>
    <w:p w:rsidRPr="00076EA4" w:rsidR="00002D9A" w:rsidP="00E76672" w:rsidRDefault="001339A9" w14:paraId="1834FF0C" w14:textId="77777777">
      <w:pPr>
        <w:pStyle w:val="Loendilik"/>
        <w:numPr>
          <w:ilvl w:val="0"/>
          <w:numId w:val="5"/>
        </w:numPr>
        <w:rPr>
          <w:rFonts w:ascii="Times New Roman" w:hAnsi="Times New Roman"/>
          <w:b/>
          <w:sz w:val="24"/>
        </w:rPr>
      </w:pPr>
      <w:r w:rsidRPr="00076EA4">
        <w:rPr>
          <w:rFonts w:ascii="Times New Roman" w:hAnsi="Times New Roman"/>
          <w:b/>
          <w:sz w:val="24"/>
        </w:rPr>
        <w:t>Seaduse eesmärk</w:t>
      </w:r>
    </w:p>
    <w:p w:rsidR="00C74CA7" w:rsidP="00E76672" w:rsidRDefault="00C74CA7" w14:paraId="46984C01" w14:textId="77777777">
      <w:pPr>
        <w:rPr>
          <w:rFonts w:ascii="Times New Roman" w:hAnsi="Times New Roman"/>
          <w:bCs/>
          <w:sz w:val="24"/>
          <w:lang w:eastAsia="et-EE"/>
        </w:rPr>
      </w:pPr>
    </w:p>
    <w:p w:rsidR="00A623A8" w:rsidP="00E76672" w:rsidRDefault="008A3065" w14:paraId="7D71A685" w14:textId="42FEBA76">
      <w:pPr>
        <w:rPr>
          <w:rFonts w:ascii="Times New Roman" w:hAnsi="Times New Roman"/>
          <w:bCs/>
          <w:sz w:val="24"/>
          <w:lang w:eastAsia="et-EE"/>
        </w:rPr>
      </w:pPr>
      <w:r>
        <w:rPr>
          <w:rFonts w:ascii="Times New Roman" w:hAnsi="Times New Roman"/>
          <w:bCs/>
          <w:sz w:val="24"/>
          <w:lang w:eastAsia="et-EE"/>
        </w:rPr>
        <w:t>Lastekaitsesüsteemi puudutavate muudatuste kohta valmis 2023. aasta</w:t>
      </w:r>
      <w:r w:rsidR="00317967">
        <w:rPr>
          <w:rFonts w:ascii="Times New Roman" w:hAnsi="Times New Roman"/>
          <w:bCs/>
          <w:sz w:val="24"/>
          <w:lang w:eastAsia="et-EE"/>
        </w:rPr>
        <w:t xml:space="preserve">l </w:t>
      </w:r>
      <w:hyperlink r:id="rId21">
        <w:r w:rsidRPr="6E63FB54">
          <w:rPr>
            <w:rStyle w:val="Hperlink"/>
            <w:rFonts w:ascii="Times New Roman" w:hAnsi="Times New Roman"/>
            <w:sz w:val="24"/>
            <w:lang w:eastAsia="et-EE"/>
          </w:rPr>
          <w:t>lastekaitseseaduse ja teiste seaduste muutmise seaduse eelnõu väljatöötamise kavatsus laste heaolu suurendamiseks</w:t>
        </w:r>
      </w:hyperlink>
      <w:r>
        <w:rPr>
          <w:rFonts w:ascii="Times New Roman" w:hAnsi="Times New Roman"/>
          <w:bCs/>
          <w:sz w:val="24"/>
          <w:lang w:eastAsia="et-EE"/>
        </w:rPr>
        <w:t xml:space="preserve"> (edaspidi </w:t>
      </w:r>
      <w:r w:rsidRPr="001B012B">
        <w:rPr>
          <w:rFonts w:ascii="Times New Roman" w:hAnsi="Times New Roman"/>
          <w:bCs/>
          <w:sz w:val="24"/>
          <w:lang w:eastAsia="et-EE"/>
        </w:rPr>
        <w:t>VTK</w:t>
      </w:r>
      <w:r>
        <w:rPr>
          <w:rFonts w:ascii="Times New Roman" w:hAnsi="Times New Roman"/>
          <w:bCs/>
          <w:sz w:val="24"/>
          <w:lang w:eastAsia="et-EE"/>
        </w:rPr>
        <w:t>). VTK-s esitatud muudatusettepanekud viiakse ellu mitmes etapis</w:t>
      </w:r>
      <w:r w:rsidR="00352AA5">
        <w:rPr>
          <w:rFonts w:ascii="Times New Roman" w:hAnsi="Times New Roman"/>
          <w:bCs/>
          <w:sz w:val="24"/>
          <w:lang w:eastAsia="et-EE"/>
        </w:rPr>
        <w:t xml:space="preserve">: esimese etapi muudatused jõustusid </w:t>
      </w:r>
      <w:r w:rsidR="00B93280">
        <w:rPr>
          <w:rFonts w:ascii="Times New Roman" w:hAnsi="Times New Roman"/>
          <w:bCs/>
          <w:sz w:val="24"/>
          <w:lang w:eastAsia="et-EE"/>
        </w:rPr>
        <w:t>käesoleva aasta alguses</w:t>
      </w:r>
      <w:r w:rsidR="006B4845">
        <w:rPr>
          <w:rStyle w:val="Allmrkuseviide"/>
          <w:rFonts w:ascii="Times New Roman" w:hAnsi="Times New Roman"/>
          <w:bCs/>
          <w:sz w:val="24"/>
          <w:lang w:eastAsia="et-EE"/>
        </w:rPr>
        <w:footnoteReference w:id="2"/>
      </w:r>
      <w:r w:rsidR="007A7F51">
        <w:rPr>
          <w:rFonts w:ascii="Times New Roman" w:hAnsi="Times New Roman"/>
          <w:bCs/>
          <w:sz w:val="24"/>
          <w:lang w:eastAsia="et-EE"/>
        </w:rPr>
        <w:t xml:space="preserve">, käesolev eelnõu </w:t>
      </w:r>
      <w:r w:rsidR="00E5766B">
        <w:rPr>
          <w:rFonts w:ascii="Times New Roman" w:hAnsi="Times New Roman"/>
          <w:bCs/>
          <w:sz w:val="24"/>
          <w:lang w:eastAsia="et-EE"/>
        </w:rPr>
        <w:t xml:space="preserve">on </w:t>
      </w:r>
      <w:r w:rsidR="007959F1">
        <w:rPr>
          <w:rFonts w:ascii="Times New Roman" w:hAnsi="Times New Roman"/>
          <w:bCs/>
          <w:sz w:val="24"/>
          <w:lang w:eastAsia="et-EE"/>
        </w:rPr>
        <w:t>muudatuste teine etap</w:t>
      </w:r>
      <w:r w:rsidR="00103E0C">
        <w:rPr>
          <w:rFonts w:ascii="Times New Roman" w:hAnsi="Times New Roman"/>
          <w:bCs/>
          <w:sz w:val="24"/>
          <w:lang w:eastAsia="et-EE"/>
        </w:rPr>
        <w:t xml:space="preserve">p ning </w:t>
      </w:r>
      <w:r w:rsidR="0077623E">
        <w:rPr>
          <w:rFonts w:ascii="Times New Roman" w:hAnsi="Times New Roman"/>
          <w:bCs/>
          <w:sz w:val="24"/>
          <w:lang w:eastAsia="et-EE"/>
        </w:rPr>
        <w:t>kolma</w:t>
      </w:r>
      <w:r w:rsidR="00EA0ABC">
        <w:rPr>
          <w:rFonts w:ascii="Times New Roman" w:hAnsi="Times New Roman"/>
          <w:bCs/>
          <w:sz w:val="24"/>
          <w:lang w:eastAsia="et-EE"/>
        </w:rPr>
        <w:t xml:space="preserve">s eelnõu valmib 2027. aasta jooksul. </w:t>
      </w:r>
      <w:r w:rsidR="00C8647D">
        <w:rPr>
          <w:rFonts w:ascii="Times New Roman" w:hAnsi="Times New Roman"/>
          <w:bCs/>
          <w:sz w:val="24"/>
          <w:lang w:eastAsia="et-EE"/>
        </w:rPr>
        <w:t>Käesoleva, s.o t</w:t>
      </w:r>
      <w:r w:rsidR="000D1107">
        <w:rPr>
          <w:rFonts w:ascii="Times New Roman" w:hAnsi="Times New Roman"/>
          <w:bCs/>
          <w:sz w:val="24"/>
          <w:lang w:eastAsia="et-EE"/>
        </w:rPr>
        <w:t>eise etapi raames koostatud eelnõu eesmär</w:t>
      </w:r>
      <w:r w:rsidR="005C7296">
        <w:rPr>
          <w:rFonts w:ascii="Times New Roman" w:hAnsi="Times New Roman"/>
          <w:bCs/>
          <w:sz w:val="24"/>
          <w:lang w:eastAsia="et-EE"/>
        </w:rPr>
        <w:t>gid on järgmised:</w:t>
      </w:r>
    </w:p>
    <w:p w:rsidRPr="00A623A8" w:rsidR="00A623A8" w:rsidP="00E76672" w:rsidRDefault="00045727" w14:paraId="61E2F339" w14:textId="77777777">
      <w:pPr>
        <w:pStyle w:val="Loendilik"/>
        <w:numPr>
          <w:ilvl w:val="0"/>
          <w:numId w:val="23"/>
        </w:numPr>
        <w:rPr>
          <w:rFonts w:ascii="Times New Roman" w:hAnsi="Times New Roman"/>
          <w:bCs/>
          <w:sz w:val="24"/>
          <w:lang w:eastAsia="et-EE"/>
        </w:rPr>
      </w:pPr>
      <w:r w:rsidRPr="00A623A8">
        <w:rPr>
          <w:rFonts w:ascii="Times New Roman" w:hAnsi="Times New Roman"/>
          <w:bCs/>
          <w:sz w:val="24"/>
          <w:lang w:eastAsia="et-EE"/>
        </w:rPr>
        <w:t>teha lastekait</w:t>
      </w:r>
      <w:r w:rsidRPr="00A623A8" w:rsidR="002678E5">
        <w:rPr>
          <w:rFonts w:ascii="Times New Roman" w:hAnsi="Times New Roman"/>
          <w:bCs/>
          <w:sz w:val="24"/>
          <w:lang w:eastAsia="et-EE"/>
        </w:rPr>
        <w:t>s</w:t>
      </w:r>
      <w:r w:rsidRPr="00A623A8">
        <w:rPr>
          <w:rFonts w:ascii="Times New Roman" w:hAnsi="Times New Roman"/>
          <w:bCs/>
          <w:sz w:val="24"/>
          <w:lang w:eastAsia="et-EE"/>
        </w:rPr>
        <w:t xml:space="preserve">e juhtumikorralduses muudatusi, mis võimaldavad </w:t>
      </w:r>
      <w:proofErr w:type="spellStart"/>
      <w:r w:rsidRPr="00A623A8">
        <w:rPr>
          <w:rFonts w:ascii="Times New Roman" w:hAnsi="Times New Roman"/>
          <w:bCs/>
          <w:sz w:val="24"/>
          <w:lang w:eastAsia="et-EE"/>
        </w:rPr>
        <w:t>KOV-i</w:t>
      </w:r>
      <w:proofErr w:type="spellEnd"/>
      <w:r w:rsidRPr="00A623A8">
        <w:rPr>
          <w:rFonts w:ascii="Times New Roman" w:hAnsi="Times New Roman"/>
          <w:bCs/>
          <w:sz w:val="24"/>
          <w:lang w:eastAsia="et-EE"/>
        </w:rPr>
        <w:t xml:space="preserve"> </w:t>
      </w:r>
      <w:r w:rsidRPr="00A623A8" w:rsidR="000D1107">
        <w:rPr>
          <w:rFonts w:ascii="Times New Roman" w:hAnsi="Times New Roman"/>
          <w:sz w:val="24"/>
          <w:lang w:eastAsia="et-EE"/>
        </w:rPr>
        <w:t>lastekaitsetöötajal keskenduda eelkõige kompleksse abivajadusega lastele</w:t>
      </w:r>
      <w:r w:rsidRPr="00A623A8" w:rsidR="002678E5">
        <w:rPr>
          <w:rFonts w:ascii="Times New Roman" w:hAnsi="Times New Roman"/>
          <w:sz w:val="24"/>
          <w:lang w:eastAsia="et-EE"/>
        </w:rPr>
        <w:t>;</w:t>
      </w:r>
      <w:r w:rsidRPr="00A623A8" w:rsidR="000D1107">
        <w:rPr>
          <w:rFonts w:ascii="Times New Roman" w:hAnsi="Times New Roman"/>
          <w:sz w:val="24"/>
          <w:lang w:eastAsia="et-EE"/>
        </w:rPr>
        <w:t xml:space="preserve"> </w:t>
      </w:r>
    </w:p>
    <w:p w:rsidRPr="00A623A8" w:rsidR="00A623A8" w:rsidP="00E76672" w:rsidRDefault="000D1107" w14:paraId="554860AB" w14:textId="0FC58480">
      <w:pPr>
        <w:pStyle w:val="Loendilik"/>
        <w:numPr>
          <w:ilvl w:val="0"/>
          <w:numId w:val="23"/>
        </w:numPr>
        <w:rPr>
          <w:rFonts w:ascii="Times New Roman" w:hAnsi="Times New Roman"/>
          <w:bCs/>
          <w:sz w:val="24"/>
          <w:lang w:eastAsia="et-EE"/>
        </w:rPr>
      </w:pPr>
      <w:r w:rsidRPr="00A623A8">
        <w:rPr>
          <w:rFonts w:ascii="Times New Roman" w:hAnsi="Times New Roman"/>
          <w:sz w:val="24"/>
          <w:lang w:eastAsia="et-EE"/>
        </w:rPr>
        <w:t xml:space="preserve">toetada eri valdkondade vastutuse võtmist </w:t>
      </w:r>
      <w:r w:rsidR="005C7296">
        <w:rPr>
          <w:rFonts w:ascii="Times New Roman" w:hAnsi="Times New Roman"/>
          <w:sz w:val="24"/>
          <w:lang w:eastAsia="et-EE"/>
        </w:rPr>
        <w:t>ja</w:t>
      </w:r>
      <w:r w:rsidRPr="00A623A8">
        <w:rPr>
          <w:rFonts w:ascii="Times New Roman" w:hAnsi="Times New Roman"/>
          <w:sz w:val="24"/>
          <w:lang w:eastAsia="et-EE"/>
        </w:rPr>
        <w:t xml:space="preserve"> koostööd abivajavale lapsele abi osutamisel</w:t>
      </w:r>
      <w:r w:rsidR="00C1164C">
        <w:rPr>
          <w:rFonts w:ascii="Times New Roman" w:hAnsi="Times New Roman"/>
          <w:sz w:val="24"/>
          <w:lang w:eastAsia="et-EE"/>
        </w:rPr>
        <w:t>;</w:t>
      </w:r>
    </w:p>
    <w:p w:rsidRPr="00A623A8" w:rsidR="000D1107" w:rsidP="00E76672" w:rsidRDefault="000D1107" w14:paraId="15BEFBCD" w14:textId="2778D7B3">
      <w:pPr>
        <w:pStyle w:val="Loendilik"/>
        <w:numPr>
          <w:ilvl w:val="0"/>
          <w:numId w:val="23"/>
        </w:numPr>
        <w:rPr>
          <w:rFonts w:ascii="Times New Roman" w:hAnsi="Times New Roman"/>
          <w:bCs/>
          <w:sz w:val="24"/>
          <w:lang w:eastAsia="et-EE"/>
        </w:rPr>
      </w:pPr>
      <w:r w:rsidRPr="00A623A8">
        <w:rPr>
          <w:rFonts w:ascii="Times New Roman" w:hAnsi="Times New Roman"/>
          <w:sz w:val="24"/>
          <w:lang w:eastAsia="et-EE"/>
        </w:rPr>
        <w:lastRenderedPageBreak/>
        <w:t>tagada laste ja perede kaasatus abivajava lapse abistamis</w:t>
      </w:r>
      <w:r w:rsidR="00C1164C">
        <w:rPr>
          <w:rFonts w:ascii="Times New Roman" w:hAnsi="Times New Roman"/>
          <w:sz w:val="24"/>
          <w:lang w:eastAsia="et-EE"/>
        </w:rPr>
        <w:t>se</w:t>
      </w:r>
      <w:r w:rsidRPr="00A623A8">
        <w:rPr>
          <w:rFonts w:ascii="Times New Roman" w:hAnsi="Times New Roman"/>
          <w:sz w:val="24"/>
          <w:lang w:eastAsia="et-EE"/>
        </w:rPr>
        <w:t xml:space="preserve"> </w:t>
      </w:r>
      <w:r w:rsidRPr="00A623A8" w:rsidR="002678E5">
        <w:rPr>
          <w:rFonts w:ascii="Times New Roman" w:hAnsi="Times New Roman"/>
          <w:sz w:val="24"/>
          <w:lang w:eastAsia="et-EE"/>
        </w:rPr>
        <w:t>ning</w:t>
      </w:r>
      <w:r w:rsidRPr="00A623A8">
        <w:rPr>
          <w:rFonts w:ascii="Times New Roman" w:hAnsi="Times New Roman"/>
          <w:sz w:val="24"/>
          <w:lang w:eastAsia="et-EE"/>
        </w:rPr>
        <w:t xml:space="preserve"> laste õiguste parem kaitse neid puudutavate kohtulahendite täitmisel.</w:t>
      </w:r>
    </w:p>
    <w:p w:rsidR="00C1164C" w:rsidP="00E76672" w:rsidRDefault="00C1164C" w14:paraId="3E94C1F6" w14:textId="77777777">
      <w:pPr>
        <w:rPr>
          <w:rFonts w:ascii="Times New Roman" w:hAnsi="Times New Roman"/>
          <w:bCs/>
          <w:sz w:val="24"/>
          <w:lang w:eastAsia="et-EE"/>
        </w:rPr>
      </w:pPr>
    </w:p>
    <w:p w:rsidRPr="00560179" w:rsidR="00560179" w:rsidP="00E76672" w:rsidRDefault="001C5B88" w14:paraId="6C505E7D" w14:textId="639DEE25">
      <w:pPr>
        <w:rPr>
          <w:rFonts w:ascii="Times New Roman" w:hAnsi="Times New Roman"/>
          <w:bCs/>
          <w:sz w:val="24"/>
          <w:lang w:eastAsia="et-EE"/>
        </w:rPr>
      </w:pPr>
      <w:r>
        <w:rPr>
          <w:rFonts w:ascii="Times New Roman" w:hAnsi="Times New Roman"/>
          <w:bCs/>
          <w:sz w:val="24"/>
          <w:lang w:eastAsia="et-EE"/>
        </w:rPr>
        <w:t>Lisaks tehakse e</w:t>
      </w:r>
      <w:r w:rsidRPr="00560179" w:rsidR="00560179">
        <w:rPr>
          <w:rFonts w:ascii="Times New Roman" w:hAnsi="Times New Roman"/>
          <w:bCs/>
          <w:sz w:val="24"/>
          <w:lang w:eastAsia="et-EE"/>
        </w:rPr>
        <w:t>elnõu</w:t>
      </w:r>
      <w:r>
        <w:rPr>
          <w:rFonts w:ascii="Times New Roman" w:hAnsi="Times New Roman"/>
          <w:bCs/>
          <w:sz w:val="24"/>
          <w:lang w:eastAsia="et-EE"/>
        </w:rPr>
        <w:t>ga</w:t>
      </w:r>
      <w:r w:rsidRPr="00560179" w:rsidR="00560179">
        <w:rPr>
          <w:rFonts w:ascii="Times New Roman" w:hAnsi="Times New Roman"/>
          <w:bCs/>
          <w:sz w:val="24"/>
          <w:lang w:eastAsia="et-EE"/>
        </w:rPr>
        <w:t xml:space="preserve"> täpsustavaid ja selgitavaid muudatusi, mis puudutavad SKA lastekaitse- ja järelevalveülesannete täitmist.</w:t>
      </w:r>
    </w:p>
    <w:p w:rsidR="00713FE6" w:rsidP="00E76672" w:rsidRDefault="00713FE6" w14:paraId="7D6078FC" w14:textId="5ACEA07E">
      <w:pPr>
        <w:rPr>
          <w:rFonts w:ascii="Times New Roman" w:hAnsi="Times New Roman"/>
          <w:bCs/>
          <w:sz w:val="24"/>
          <w:lang w:eastAsia="et-EE"/>
        </w:rPr>
      </w:pPr>
    </w:p>
    <w:p w:rsidR="007157EC" w:rsidP="00E76672" w:rsidRDefault="00C34D51" w14:paraId="7E73F21A" w14:textId="559BE3A8">
      <w:pPr>
        <w:rPr>
          <w:rFonts w:ascii="Times New Roman" w:hAnsi="Times New Roman"/>
          <w:sz w:val="24"/>
          <w:lang w:eastAsia="et-EE"/>
        </w:rPr>
      </w:pPr>
      <w:r w:rsidRPr="00C34D51">
        <w:rPr>
          <w:rFonts w:ascii="Times New Roman" w:hAnsi="Times New Roman"/>
          <w:sz w:val="24"/>
          <w:lang w:eastAsia="et-EE"/>
        </w:rPr>
        <w:t>Eelnõu koostamise vajadus tuleneb kohaliku tasandi lastekaitsetöö ebaühtlasest praktikast</w:t>
      </w:r>
      <w:r w:rsidR="00063B56">
        <w:rPr>
          <w:rFonts w:ascii="Times New Roman" w:hAnsi="Times New Roman"/>
          <w:sz w:val="24"/>
          <w:lang w:eastAsia="et-EE"/>
        </w:rPr>
        <w:t xml:space="preserve"> ja </w:t>
      </w:r>
      <w:r w:rsidR="00706D3B">
        <w:rPr>
          <w:rFonts w:ascii="Times New Roman" w:hAnsi="Times New Roman"/>
          <w:sz w:val="24"/>
          <w:lang w:eastAsia="et-EE"/>
        </w:rPr>
        <w:t>lastekaitse</w:t>
      </w:r>
      <w:r w:rsidR="00063B56">
        <w:rPr>
          <w:rFonts w:ascii="Times New Roman" w:hAnsi="Times New Roman"/>
          <w:sz w:val="24"/>
          <w:lang w:eastAsia="et-EE"/>
        </w:rPr>
        <w:t xml:space="preserve">töötajate </w:t>
      </w:r>
      <w:r w:rsidRPr="00C34D51" w:rsidR="00063B56">
        <w:rPr>
          <w:rFonts w:ascii="Times New Roman" w:hAnsi="Times New Roman"/>
          <w:sz w:val="24"/>
          <w:lang w:eastAsia="et-EE"/>
        </w:rPr>
        <w:t>ülekoormusest</w:t>
      </w:r>
      <w:r w:rsidRPr="00C34D51">
        <w:rPr>
          <w:rFonts w:ascii="Times New Roman" w:hAnsi="Times New Roman"/>
          <w:sz w:val="24"/>
          <w:lang w:eastAsia="et-EE"/>
        </w:rPr>
        <w:t xml:space="preserve">. </w:t>
      </w:r>
      <w:r w:rsidRPr="007157EC" w:rsidR="007157EC">
        <w:rPr>
          <w:rFonts w:ascii="Times New Roman" w:hAnsi="Times New Roman"/>
          <w:sz w:val="24"/>
          <w:lang w:eastAsia="et-EE"/>
        </w:rPr>
        <w:t>Kehtiva õiguse kohaselt peab</w:t>
      </w:r>
      <w:r w:rsidR="00E806E2">
        <w:rPr>
          <w:rFonts w:ascii="Times New Roman" w:hAnsi="Times New Roman"/>
          <w:sz w:val="24"/>
          <w:lang w:eastAsia="et-EE"/>
        </w:rPr>
        <w:t xml:space="preserve"> </w:t>
      </w:r>
      <w:proofErr w:type="spellStart"/>
      <w:r w:rsidR="00E806E2">
        <w:rPr>
          <w:rFonts w:ascii="Times New Roman" w:hAnsi="Times New Roman"/>
          <w:sz w:val="24"/>
          <w:lang w:eastAsia="et-EE"/>
        </w:rPr>
        <w:t>KOV-i</w:t>
      </w:r>
      <w:proofErr w:type="spellEnd"/>
      <w:r w:rsidRPr="007157EC" w:rsidR="007157EC">
        <w:rPr>
          <w:rFonts w:ascii="Times New Roman" w:hAnsi="Times New Roman"/>
          <w:sz w:val="24"/>
          <w:lang w:eastAsia="et-EE"/>
        </w:rPr>
        <w:t xml:space="preserve"> lastekaitsetöötaja korraldama abi kõigile abivajavatele lastele sõltumata abivajaduse laadist ja ulatusest. </w:t>
      </w:r>
      <w:r w:rsidR="001E49CD">
        <w:rPr>
          <w:rFonts w:ascii="Times New Roman" w:hAnsi="Times New Roman"/>
          <w:sz w:val="24"/>
          <w:lang w:eastAsia="et-EE"/>
        </w:rPr>
        <w:t xml:space="preserve">See tähendab, et </w:t>
      </w:r>
      <w:proofErr w:type="spellStart"/>
      <w:r w:rsidR="001E49CD">
        <w:rPr>
          <w:rFonts w:ascii="Times New Roman" w:hAnsi="Times New Roman"/>
          <w:sz w:val="24"/>
          <w:lang w:eastAsia="et-EE"/>
        </w:rPr>
        <w:t>KOV-i</w:t>
      </w:r>
      <w:proofErr w:type="spellEnd"/>
      <w:r w:rsidRPr="007157EC" w:rsidR="007157EC">
        <w:rPr>
          <w:rFonts w:ascii="Times New Roman" w:hAnsi="Times New Roman"/>
          <w:sz w:val="24"/>
          <w:lang w:eastAsia="et-EE"/>
        </w:rPr>
        <w:t xml:space="preserve"> </w:t>
      </w:r>
      <w:r w:rsidR="001E49CD">
        <w:rPr>
          <w:rFonts w:ascii="Times New Roman" w:hAnsi="Times New Roman"/>
          <w:sz w:val="24"/>
          <w:lang w:eastAsia="et-EE"/>
        </w:rPr>
        <w:t>l</w:t>
      </w:r>
      <w:r w:rsidRPr="007157EC" w:rsidR="007157EC">
        <w:rPr>
          <w:rFonts w:ascii="Times New Roman" w:hAnsi="Times New Roman"/>
          <w:sz w:val="24"/>
          <w:lang w:eastAsia="et-EE"/>
        </w:rPr>
        <w:t xml:space="preserve">astekaitsetöötajate töölaual on võrdselt nii keerukad juhtumid, mis nõuavad mitme valdkonna spetsialistide pikaajalist sekkumist, kui ka lihtsamad juhtumid, </w:t>
      </w:r>
      <w:r w:rsidR="009222BD">
        <w:rPr>
          <w:rFonts w:ascii="Times New Roman" w:hAnsi="Times New Roman"/>
          <w:sz w:val="24"/>
          <w:lang w:eastAsia="et-EE"/>
        </w:rPr>
        <w:t>mille puhul toetaks</w:t>
      </w:r>
      <w:r w:rsidRPr="007157EC" w:rsidR="007157EC">
        <w:rPr>
          <w:rFonts w:ascii="Times New Roman" w:hAnsi="Times New Roman"/>
          <w:sz w:val="24"/>
          <w:lang w:eastAsia="et-EE"/>
        </w:rPr>
        <w:t xml:space="preserve"> lapse heaolu taastamis</w:t>
      </w:r>
      <w:r w:rsidR="00E806E2">
        <w:rPr>
          <w:rFonts w:ascii="Times New Roman" w:hAnsi="Times New Roman"/>
          <w:sz w:val="24"/>
          <w:lang w:eastAsia="et-EE"/>
        </w:rPr>
        <w:t xml:space="preserve">t kõige paremini </w:t>
      </w:r>
      <w:r w:rsidRPr="007157EC" w:rsidR="007157EC">
        <w:rPr>
          <w:rFonts w:ascii="Times New Roman" w:hAnsi="Times New Roman"/>
          <w:sz w:val="24"/>
          <w:lang w:eastAsia="et-EE"/>
        </w:rPr>
        <w:t xml:space="preserve">ühe valdkonna </w:t>
      </w:r>
      <w:r w:rsidR="00E806E2">
        <w:rPr>
          <w:rFonts w:ascii="Times New Roman" w:hAnsi="Times New Roman"/>
          <w:sz w:val="24"/>
          <w:lang w:eastAsia="et-EE"/>
        </w:rPr>
        <w:t>sekkumine</w:t>
      </w:r>
      <w:r w:rsidRPr="007157EC" w:rsidR="007157EC">
        <w:rPr>
          <w:rFonts w:ascii="Times New Roman" w:hAnsi="Times New Roman"/>
          <w:sz w:val="24"/>
          <w:lang w:eastAsia="et-EE"/>
        </w:rPr>
        <w:t xml:space="preserve">. Kuna seadus ei võimalda </w:t>
      </w:r>
      <w:proofErr w:type="spellStart"/>
      <w:r w:rsidR="00E806E2">
        <w:rPr>
          <w:rFonts w:ascii="Times New Roman" w:hAnsi="Times New Roman"/>
          <w:sz w:val="24"/>
          <w:lang w:eastAsia="et-EE"/>
        </w:rPr>
        <w:t>KOV-il</w:t>
      </w:r>
      <w:proofErr w:type="spellEnd"/>
      <w:r w:rsidRPr="007157EC" w:rsidR="007157EC">
        <w:rPr>
          <w:rFonts w:ascii="Times New Roman" w:hAnsi="Times New Roman"/>
          <w:sz w:val="24"/>
          <w:lang w:eastAsia="et-EE"/>
        </w:rPr>
        <w:t xml:space="preserve"> neid ülesandeid vastavalt juhtumi iseloomule</w:t>
      </w:r>
      <w:r w:rsidR="003674E4">
        <w:rPr>
          <w:rFonts w:ascii="Times New Roman" w:hAnsi="Times New Roman"/>
          <w:sz w:val="24"/>
          <w:lang w:eastAsia="et-EE"/>
        </w:rPr>
        <w:t xml:space="preserve"> </w:t>
      </w:r>
      <w:r w:rsidRPr="007157EC" w:rsidR="003674E4">
        <w:rPr>
          <w:rFonts w:ascii="Times New Roman" w:hAnsi="Times New Roman"/>
          <w:sz w:val="24"/>
          <w:lang w:eastAsia="et-EE"/>
        </w:rPr>
        <w:t>jaotada</w:t>
      </w:r>
      <w:r w:rsidRPr="007157EC" w:rsidR="007157EC">
        <w:rPr>
          <w:rFonts w:ascii="Times New Roman" w:hAnsi="Times New Roman"/>
          <w:sz w:val="24"/>
          <w:lang w:eastAsia="et-EE"/>
        </w:rPr>
        <w:t xml:space="preserve">, on </w:t>
      </w:r>
      <w:r w:rsidR="007D125B">
        <w:rPr>
          <w:rFonts w:ascii="Times New Roman" w:hAnsi="Times New Roman"/>
          <w:sz w:val="24"/>
          <w:lang w:eastAsia="et-EE"/>
        </w:rPr>
        <w:t xml:space="preserve">see </w:t>
      </w:r>
      <w:r w:rsidRPr="007157EC" w:rsidR="007157EC">
        <w:rPr>
          <w:rFonts w:ascii="Times New Roman" w:hAnsi="Times New Roman"/>
          <w:sz w:val="24"/>
          <w:lang w:eastAsia="et-EE"/>
        </w:rPr>
        <w:t>suurendanud lastekaitsetöötajate</w:t>
      </w:r>
      <w:r w:rsidR="006418DF">
        <w:rPr>
          <w:rFonts w:ascii="Times New Roman" w:hAnsi="Times New Roman"/>
          <w:sz w:val="24"/>
          <w:lang w:eastAsia="et-EE"/>
        </w:rPr>
        <w:t xml:space="preserve"> töökoormust ning </w:t>
      </w:r>
      <w:r w:rsidR="00B27382">
        <w:rPr>
          <w:rFonts w:ascii="Times New Roman" w:hAnsi="Times New Roman"/>
          <w:sz w:val="24"/>
          <w:lang w:eastAsia="et-EE"/>
        </w:rPr>
        <w:t>seetõttu</w:t>
      </w:r>
      <w:r w:rsidR="006418DF">
        <w:rPr>
          <w:rFonts w:ascii="Times New Roman" w:hAnsi="Times New Roman"/>
          <w:sz w:val="24"/>
          <w:lang w:eastAsia="et-EE"/>
        </w:rPr>
        <w:t xml:space="preserve"> nende</w:t>
      </w:r>
      <w:r w:rsidRPr="007157EC" w:rsidR="007157EC">
        <w:rPr>
          <w:rFonts w:ascii="Times New Roman" w:hAnsi="Times New Roman"/>
          <w:sz w:val="24"/>
          <w:lang w:eastAsia="et-EE"/>
        </w:rPr>
        <w:t xml:space="preserve"> läbipõlemise ja töölt lahkumise riski</w:t>
      </w:r>
      <w:r w:rsidR="00B27382">
        <w:rPr>
          <w:rFonts w:ascii="Times New Roman" w:hAnsi="Times New Roman"/>
          <w:sz w:val="24"/>
          <w:lang w:eastAsia="et-EE"/>
        </w:rPr>
        <w:t xml:space="preserve">. See omakorda on </w:t>
      </w:r>
      <w:r w:rsidRPr="007157EC" w:rsidR="00166371">
        <w:rPr>
          <w:rFonts w:ascii="Times New Roman" w:hAnsi="Times New Roman"/>
          <w:sz w:val="24"/>
          <w:lang w:eastAsia="et-EE"/>
        </w:rPr>
        <w:t xml:space="preserve">vähendanud </w:t>
      </w:r>
      <w:proofErr w:type="spellStart"/>
      <w:r w:rsidR="00B27382">
        <w:rPr>
          <w:rFonts w:ascii="Times New Roman" w:hAnsi="Times New Roman"/>
          <w:sz w:val="24"/>
          <w:lang w:eastAsia="et-EE"/>
        </w:rPr>
        <w:t>KOV-ide</w:t>
      </w:r>
      <w:proofErr w:type="spellEnd"/>
      <w:r w:rsidRPr="007157EC" w:rsidR="00166371">
        <w:rPr>
          <w:rFonts w:ascii="Times New Roman" w:hAnsi="Times New Roman"/>
          <w:sz w:val="24"/>
          <w:lang w:eastAsia="et-EE"/>
        </w:rPr>
        <w:t xml:space="preserve"> võimekust pakkuda tõhusat abi kõige haavatavamatele lastele</w:t>
      </w:r>
      <w:r w:rsidRPr="007157EC" w:rsidR="007157EC">
        <w:rPr>
          <w:rFonts w:ascii="Times New Roman" w:hAnsi="Times New Roman"/>
          <w:sz w:val="24"/>
          <w:lang w:eastAsia="et-EE"/>
        </w:rPr>
        <w:t>.</w:t>
      </w:r>
    </w:p>
    <w:p w:rsidR="007157EC" w:rsidP="00E76672" w:rsidRDefault="007157EC" w14:paraId="64305715" w14:textId="77777777">
      <w:pPr>
        <w:rPr>
          <w:rFonts w:ascii="Times New Roman" w:hAnsi="Times New Roman"/>
          <w:sz w:val="24"/>
          <w:lang w:eastAsia="et-EE"/>
        </w:rPr>
      </w:pPr>
    </w:p>
    <w:p w:rsidR="00CF4FF8" w:rsidP="00E76672" w:rsidRDefault="00C34D51" w14:paraId="223A2D80" w14:textId="7246D70E">
      <w:pPr>
        <w:rPr>
          <w:rFonts w:ascii="Times New Roman" w:hAnsi="Times New Roman"/>
          <w:sz w:val="24"/>
          <w:lang w:eastAsia="et-EE"/>
        </w:rPr>
      </w:pPr>
      <w:r w:rsidRPr="00C34D51">
        <w:rPr>
          <w:rFonts w:ascii="Times New Roman" w:hAnsi="Times New Roman"/>
          <w:sz w:val="24"/>
          <w:lang w:eastAsia="et-EE"/>
        </w:rPr>
        <w:t>Eelnõu eesmärk on vähendada lastekaitsetöötajate töökoormust ja suurendada süsteemi tõhusust</w:t>
      </w:r>
      <w:r w:rsidR="002F7D69">
        <w:rPr>
          <w:rFonts w:ascii="Times New Roman" w:hAnsi="Times New Roman"/>
          <w:sz w:val="24"/>
          <w:lang w:eastAsia="et-EE"/>
        </w:rPr>
        <w:t xml:space="preserve"> ning </w:t>
      </w:r>
      <w:r w:rsidR="00E24C54">
        <w:rPr>
          <w:rFonts w:ascii="Times New Roman" w:hAnsi="Times New Roman"/>
          <w:sz w:val="24"/>
          <w:lang w:eastAsia="et-EE"/>
        </w:rPr>
        <w:t>sätestada</w:t>
      </w:r>
      <w:r w:rsidRPr="00C34D51">
        <w:rPr>
          <w:rFonts w:ascii="Times New Roman" w:hAnsi="Times New Roman"/>
          <w:sz w:val="24"/>
          <w:lang w:eastAsia="et-EE"/>
        </w:rPr>
        <w:t xml:space="preserve">, milliseid </w:t>
      </w:r>
      <w:proofErr w:type="spellStart"/>
      <w:r w:rsidR="00623B92">
        <w:rPr>
          <w:rFonts w:ascii="Times New Roman" w:hAnsi="Times New Roman"/>
          <w:sz w:val="24"/>
          <w:lang w:eastAsia="et-EE"/>
        </w:rPr>
        <w:t>KOV-i</w:t>
      </w:r>
      <w:proofErr w:type="spellEnd"/>
      <w:r w:rsidRPr="00C34D51">
        <w:rPr>
          <w:rFonts w:ascii="Times New Roman" w:hAnsi="Times New Roman"/>
          <w:sz w:val="24"/>
          <w:lang w:eastAsia="et-EE"/>
        </w:rPr>
        <w:t xml:space="preserve"> ülesandeid </w:t>
      </w:r>
      <w:r w:rsidR="00623B92">
        <w:rPr>
          <w:rFonts w:ascii="Times New Roman" w:hAnsi="Times New Roman"/>
          <w:sz w:val="24"/>
          <w:lang w:eastAsia="et-EE"/>
        </w:rPr>
        <w:t xml:space="preserve">lastekaitse korraldamisel </w:t>
      </w:r>
      <w:r w:rsidRPr="00C34D51">
        <w:rPr>
          <w:rFonts w:ascii="Times New Roman" w:hAnsi="Times New Roman"/>
          <w:sz w:val="24"/>
          <w:lang w:eastAsia="et-EE"/>
        </w:rPr>
        <w:t xml:space="preserve">peab täitma lastekaitsetöötaja </w:t>
      </w:r>
      <w:r w:rsidR="00E24C54">
        <w:rPr>
          <w:rFonts w:ascii="Times New Roman" w:hAnsi="Times New Roman"/>
          <w:sz w:val="24"/>
          <w:lang w:eastAsia="et-EE"/>
        </w:rPr>
        <w:t>ja</w:t>
      </w:r>
      <w:r w:rsidRPr="00C34D51">
        <w:rPr>
          <w:rFonts w:ascii="Times New Roman" w:hAnsi="Times New Roman"/>
          <w:sz w:val="24"/>
          <w:lang w:eastAsia="et-EE"/>
        </w:rPr>
        <w:t xml:space="preserve"> milliseid saavad täita teised lapsega töötavad isikud. </w:t>
      </w:r>
      <w:r w:rsidR="004B55D9">
        <w:rPr>
          <w:rFonts w:ascii="Times New Roman" w:hAnsi="Times New Roman"/>
          <w:sz w:val="24"/>
          <w:lang w:eastAsia="et-EE"/>
        </w:rPr>
        <w:t>Seeläbi</w:t>
      </w:r>
      <w:r w:rsidRPr="00C34D51">
        <w:rPr>
          <w:rFonts w:ascii="Times New Roman" w:hAnsi="Times New Roman"/>
          <w:sz w:val="24"/>
          <w:lang w:eastAsia="et-EE"/>
        </w:rPr>
        <w:t xml:space="preserve"> vabastatakse lastekaitsetöötajate ressurssi</w:t>
      </w:r>
      <w:r w:rsidR="00623B92">
        <w:rPr>
          <w:rFonts w:ascii="Times New Roman" w:hAnsi="Times New Roman"/>
          <w:sz w:val="24"/>
          <w:lang w:eastAsia="et-EE"/>
        </w:rPr>
        <w:t xml:space="preserve"> nende</w:t>
      </w:r>
      <w:r w:rsidRPr="00C34D51">
        <w:rPr>
          <w:rFonts w:ascii="Times New Roman" w:hAnsi="Times New Roman"/>
          <w:sz w:val="24"/>
          <w:lang w:eastAsia="et-EE"/>
        </w:rPr>
        <w:t xml:space="preserve"> laste toetamiseks, kelle abivajadus on kompleksne ja </w:t>
      </w:r>
      <w:r w:rsidRPr="00043179" w:rsidR="00706D3B">
        <w:rPr>
          <w:rFonts w:ascii="Times New Roman" w:hAnsi="Times New Roman"/>
          <w:sz w:val="24"/>
          <w:lang w:eastAsia="et-EE"/>
        </w:rPr>
        <w:t>vajab kestvat sekkumist</w:t>
      </w:r>
      <w:r w:rsidRPr="00C34D51">
        <w:rPr>
          <w:rFonts w:ascii="Times New Roman" w:hAnsi="Times New Roman"/>
          <w:sz w:val="24"/>
          <w:lang w:eastAsia="et-EE"/>
        </w:rPr>
        <w:t>.</w:t>
      </w:r>
      <w:r w:rsidR="00701D4D">
        <w:rPr>
          <w:rFonts w:ascii="Times New Roman" w:hAnsi="Times New Roman"/>
          <w:sz w:val="24"/>
          <w:lang w:eastAsia="et-EE"/>
        </w:rPr>
        <w:t xml:space="preserve"> Samuti soodustavad muudatused </w:t>
      </w:r>
      <w:r w:rsidRPr="00420429" w:rsidR="00701D4D">
        <w:rPr>
          <w:rFonts w:ascii="Times New Roman" w:hAnsi="Times New Roman"/>
          <w:sz w:val="24"/>
          <w:lang w:eastAsia="et-EE"/>
        </w:rPr>
        <w:t>eri valdkondade koostööd</w:t>
      </w:r>
      <w:r w:rsidR="00701D4D">
        <w:rPr>
          <w:rFonts w:ascii="Times New Roman" w:hAnsi="Times New Roman"/>
          <w:sz w:val="24"/>
          <w:lang w:eastAsia="et-EE"/>
        </w:rPr>
        <w:t>.</w:t>
      </w:r>
      <w:r w:rsidR="00420429">
        <w:rPr>
          <w:rFonts w:ascii="Times New Roman" w:hAnsi="Times New Roman"/>
          <w:sz w:val="24"/>
          <w:lang w:eastAsia="et-EE"/>
        </w:rPr>
        <w:t xml:space="preserve"> </w:t>
      </w:r>
      <w:r w:rsidRPr="00A91C06" w:rsidR="007A5EB1">
        <w:rPr>
          <w:rFonts w:ascii="Times New Roman" w:hAnsi="Times New Roman"/>
          <w:sz w:val="24"/>
          <w:lang w:eastAsia="et-EE"/>
        </w:rPr>
        <w:t xml:space="preserve">Eelnõuga </w:t>
      </w:r>
      <w:r w:rsidRPr="00A91C06" w:rsidR="00530D5A">
        <w:rPr>
          <w:rFonts w:ascii="Times New Roman" w:hAnsi="Times New Roman"/>
          <w:sz w:val="24"/>
          <w:lang w:eastAsia="et-EE"/>
        </w:rPr>
        <w:t>juhtumikorralduses tehtavad muudatused</w:t>
      </w:r>
      <w:r w:rsidRPr="00A91C06" w:rsidR="007A5EB1">
        <w:rPr>
          <w:rFonts w:ascii="Times New Roman" w:hAnsi="Times New Roman"/>
          <w:sz w:val="24"/>
          <w:lang w:eastAsia="et-EE"/>
        </w:rPr>
        <w:t xml:space="preserve"> asenda</w:t>
      </w:r>
      <w:r w:rsidRPr="00A91C06" w:rsidR="00530D5A">
        <w:rPr>
          <w:rFonts w:ascii="Times New Roman" w:hAnsi="Times New Roman"/>
          <w:sz w:val="24"/>
          <w:lang w:eastAsia="et-EE"/>
        </w:rPr>
        <w:t>vad</w:t>
      </w:r>
      <w:r w:rsidRPr="00A91C06" w:rsidR="007A5EB1">
        <w:rPr>
          <w:rFonts w:ascii="Times New Roman" w:hAnsi="Times New Roman"/>
          <w:sz w:val="24"/>
          <w:lang w:eastAsia="et-EE"/>
        </w:rPr>
        <w:t xml:space="preserve"> VTK-s kavandatud nn valgusfoorisüsteemi,</w:t>
      </w:r>
      <w:r w:rsidRPr="00A91C06" w:rsidR="00342371">
        <w:rPr>
          <w:rFonts w:ascii="Times New Roman" w:hAnsi="Times New Roman"/>
          <w:sz w:val="24"/>
          <w:lang w:eastAsia="et-EE"/>
        </w:rPr>
        <w:t xml:space="preserve"> </w:t>
      </w:r>
      <w:r w:rsidRPr="00A91C06" w:rsidR="00B03191">
        <w:rPr>
          <w:rFonts w:ascii="Times New Roman" w:hAnsi="Times New Roman"/>
          <w:sz w:val="24"/>
          <w:lang w:eastAsia="et-EE"/>
        </w:rPr>
        <w:t>võimaldades</w:t>
      </w:r>
      <w:r w:rsidRPr="00A91C06" w:rsidR="00342371">
        <w:rPr>
          <w:rFonts w:ascii="Times New Roman" w:hAnsi="Times New Roman"/>
          <w:sz w:val="24"/>
          <w:lang w:eastAsia="et-EE"/>
        </w:rPr>
        <w:t xml:space="preserve"> </w:t>
      </w:r>
      <w:r w:rsidRPr="00A91C06" w:rsidR="00B03191">
        <w:rPr>
          <w:rFonts w:ascii="Times New Roman" w:hAnsi="Times New Roman"/>
          <w:sz w:val="24"/>
          <w:lang w:eastAsia="et-EE"/>
        </w:rPr>
        <w:t xml:space="preserve">kohaliku tasandi </w:t>
      </w:r>
      <w:r w:rsidRPr="00A91C06" w:rsidR="00342371">
        <w:rPr>
          <w:rFonts w:ascii="Times New Roman" w:hAnsi="Times New Roman"/>
          <w:sz w:val="24"/>
          <w:lang w:eastAsia="et-EE"/>
        </w:rPr>
        <w:t>lastekaitse korraldus</w:t>
      </w:r>
      <w:r w:rsidRPr="00A91C06" w:rsidR="00B03191">
        <w:rPr>
          <w:rFonts w:ascii="Times New Roman" w:hAnsi="Times New Roman"/>
          <w:sz w:val="24"/>
          <w:lang w:eastAsia="et-EE"/>
        </w:rPr>
        <w:t>es</w:t>
      </w:r>
      <w:r w:rsidRPr="00A91C06" w:rsidR="00342371">
        <w:rPr>
          <w:rFonts w:ascii="Times New Roman" w:hAnsi="Times New Roman"/>
          <w:sz w:val="24"/>
          <w:lang w:eastAsia="et-EE"/>
        </w:rPr>
        <w:t xml:space="preserve"> suuremat paindlikkust ning </w:t>
      </w:r>
      <w:r w:rsidRPr="00A91C06" w:rsidR="00AB0ABA">
        <w:rPr>
          <w:rFonts w:ascii="Times New Roman" w:hAnsi="Times New Roman"/>
          <w:sz w:val="24"/>
          <w:lang w:eastAsia="et-EE"/>
        </w:rPr>
        <w:t>vastutuse ühtlasemat jaotumist abivajavale lapsele abi osutamise</w:t>
      </w:r>
      <w:r w:rsidRPr="00A91C06" w:rsidR="00A91C06">
        <w:rPr>
          <w:rFonts w:ascii="Times New Roman" w:hAnsi="Times New Roman"/>
          <w:sz w:val="24"/>
          <w:lang w:eastAsia="et-EE"/>
        </w:rPr>
        <w:t xml:space="preserve">ga seotud valdkondade vahel. </w:t>
      </w:r>
    </w:p>
    <w:p w:rsidR="00C34D51" w:rsidP="00E76672" w:rsidRDefault="00C34D51" w14:paraId="2DBD23BB" w14:textId="77777777">
      <w:pPr>
        <w:rPr>
          <w:rFonts w:ascii="Times New Roman" w:hAnsi="Times New Roman"/>
          <w:sz w:val="24"/>
          <w:lang w:eastAsia="et-EE"/>
        </w:rPr>
      </w:pPr>
    </w:p>
    <w:p w:rsidR="00A6161D" w:rsidP="00E76672" w:rsidRDefault="00647275" w14:paraId="478D5201" w14:textId="601B7BB0">
      <w:pPr>
        <w:rPr>
          <w:rFonts w:ascii="Times New Roman" w:hAnsi="Times New Roman"/>
          <w:sz w:val="24"/>
          <w:lang w:eastAsia="et-EE"/>
        </w:rPr>
      </w:pPr>
      <w:r>
        <w:rPr>
          <w:rFonts w:ascii="Times New Roman" w:hAnsi="Times New Roman"/>
          <w:sz w:val="24"/>
          <w:lang w:eastAsia="et-EE"/>
        </w:rPr>
        <w:t>Eelnõu</w:t>
      </w:r>
      <w:r w:rsidR="0069734F">
        <w:rPr>
          <w:rFonts w:ascii="Times New Roman" w:hAnsi="Times New Roman"/>
          <w:sz w:val="24"/>
          <w:lang w:eastAsia="et-EE"/>
        </w:rPr>
        <w:t>kohaste</w:t>
      </w:r>
      <w:r>
        <w:rPr>
          <w:rFonts w:ascii="Times New Roman" w:hAnsi="Times New Roman"/>
          <w:sz w:val="24"/>
          <w:lang w:eastAsia="et-EE"/>
        </w:rPr>
        <w:t xml:space="preserve"> muudatuste</w:t>
      </w:r>
      <w:r w:rsidR="004E4687">
        <w:rPr>
          <w:rFonts w:ascii="Times New Roman" w:hAnsi="Times New Roman"/>
          <w:sz w:val="24"/>
          <w:lang w:eastAsia="et-EE"/>
        </w:rPr>
        <w:t xml:space="preserve"> </w:t>
      </w:r>
      <w:r>
        <w:rPr>
          <w:rFonts w:ascii="Times New Roman" w:hAnsi="Times New Roman"/>
          <w:sz w:val="24"/>
          <w:lang w:eastAsia="et-EE"/>
        </w:rPr>
        <w:t xml:space="preserve">oluliseks osaks </w:t>
      </w:r>
      <w:r w:rsidRPr="00A6161D" w:rsidR="00A6161D">
        <w:rPr>
          <w:rFonts w:ascii="Times New Roman" w:hAnsi="Times New Roman"/>
          <w:sz w:val="24"/>
          <w:lang w:eastAsia="et-EE"/>
        </w:rPr>
        <w:t xml:space="preserve">on lapse õiguste kaitse tugevdamine. </w:t>
      </w:r>
      <w:r w:rsidR="00A24772">
        <w:rPr>
          <w:rFonts w:ascii="Times New Roman" w:hAnsi="Times New Roman"/>
          <w:sz w:val="24"/>
          <w:lang w:eastAsia="et-EE"/>
        </w:rPr>
        <w:t xml:space="preserve">Muudatused toetavad </w:t>
      </w:r>
      <w:r w:rsidRPr="00420429" w:rsidR="00A24772">
        <w:rPr>
          <w:rFonts w:ascii="Times New Roman" w:hAnsi="Times New Roman"/>
          <w:sz w:val="24"/>
          <w:lang w:eastAsia="et-EE"/>
        </w:rPr>
        <w:t xml:space="preserve">lapse ja pere </w:t>
      </w:r>
      <w:r w:rsidR="00A24772">
        <w:rPr>
          <w:rFonts w:ascii="Times New Roman" w:hAnsi="Times New Roman"/>
          <w:sz w:val="24"/>
          <w:lang w:eastAsia="et-EE"/>
        </w:rPr>
        <w:t>sisulist, järjepidevat ning lapse võimeid ja arengutaset arvestavat kaasamist lastekaitsealasesse juhtumikorraldusse.</w:t>
      </w:r>
      <w:r w:rsidR="00E23043">
        <w:rPr>
          <w:rFonts w:ascii="Times New Roman" w:hAnsi="Times New Roman"/>
          <w:sz w:val="24"/>
          <w:lang w:eastAsia="et-EE"/>
        </w:rPr>
        <w:t xml:space="preserve"> See </w:t>
      </w:r>
      <w:r w:rsidRPr="00A6161D" w:rsidR="00A6161D">
        <w:rPr>
          <w:rFonts w:ascii="Times New Roman" w:hAnsi="Times New Roman"/>
          <w:sz w:val="24"/>
          <w:lang w:eastAsia="et-EE"/>
        </w:rPr>
        <w:t xml:space="preserve">aitab tagada, et lapsele pakutav abi </w:t>
      </w:r>
      <w:r w:rsidR="00A95263">
        <w:rPr>
          <w:rFonts w:ascii="Times New Roman" w:hAnsi="Times New Roman"/>
          <w:sz w:val="24"/>
          <w:lang w:eastAsia="et-EE"/>
        </w:rPr>
        <w:t>lähtub</w:t>
      </w:r>
      <w:r w:rsidRPr="00A6161D" w:rsidR="00A6161D">
        <w:rPr>
          <w:rFonts w:ascii="Times New Roman" w:hAnsi="Times New Roman"/>
          <w:sz w:val="24"/>
          <w:lang w:eastAsia="et-EE"/>
        </w:rPr>
        <w:t xml:space="preserve"> tema tegelikest vajadustest</w:t>
      </w:r>
      <w:r w:rsidR="00CE46A0">
        <w:rPr>
          <w:rFonts w:ascii="Times New Roman" w:hAnsi="Times New Roman"/>
          <w:sz w:val="24"/>
          <w:lang w:eastAsia="et-EE"/>
        </w:rPr>
        <w:t xml:space="preserve">, ning seeläbi </w:t>
      </w:r>
      <w:r w:rsidRPr="00A6161D" w:rsidR="00CE46A0">
        <w:rPr>
          <w:rFonts w:ascii="Times New Roman" w:hAnsi="Times New Roman"/>
          <w:sz w:val="24"/>
          <w:lang w:eastAsia="et-EE"/>
        </w:rPr>
        <w:t>suurendada lastekaitsesüsteemi usaldusväärsust</w:t>
      </w:r>
      <w:r w:rsidR="00CE46A0">
        <w:rPr>
          <w:rFonts w:ascii="Times New Roman" w:hAnsi="Times New Roman"/>
          <w:sz w:val="24"/>
          <w:lang w:eastAsia="et-EE"/>
        </w:rPr>
        <w:t xml:space="preserve">. </w:t>
      </w:r>
    </w:p>
    <w:p w:rsidRPr="00C34D51" w:rsidR="00E23043" w:rsidP="00E76672" w:rsidRDefault="00E23043" w14:paraId="6A76E343" w14:textId="77777777">
      <w:pPr>
        <w:rPr>
          <w:rFonts w:ascii="Times New Roman" w:hAnsi="Times New Roman"/>
          <w:sz w:val="24"/>
          <w:lang w:eastAsia="et-EE"/>
        </w:rPr>
      </w:pPr>
    </w:p>
    <w:p w:rsidRPr="009202F3" w:rsidR="00C34D51" w:rsidP="00E76672" w:rsidRDefault="00DF5CF5" w14:paraId="4C107AD3" w14:textId="341A3124">
      <w:pPr>
        <w:rPr>
          <w:rFonts w:ascii="Times New Roman" w:hAnsi="Times New Roman"/>
          <w:bCs/>
          <w:sz w:val="24"/>
        </w:rPr>
      </w:pPr>
      <w:r>
        <w:rPr>
          <w:rFonts w:ascii="Times New Roman" w:hAnsi="Times New Roman"/>
          <w:sz w:val="24"/>
          <w:lang w:eastAsia="et-EE"/>
        </w:rPr>
        <w:t>TMS-i</w:t>
      </w:r>
      <w:r w:rsidRPr="00C34D51" w:rsidR="00C34D51">
        <w:rPr>
          <w:rFonts w:ascii="Times New Roman" w:hAnsi="Times New Roman"/>
          <w:sz w:val="24"/>
          <w:lang w:eastAsia="et-EE"/>
        </w:rPr>
        <w:t xml:space="preserve"> muudatuste eesmärk on parandada lapse õiguste kaitset </w:t>
      </w:r>
      <w:r w:rsidRPr="00C34D51" w:rsidR="00756296">
        <w:rPr>
          <w:rFonts w:ascii="Times New Roman" w:hAnsi="Times New Roman"/>
          <w:sz w:val="24"/>
          <w:lang w:eastAsia="et-EE"/>
        </w:rPr>
        <w:t xml:space="preserve">lapse üleandmise ja </w:t>
      </w:r>
      <w:r w:rsidR="00756296">
        <w:rPr>
          <w:rFonts w:ascii="Times New Roman" w:hAnsi="Times New Roman"/>
          <w:sz w:val="24"/>
          <w:lang w:eastAsia="et-EE"/>
        </w:rPr>
        <w:t xml:space="preserve">lapsega </w:t>
      </w:r>
      <w:r w:rsidRPr="00C34D51" w:rsidR="00756296">
        <w:rPr>
          <w:rFonts w:ascii="Times New Roman" w:hAnsi="Times New Roman"/>
          <w:sz w:val="24"/>
          <w:lang w:eastAsia="et-EE"/>
        </w:rPr>
        <w:t xml:space="preserve">suhtlemise </w:t>
      </w:r>
      <w:r w:rsidR="00756296">
        <w:rPr>
          <w:rFonts w:ascii="Times New Roman" w:hAnsi="Times New Roman"/>
          <w:sz w:val="24"/>
          <w:lang w:eastAsia="et-EE"/>
        </w:rPr>
        <w:t>võimaldamist puudutavate</w:t>
      </w:r>
      <w:r w:rsidRPr="00C34D51" w:rsidR="00756296">
        <w:rPr>
          <w:rFonts w:ascii="Times New Roman" w:hAnsi="Times New Roman"/>
          <w:sz w:val="24"/>
          <w:lang w:eastAsia="et-EE"/>
        </w:rPr>
        <w:t xml:space="preserve"> </w:t>
      </w:r>
      <w:r w:rsidRPr="00C34D51" w:rsidR="00C34D51">
        <w:rPr>
          <w:rFonts w:ascii="Times New Roman" w:hAnsi="Times New Roman"/>
          <w:sz w:val="24"/>
          <w:lang w:eastAsia="et-EE"/>
        </w:rPr>
        <w:t xml:space="preserve">kohtulahendite täitmisel. </w:t>
      </w:r>
      <w:r w:rsidR="00CA4B36">
        <w:rPr>
          <w:rFonts w:ascii="Times New Roman" w:hAnsi="Times New Roman"/>
          <w:sz w:val="24"/>
          <w:lang w:eastAsia="et-EE"/>
        </w:rPr>
        <w:t xml:space="preserve">Lastekaitset puudutavas haakuvad </w:t>
      </w:r>
      <w:r w:rsidR="005152CC">
        <w:rPr>
          <w:rFonts w:ascii="Times New Roman" w:hAnsi="Times New Roman"/>
          <w:sz w:val="24"/>
          <w:lang w:eastAsia="et-EE"/>
        </w:rPr>
        <w:t>TMS-</w:t>
      </w:r>
      <w:proofErr w:type="spellStart"/>
      <w:r w:rsidR="005152CC">
        <w:rPr>
          <w:rFonts w:ascii="Times New Roman" w:hAnsi="Times New Roman"/>
          <w:sz w:val="24"/>
          <w:lang w:eastAsia="et-EE"/>
        </w:rPr>
        <w:t>is</w:t>
      </w:r>
      <w:proofErr w:type="spellEnd"/>
      <w:r w:rsidR="005152CC">
        <w:rPr>
          <w:rFonts w:ascii="Times New Roman" w:hAnsi="Times New Roman"/>
          <w:sz w:val="24"/>
          <w:lang w:eastAsia="et-EE"/>
        </w:rPr>
        <w:t xml:space="preserve"> tehtavad </w:t>
      </w:r>
      <w:r w:rsidR="00CA4B36">
        <w:rPr>
          <w:rFonts w:ascii="Times New Roman" w:hAnsi="Times New Roman"/>
          <w:sz w:val="24"/>
          <w:lang w:eastAsia="et-EE"/>
        </w:rPr>
        <w:t xml:space="preserve">muudatused VTK-s </w:t>
      </w:r>
      <w:r w:rsidR="002E49D6">
        <w:rPr>
          <w:rFonts w:ascii="Times New Roman" w:hAnsi="Times New Roman"/>
          <w:sz w:val="24"/>
          <w:lang w:eastAsia="et-EE"/>
        </w:rPr>
        <w:t xml:space="preserve">kirjeldatud </w:t>
      </w:r>
      <w:r w:rsidR="006C6668">
        <w:rPr>
          <w:rFonts w:ascii="Times New Roman" w:hAnsi="Times New Roman"/>
          <w:sz w:val="24"/>
          <w:lang w:eastAsia="et-EE"/>
        </w:rPr>
        <w:t>vajadusega</w:t>
      </w:r>
      <w:r w:rsidR="002E49D6">
        <w:rPr>
          <w:rFonts w:ascii="Times New Roman" w:hAnsi="Times New Roman"/>
          <w:sz w:val="24"/>
          <w:lang w:eastAsia="et-EE"/>
        </w:rPr>
        <w:t xml:space="preserve"> </w:t>
      </w:r>
      <w:r w:rsidR="00EA313E">
        <w:rPr>
          <w:rFonts w:ascii="Times New Roman" w:hAnsi="Times New Roman"/>
          <w:sz w:val="24"/>
          <w:lang w:eastAsia="et-EE"/>
        </w:rPr>
        <w:t>täpsustada</w:t>
      </w:r>
      <w:r w:rsidR="007310B0">
        <w:rPr>
          <w:rFonts w:ascii="Times New Roman" w:hAnsi="Times New Roman"/>
          <w:sz w:val="24"/>
          <w:lang w:eastAsia="et-EE"/>
        </w:rPr>
        <w:t xml:space="preserve"> lastekaitsetöötaja ülesandeid </w:t>
      </w:r>
      <w:r w:rsidR="006C1DBB">
        <w:rPr>
          <w:rFonts w:ascii="Times New Roman" w:hAnsi="Times New Roman"/>
          <w:sz w:val="24"/>
          <w:lang w:eastAsia="et-EE"/>
        </w:rPr>
        <w:t>ja</w:t>
      </w:r>
      <w:r w:rsidR="007310B0">
        <w:rPr>
          <w:rFonts w:ascii="Times New Roman" w:hAnsi="Times New Roman"/>
          <w:sz w:val="24"/>
          <w:lang w:eastAsia="et-EE"/>
        </w:rPr>
        <w:t xml:space="preserve"> </w:t>
      </w:r>
      <w:r w:rsidR="006F7A14">
        <w:rPr>
          <w:rFonts w:ascii="Times New Roman" w:hAnsi="Times New Roman"/>
          <w:sz w:val="24"/>
          <w:lang w:eastAsia="et-EE"/>
        </w:rPr>
        <w:t>toetada eri valdkondade koostööd</w:t>
      </w:r>
      <w:r w:rsidR="00DA3379">
        <w:rPr>
          <w:rFonts w:ascii="Times New Roman" w:hAnsi="Times New Roman"/>
          <w:sz w:val="24"/>
          <w:lang w:eastAsia="et-EE"/>
        </w:rPr>
        <w:t>. L</w:t>
      </w:r>
      <w:r w:rsidR="00123C4E">
        <w:rPr>
          <w:rFonts w:ascii="Times New Roman" w:hAnsi="Times New Roman"/>
          <w:sz w:val="24"/>
          <w:lang w:eastAsia="et-EE"/>
        </w:rPr>
        <w:t xml:space="preserve">isaks </w:t>
      </w:r>
      <w:r w:rsidR="00DA3379">
        <w:rPr>
          <w:rFonts w:ascii="Times New Roman" w:hAnsi="Times New Roman"/>
          <w:sz w:val="24"/>
          <w:lang w:eastAsia="et-EE"/>
        </w:rPr>
        <w:t xml:space="preserve">arvestavad TMS-i </w:t>
      </w:r>
      <w:r w:rsidR="004039E2">
        <w:rPr>
          <w:rFonts w:ascii="Times New Roman" w:hAnsi="Times New Roman"/>
          <w:sz w:val="24"/>
          <w:lang w:eastAsia="et-EE"/>
        </w:rPr>
        <w:t xml:space="preserve">muudatused </w:t>
      </w:r>
      <w:r w:rsidRPr="008451E8" w:rsidR="00AB2219">
        <w:rPr>
          <w:rFonts w:ascii="Times New Roman" w:hAnsi="Times New Roman"/>
          <w:bCs/>
          <w:sz w:val="24"/>
        </w:rPr>
        <w:t xml:space="preserve">õiguskantsleri </w:t>
      </w:r>
      <w:r w:rsidR="00505336">
        <w:rPr>
          <w:rFonts w:ascii="Times New Roman" w:hAnsi="Times New Roman"/>
          <w:bCs/>
          <w:sz w:val="24"/>
        </w:rPr>
        <w:t>korduvaid soovitusi</w:t>
      </w:r>
      <w:r w:rsidRPr="008451E8" w:rsidR="00AB2219">
        <w:rPr>
          <w:rFonts w:ascii="Times New Roman" w:hAnsi="Times New Roman"/>
          <w:bCs/>
          <w:sz w:val="24"/>
        </w:rPr>
        <w:t xml:space="preserve"> kaaluda lapse üleandmist ja lapsega suhtlemist võimaldavaid täiteasju puudutavas osas </w:t>
      </w:r>
      <w:r w:rsidR="00DA3379">
        <w:rPr>
          <w:rFonts w:ascii="Times New Roman" w:hAnsi="Times New Roman"/>
          <w:bCs/>
          <w:sz w:val="24"/>
        </w:rPr>
        <w:t>seaduse</w:t>
      </w:r>
      <w:r w:rsidRPr="008451E8" w:rsidR="00AB2219">
        <w:rPr>
          <w:rFonts w:ascii="Times New Roman" w:hAnsi="Times New Roman"/>
          <w:bCs/>
          <w:sz w:val="24"/>
        </w:rPr>
        <w:t xml:space="preserve"> muutmist</w:t>
      </w:r>
      <w:r w:rsidR="008B00B5">
        <w:rPr>
          <w:rFonts w:ascii="Times New Roman" w:hAnsi="Times New Roman"/>
          <w:bCs/>
          <w:sz w:val="24"/>
        </w:rPr>
        <w:t>.</w:t>
      </w:r>
      <w:r w:rsidRPr="008451E8" w:rsidR="00AB2219">
        <w:rPr>
          <w:rStyle w:val="Allmrkuseviide"/>
          <w:rFonts w:ascii="Times New Roman" w:hAnsi="Times New Roman"/>
          <w:bCs/>
          <w:sz w:val="24"/>
        </w:rPr>
        <w:footnoteReference w:id="3"/>
      </w:r>
      <w:r w:rsidR="009202F3">
        <w:rPr>
          <w:rFonts w:ascii="Times New Roman" w:hAnsi="Times New Roman"/>
          <w:bCs/>
          <w:sz w:val="24"/>
        </w:rPr>
        <w:t xml:space="preserve"> </w:t>
      </w:r>
      <w:r w:rsidR="0076161F">
        <w:rPr>
          <w:rFonts w:ascii="Times New Roman" w:hAnsi="Times New Roman"/>
          <w:sz w:val="24"/>
          <w:lang w:eastAsia="et-EE"/>
        </w:rPr>
        <w:t>Kahetsusväärselt on p</w:t>
      </w:r>
      <w:r w:rsidRPr="00C34D51" w:rsidR="00C34D51">
        <w:rPr>
          <w:rFonts w:ascii="Times New Roman" w:hAnsi="Times New Roman"/>
          <w:sz w:val="24"/>
          <w:lang w:eastAsia="et-EE"/>
        </w:rPr>
        <w:t xml:space="preserve">raktikas esinenud olukordi, kus täitemenetluses ei ole lapse huve piisavalt arvestatud ega ole tagatud lapse turvalisus. Muudatustega luuakse selgem õiguslik alus </w:t>
      </w:r>
      <w:r w:rsidR="0076161F">
        <w:rPr>
          <w:rFonts w:ascii="Times New Roman" w:hAnsi="Times New Roman"/>
          <w:sz w:val="24"/>
          <w:lang w:eastAsia="et-EE"/>
        </w:rPr>
        <w:t xml:space="preserve">täitetoimingus osaleva </w:t>
      </w:r>
      <w:proofErr w:type="spellStart"/>
      <w:r w:rsidR="0076161F">
        <w:rPr>
          <w:rFonts w:ascii="Times New Roman" w:hAnsi="Times New Roman"/>
          <w:sz w:val="24"/>
          <w:lang w:eastAsia="et-EE"/>
        </w:rPr>
        <w:t>KOV-i</w:t>
      </w:r>
      <w:proofErr w:type="spellEnd"/>
      <w:r w:rsidR="0076161F">
        <w:rPr>
          <w:rFonts w:ascii="Times New Roman" w:hAnsi="Times New Roman"/>
          <w:sz w:val="24"/>
          <w:lang w:eastAsia="et-EE"/>
        </w:rPr>
        <w:t xml:space="preserve"> esindaja</w:t>
      </w:r>
      <w:r w:rsidRPr="00C34D51" w:rsidR="00C34D51">
        <w:rPr>
          <w:rFonts w:ascii="Times New Roman" w:hAnsi="Times New Roman"/>
          <w:sz w:val="24"/>
          <w:lang w:eastAsia="et-EE"/>
        </w:rPr>
        <w:t xml:space="preserve"> </w:t>
      </w:r>
      <w:r w:rsidR="0076161F">
        <w:rPr>
          <w:rFonts w:ascii="Times New Roman" w:hAnsi="Times New Roman"/>
          <w:sz w:val="24"/>
          <w:lang w:eastAsia="et-EE"/>
        </w:rPr>
        <w:t xml:space="preserve">(kelleks enamasti on </w:t>
      </w:r>
      <w:proofErr w:type="spellStart"/>
      <w:r w:rsidR="0076161F">
        <w:rPr>
          <w:rFonts w:ascii="Times New Roman" w:hAnsi="Times New Roman"/>
          <w:sz w:val="24"/>
          <w:lang w:eastAsia="et-EE"/>
        </w:rPr>
        <w:t>KOV-i</w:t>
      </w:r>
      <w:proofErr w:type="spellEnd"/>
      <w:r w:rsidR="0076161F">
        <w:rPr>
          <w:rFonts w:ascii="Times New Roman" w:hAnsi="Times New Roman"/>
          <w:sz w:val="24"/>
          <w:lang w:eastAsia="et-EE"/>
        </w:rPr>
        <w:t xml:space="preserve"> lastekaitsetöötaja) </w:t>
      </w:r>
      <w:r w:rsidRPr="00C34D51" w:rsidR="00C34D51">
        <w:rPr>
          <w:rFonts w:ascii="Times New Roman" w:hAnsi="Times New Roman"/>
          <w:sz w:val="24"/>
          <w:lang w:eastAsia="et-EE"/>
        </w:rPr>
        <w:t>ja kohtutäituri koostööks</w:t>
      </w:r>
      <w:r w:rsidR="0076161F">
        <w:rPr>
          <w:rFonts w:ascii="Times New Roman" w:hAnsi="Times New Roman"/>
          <w:sz w:val="24"/>
          <w:lang w:eastAsia="et-EE"/>
        </w:rPr>
        <w:t xml:space="preserve"> ning</w:t>
      </w:r>
      <w:r w:rsidRPr="00C34D51" w:rsidR="00C34D51">
        <w:rPr>
          <w:rFonts w:ascii="Times New Roman" w:hAnsi="Times New Roman"/>
          <w:sz w:val="24"/>
          <w:lang w:eastAsia="et-EE"/>
        </w:rPr>
        <w:t xml:space="preserve"> määratakse </w:t>
      </w:r>
      <w:proofErr w:type="spellStart"/>
      <w:r w:rsidR="0076161F">
        <w:rPr>
          <w:rFonts w:ascii="Times New Roman" w:hAnsi="Times New Roman"/>
          <w:sz w:val="24"/>
          <w:lang w:eastAsia="et-EE"/>
        </w:rPr>
        <w:t>KOV-i</w:t>
      </w:r>
      <w:proofErr w:type="spellEnd"/>
      <w:r w:rsidR="0076161F">
        <w:rPr>
          <w:rFonts w:ascii="Times New Roman" w:hAnsi="Times New Roman"/>
          <w:sz w:val="24"/>
          <w:lang w:eastAsia="et-EE"/>
        </w:rPr>
        <w:t xml:space="preserve"> esindaja</w:t>
      </w:r>
      <w:r w:rsidRPr="00C34D51" w:rsidR="00C34D51">
        <w:rPr>
          <w:rFonts w:ascii="Times New Roman" w:hAnsi="Times New Roman"/>
          <w:sz w:val="24"/>
          <w:lang w:eastAsia="et-EE"/>
        </w:rPr>
        <w:t xml:space="preserve"> konkreetne roll lapsele toetuse ja turvatunde tagamisel </w:t>
      </w:r>
      <w:r w:rsidR="0076161F">
        <w:rPr>
          <w:rFonts w:ascii="Times New Roman" w:hAnsi="Times New Roman"/>
          <w:sz w:val="24"/>
          <w:lang w:eastAsia="et-EE"/>
        </w:rPr>
        <w:t>ja</w:t>
      </w:r>
      <w:r w:rsidRPr="00C34D51" w:rsidR="00C34D51">
        <w:rPr>
          <w:rFonts w:ascii="Times New Roman" w:hAnsi="Times New Roman"/>
          <w:sz w:val="24"/>
          <w:lang w:eastAsia="et-EE"/>
        </w:rPr>
        <w:t xml:space="preserve"> lapse kaasamisel menetlusse. See aitab ennetada lapsele kahjulikke kogemusi, tagada lapse </w:t>
      </w:r>
      <w:r w:rsidR="005D413C">
        <w:rPr>
          <w:rFonts w:ascii="Times New Roman" w:hAnsi="Times New Roman"/>
          <w:sz w:val="24"/>
          <w:lang w:eastAsia="et-EE"/>
        </w:rPr>
        <w:t>huvide</w:t>
      </w:r>
      <w:r w:rsidR="002C7ADD">
        <w:rPr>
          <w:rFonts w:ascii="Times New Roman" w:hAnsi="Times New Roman"/>
          <w:sz w:val="24"/>
          <w:lang w:eastAsia="et-EE"/>
        </w:rPr>
        <w:t>ga</w:t>
      </w:r>
      <w:r w:rsidRPr="00C34D51" w:rsidR="00C34D51">
        <w:rPr>
          <w:rFonts w:ascii="Times New Roman" w:hAnsi="Times New Roman"/>
          <w:sz w:val="24"/>
          <w:lang w:eastAsia="et-EE"/>
        </w:rPr>
        <w:t xml:space="preserve"> arvestamise ja vähendada täitemenetluste käigus tekkivat psühholoogilist koormust</w:t>
      </w:r>
      <w:r w:rsidR="0076161F">
        <w:rPr>
          <w:rFonts w:ascii="Times New Roman" w:hAnsi="Times New Roman"/>
          <w:sz w:val="24"/>
          <w:lang w:eastAsia="et-EE"/>
        </w:rPr>
        <w:t xml:space="preserve"> eelkõige lapsele ja tema vanematele, aga ka menetluses osalevatele spetsialistidele</w:t>
      </w:r>
      <w:r w:rsidRPr="00C34D51" w:rsidR="00C34D51">
        <w:rPr>
          <w:rFonts w:ascii="Times New Roman" w:hAnsi="Times New Roman"/>
          <w:sz w:val="24"/>
          <w:lang w:eastAsia="et-EE"/>
        </w:rPr>
        <w:t>.</w:t>
      </w:r>
    </w:p>
    <w:p w:rsidR="00C34D51" w:rsidP="00E76672" w:rsidRDefault="00C34D51" w14:paraId="2F44CBD7" w14:textId="77777777">
      <w:pPr>
        <w:rPr>
          <w:rFonts w:ascii="Times New Roman" w:hAnsi="Times New Roman"/>
          <w:sz w:val="24"/>
          <w:lang w:eastAsia="et-EE"/>
        </w:rPr>
      </w:pPr>
    </w:p>
    <w:p w:rsidR="0077459B" w:rsidP="00E76672" w:rsidRDefault="00C34D51" w14:paraId="0275D617" w14:textId="0D41194B">
      <w:pPr>
        <w:rPr>
          <w:rFonts w:ascii="Times New Roman" w:hAnsi="Times New Roman"/>
          <w:sz w:val="24"/>
          <w:lang w:eastAsia="et-EE"/>
        </w:rPr>
      </w:pPr>
      <w:r w:rsidRPr="00C34D51">
        <w:rPr>
          <w:rFonts w:ascii="Times New Roman" w:hAnsi="Times New Roman"/>
          <w:sz w:val="24"/>
          <w:lang w:eastAsia="et-EE"/>
        </w:rPr>
        <w:t>Eelnõu rakendamise tulemuse</w:t>
      </w:r>
      <w:r w:rsidR="00365676">
        <w:rPr>
          <w:rFonts w:ascii="Times New Roman" w:hAnsi="Times New Roman"/>
          <w:sz w:val="24"/>
          <w:lang w:eastAsia="et-EE"/>
        </w:rPr>
        <w:t>na</w:t>
      </w:r>
      <w:r w:rsidRPr="00C34D51">
        <w:rPr>
          <w:rFonts w:ascii="Times New Roman" w:hAnsi="Times New Roman"/>
          <w:sz w:val="24"/>
          <w:lang w:eastAsia="et-EE"/>
        </w:rPr>
        <w:t xml:space="preserve"> muutub </w:t>
      </w:r>
      <w:r w:rsidR="00515A56">
        <w:rPr>
          <w:rFonts w:ascii="Times New Roman" w:hAnsi="Times New Roman"/>
          <w:sz w:val="24"/>
          <w:lang w:eastAsia="et-EE"/>
        </w:rPr>
        <w:t xml:space="preserve">kohaliku tasandi </w:t>
      </w:r>
      <w:r w:rsidRPr="00C34D51">
        <w:rPr>
          <w:rFonts w:ascii="Times New Roman" w:hAnsi="Times New Roman"/>
          <w:sz w:val="24"/>
          <w:lang w:eastAsia="et-EE"/>
        </w:rPr>
        <w:t>lastekaitsetöö korraldus selgemaks ja jaotub vastavalt ülesannete sisule. Lastekaitsetöötajad saavad keskenduda juhtumitele, mis nõuavad põhjalikku sekkumist ja professionaalset juhtimist, samal ajal kui lihtsama</w:t>
      </w:r>
      <w:r w:rsidR="00C616F6">
        <w:rPr>
          <w:rFonts w:ascii="Times New Roman" w:hAnsi="Times New Roman"/>
          <w:sz w:val="24"/>
          <w:lang w:eastAsia="et-EE"/>
        </w:rPr>
        <w:t>te sekkumistega saavad tegeleda ka teised pädevad spetsialistid</w:t>
      </w:r>
      <w:r w:rsidRPr="00C34D51">
        <w:rPr>
          <w:rFonts w:ascii="Times New Roman" w:hAnsi="Times New Roman"/>
          <w:sz w:val="24"/>
          <w:lang w:eastAsia="et-EE"/>
        </w:rPr>
        <w:t>. See parandab laste</w:t>
      </w:r>
      <w:r w:rsidR="00515A56">
        <w:rPr>
          <w:rFonts w:ascii="Times New Roman" w:hAnsi="Times New Roman"/>
          <w:sz w:val="24"/>
          <w:lang w:eastAsia="et-EE"/>
        </w:rPr>
        <w:t>kaitsetöötaja piiratud ressur</w:t>
      </w:r>
      <w:r w:rsidR="004F3C9C">
        <w:rPr>
          <w:rFonts w:ascii="Times New Roman" w:hAnsi="Times New Roman"/>
          <w:sz w:val="24"/>
          <w:lang w:eastAsia="et-EE"/>
        </w:rPr>
        <w:t>s</w:t>
      </w:r>
      <w:r w:rsidR="00515A56">
        <w:rPr>
          <w:rFonts w:ascii="Times New Roman" w:hAnsi="Times New Roman"/>
          <w:sz w:val="24"/>
          <w:lang w:eastAsia="et-EE"/>
        </w:rPr>
        <w:t xml:space="preserve">i </w:t>
      </w:r>
      <w:r w:rsidR="00515A56">
        <w:rPr>
          <w:rFonts w:ascii="Times New Roman" w:hAnsi="Times New Roman"/>
          <w:sz w:val="24"/>
          <w:lang w:eastAsia="et-EE"/>
        </w:rPr>
        <w:lastRenderedPageBreak/>
        <w:t>efektiivsemat kasutamist</w:t>
      </w:r>
      <w:r w:rsidRPr="00C34D51">
        <w:rPr>
          <w:rFonts w:ascii="Times New Roman" w:hAnsi="Times New Roman"/>
          <w:sz w:val="24"/>
          <w:lang w:eastAsia="et-EE"/>
        </w:rPr>
        <w:t>, tõhustab võrgustikutööd ja tagab, et abi jõuab lapseni kiiremini ja süsteemsemalt.</w:t>
      </w:r>
    </w:p>
    <w:p w:rsidRPr="00076EA4" w:rsidR="005D70C7" w:rsidP="00E76672" w:rsidRDefault="005D70C7" w14:paraId="3A332C18" w14:textId="77777777">
      <w:pPr>
        <w:rPr>
          <w:rFonts w:ascii="Times New Roman" w:hAnsi="Times New Roman"/>
          <w:sz w:val="24"/>
          <w:lang w:eastAsia="et-EE"/>
        </w:rPr>
      </w:pPr>
    </w:p>
    <w:p w:rsidRPr="00076EA4" w:rsidR="001339A9" w:rsidP="00E76672" w:rsidRDefault="001339A9" w14:paraId="697DDF79" w14:textId="77777777">
      <w:pPr>
        <w:pStyle w:val="Loendilik"/>
        <w:numPr>
          <w:ilvl w:val="0"/>
          <w:numId w:val="5"/>
        </w:numPr>
        <w:rPr>
          <w:rFonts w:ascii="Times New Roman" w:hAnsi="Times New Roman"/>
          <w:b/>
          <w:sz w:val="24"/>
        </w:rPr>
      </w:pPr>
      <w:r w:rsidRPr="00076EA4">
        <w:rPr>
          <w:rFonts w:ascii="Times New Roman" w:hAnsi="Times New Roman"/>
          <w:b/>
          <w:sz w:val="24"/>
        </w:rPr>
        <w:t>Eelnõu sisu ja võrdlev analüüs</w:t>
      </w:r>
    </w:p>
    <w:p w:rsidR="00BB45B7" w:rsidP="00E76672" w:rsidRDefault="00BB45B7" w14:paraId="36FF4667" w14:textId="77777777">
      <w:pPr>
        <w:rPr>
          <w:rFonts w:ascii="Times New Roman" w:hAnsi="Times New Roman"/>
          <w:sz w:val="24"/>
        </w:rPr>
        <w:sectPr w:rsidR="00BB45B7">
          <w:type w:val="continuous"/>
          <w:pgSz w:w="11906" w:h="16838" w:orient="portrait"/>
          <w:pgMar w:top="1418" w:right="680" w:bottom="1418" w:left="1701" w:header="680" w:footer="680" w:gutter="0"/>
          <w:cols w:space="708"/>
          <w:docGrid w:linePitch="360"/>
        </w:sectPr>
      </w:pPr>
    </w:p>
    <w:p w:rsidRPr="00CB5000" w:rsidR="00BB45B7" w:rsidP="00E76672" w:rsidRDefault="00BB45B7" w14:paraId="7A3CB814" w14:textId="47D8B2AE">
      <w:pPr>
        <w:rPr>
          <w:rFonts w:ascii="Times New Roman" w:hAnsi="Times New Roman"/>
          <w:sz w:val="24"/>
        </w:rPr>
      </w:pPr>
    </w:p>
    <w:p w:rsidR="00C124B0" w:rsidP="00E76672" w:rsidRDefault="00C124B0" w14:paraId="066ECF3B" w14:textId="77777777">
      <w:pPr>
        <w:rPr>
          <w:rFonts w:ascii="Times New Roman" w:hAnsi="Times New Roman"/>
          <w:sz w:val="24"/>
        </w:rPr>
        <w:sectPr w:rsidR="00C124B0">
          <w:type w:val="continuous"/>
          <w:pgSz w:w="11906" w:h="16838" w:orient="portrait"/>
          <w:pgMar w:top="1418" w:right="680" w:bottom="1418" w:left="1701" w:header="680" w:footer="680" w:gutter="0"/>
          <w:cols w:space="708"/>
          <w:formProt w:val="0"/>
          <w:docGrid w:linePitch="360"/>
        </w:sectPr>
      </w:pPr>
    </w:p>
    <w:p w:rsidRPr="005D53D4" w:rsidR="00B86F29" w:rsidP="00E76672" w:rsidRDefault="00B86F29" w14:paraId="1E9DFA31" w14:textId="7350E16A">
      <w:pPr>
        <w:rPr>
          <w:rFonts w:ascii="Times New Roman" w:hAnsi="Times New Roman"/>
          <w:b/>
          <w:sz w:val="24"/>
        </w:rPr>
      </w:pPr>
      <w:r>
        <w:rPr>
          <w:rFonts w:ascii="Times New Roman" w:hAnsi="Times New Roman"/>
          <w:b/>
          <w:sz w:val="24"/>
        </w:rPr>
        <w:t xml:space="preserve">Eelnõu §-ga 1 muudetakse </w:t>
      </w:r>
      <w:proofErr w:type="spellStart"/>
      <w:r>
        <w:rPr>
          <w:rFonts w:ascii="Times New Roman" w:hAnsi="Times New Roman"/>
          <w:b/>
          <w:sz w:val="24"/>
        </w:rPr>
        <w:t>LasteKS</w:t>
      </w:r>
      <w:r w:rsidR="00DC7B74">
        <w:rPr>
          <w:rFonts w:ascii="Times New Roman" w:hAnsi="Times New Roman"/>
          <w:b/>
          <w:sz w:val="24"/>
        </w:rPr>
        <w:t>-</w:t>
      </w:r>
      <w:r w:rsidR="00C414FB">
        <w:rPr>
          <w:rFonts w:ascii="Times New Roman" w:hAnsi="Times New Roman"/>
          <w:b/>
          <w:sz w:val="24"/>
        </w:rPr>
        <w:t>i</w:t>
      </w:r>
      <w:proofErr w:type="spellEnd"/>
      <w:r w:rsidR="00BB2B41">
        <w:rPr>
          <w:rFonts w:ascii="Times New Roman" w:hAnsi="Times New Roman"/>
          <w:b/>
          <w:sz w:val="24"/>
        </w:rPr>
        <w:t>.</w:t>
      </w:r>
    </w:p>
    <w:p w:rsidR="00B86F29" w:rsidP="00E76672" w:rsidRDefault="00B86F29" w14:paraId="2D93F63B" w14:textId="77777777">
      <w:pPr>
        <w:rPr>
          <w:rFonts w:ascii="Times New Roman" w:hAnsi="Times New Roman"/>
          <w:sz w:val="24"/>
        </w:rPr>
      </w:pPr>
    </w:p>
    <w:p w:rsidR="00B86F29" w:rsidP="00E76672" w:rsidRDefault="00B86F29" w14:paraId="2059F367" w14:textId="77777777">
      <w:pPr>
        <w:rPr>
          <w:rFonts w:ascii="Times New Roman" w:hAnsi="Times New Roman"/>
          <w:sz w:val="24"/>
        </w:rPr>
        <w:sectPr w:rsidR="00B86F29" w:rsidSect="00B86F29">
          <w:type w:val="continuous"/>
          <w:pgSz w:w="11906" w:h="16838" w:orient="portrait"/>
          <w:pgMar w:top="1418" w:right="680" w:bottom="1418" w:left="1701" w:header="680" w:footer="680" w:gutter="0"/>
          <w:cols w:space="708"/>
          <w:docGrid w:linePitch="360"/>
        </w:sectPr>
      </w:pPr>
    </w:p>
    <w:p w:rsidRPr="00864B2C" w:rsidR="00864B2C" w:rsidP="00E76672" w:rsidRDefault="00864B2C" w14:paraId="6A089337" w14:textId="517D23DD">
      <w:pPr>
        <w:rPr>
          <w:rFonts w:ascii="Times New Roman" w:hAnsi="Times New Roman"/>
          <w:bCs/>
          <w:sz w:val="24"/>
        </w:rPr>
      </w:pPr>
      <w:r w:rsidRPr="00864B2C">
        <w:rPr>
          <w:rFonts w:ascii="Times New Roman" w:hAnsi="Times New Roman"/>
          <w:b/>
          <w:sz w:val="24"/>
        </w:rPr>
        <w:t xml:space="preserve">Eelnõu § 1 punktiga 1 </w:t>
      </w:r>
      <w:r w:rsidRPr="006D5C76">
        <w:rPr>
          <w:rFonts w:ascii="Times New Roman" w:hAnsi="Times New Roman"/>
          <w:bCs/>
          <w:sz w:val="24"/>
        </w:rPr>
        <w:t>täiendatakse</w:t>
      </w:r>
      <w:r w:rsidRPr="00864B2C">
        <w:rPr>
          <w:rFonts w:ascii="Times New Roman" w:hAnsi="Times New Roman"/>
          <w:bCs/>
          <w:sz w:val="24"/>
        </w:rPr>
        <w:t xml:space="preserve"> lastekaitse korraldamist reguleerivat </w:t>
      </w:r>
      <w:r w:rsidR="00BB2B41">
        <w:rPr>
          <w:rFonts w:ascii="Times New Roman" w:hAnsi="Times New Roman"/>
          <w:bCs/>
          <w:sz w:val="24"/>
        </w:rPr>
        <w:t>§ </w:t>
      </w:r>
      <w:r w:rsidRPr="00864B2C">
        <w:rPr>
          <w:rFonts w:ascii="Times New Roman" w:hAnsi="Times New Roman"/>
          <w:bCs/>
          <w:sz w:val="24"/>
        </w:rPr>
        <w:t xml:space="preserve">11 lõikega 2. Kehtivas redaktsioonis </w:t>
      </w:r>
      <w:r w:rsidR="000013C1">
        <w:rPr>
          <w:rFonts w:ascii="Times New Roman" w:hAnsi="Times New Roman"/>
          <w:bCs/>
          <w:sz w:val="24"/>
        </w:rPr>
        <w:t>sätestab</w:t>
      </w:r>
      <w:r w:rsidRPr="00864B2C">
        <w:rPr>
          <w:rFonts w:ascii="Times New Roman" w:hAnsi="Times New Roman"/>
          <w:bCs/>
          <w:sz w:val="24"/>
        </w:rPr>
        <w:t xml:space="preserve"> </w:t>
      </w:r>
      <w:proofErr w:type="spellStart"/>
      <w:r w:rsidRPr="007C6BB5" w:rsidR="000013C1">
        <w:rPr>
          <w:rFonts w:ascii="Times New Roman" w:hAnsi="Times New Roman"/>
          <w:bCs/>
          <w:sz w:val="24"/>
        </w:rPr>
        <w:t>LasteKS</w:t>
      </w:r>
      <w:proofErr w:type="spellEnd"/>
      <w:r w:rsidRPr="007C6BB5" w:rsidR="000013C1">
        <w:rPr>
          <w:rFonts w:ascii="Times New Roman" w:hAnsi="Times New Roman"/>
          <w:bCs/>
          <w:sz w:val="24"/>
        </w:rPr>
        <w:t xml:space="preserve"> </w:t>
      </w:r>
      <w:r w:rsidRPr="007C6BB5">
        <w:rPr>
          <w:rFonts w:ascii="Times New Roman" w:hAnsi="Times New Roman"/>
          <w:bCs/>
          <w:sz w:val="24"/>
        </w:rPr>
        <w:t xml:space="preserve">§ 11, et lastekaitset korraldavad Vabariigi Valitsus, ennetusnõukogu, Sotsiaalministeerium, </w:t>
      </w:r>
      <w:r w:rsidRPr="007C6BB5" w:rsidR="000C0B04">
        <w:rPr>
          <w:rFonts w:ascii="Times New Roman" w:hAnsi="Times New Roman"/>
          <w:bCs/>
          <w:sz w:val="24"/>
        </w:rPr>
        <w:t>SKA</w:t>
      </w:r>
      <w:r w:rsidRPr="007C6BB5">
        <w:rPr>
          <w:rFonts w:ascii="Times New Roman" w:hAnsi="Times New Roman"/>
          <w:bCs/>
          <w:sz w:val="24"/>
        </w:rPr>
        <w:t xml:space="preserve"> ja </w:t>
      </w:r>
      <w:proofErr w:type="spellStart"/>
      <w:r w:rsidRPr="007C6BB5" w:rsidR="000C0B04">
        <w:rPr>
          <w:rFonts w:ascii="Times New Roman" w:hAnsi="Times New Roman"/>
          <w:bCs/>
          <w:sz w:val="24"/>
        </w:rPr>
        <w:t>KOV-id</w:t>
      </w:r>
      <w:proofErr w:type="spellEnd"/>
      <w:r w:rsidRPr="007C6BB5">
        <w:rPr>
          <w:rFonts w:ascii="Times New Roman" w:hAnsi="Times New Roman"/>
          <w:bCs/>
          <w:sz w:val="24"/>
        </w:rPr>
        <w:t xml:space="preserve"> </w:t>
      </w:r>
      <w:proofErr w:type="spellStart"/>
      <w:r w:rsidRPr="007C6BB5" w:rsidR="000013C1">
        <w:rPr>
          <w:rFonts w:ascii="Times New Roman" w:hAnsi="Times New Roman"/>
          <w:bCs/>
          <w:sz w:val="24"/>
        </w:rPr>
        <w:t>LasteKS-is</w:t>
      </w:r>
      <w:proofErr w:type="spellEnd"/>
      <w:r w:rsidRPr="007C6BB5">
        <w:rPr>
          <w:rFonts w:ascii="Times New Roman" w:hAnsi="Times New Roman"/>
          <w:bCs/>
          <w:sz w:val="24"/>
        </w:rPr>
        <w:t xml:space="preserve"> </w:t>
      </w:r>
      <w:r w:rsidRPr="007C6BB5" w:rsidR="009C0443">
        <w:rPr>
          <w:rFonts w:ascii="Times New Roman" w:hAnsi="Times New Roman"/>
          <w:bCs/>
          <w:sz w:val="24"/>
        </w:rPr>
        <w:t>sätesta</w:t>
      </w:r>
      <w:r w:rsidRPr="007C6BB5">
        <w:rPr>
          <w:rFonts w:ascii="Times New Roman" w:hAnsi="Times New Roman"/>
          <w:bCs/>
          <w:sz w:val="24"/>
        </w:rPr>
        <w:t>tud ülesannete alusel.</w:t>
      </w:r>
      <w:r w:rsidRPr="00864B2C">
        <w:rPr>
          <w:rFonts w:ascii="Times New Roman" w:hAnsi="Times New Roman"/>
          <w:bCs/>
          <w:sz w:val="24"/>
        </w:rPr>
        <w:t xml:space="preserve"> Selline ammendav loetelu on praktikas </w:t>
      </w:r>
      <w:r w:rsidR="00D06800">
        <w:rPr>
          <w:rFonts w:ascii="Times New Roman" w:hAnsi="Times New Roman"/>
          <w:bCs/>
          <w:sz w:val="24"/>
        </w:rPr>
        <w:t xml:space="preserve">aidanud </w:t>
      </w:r>
      <w:r w:rsidR="00226D1F">
        <w:rPr>
          <w:rFonts w:ascii="Times New Roman" w:hAnsi="Times New Roman"/>
          <w:bCs/>
          <w:sz w:val="24"/>
        </w:rPr>
        <w:t>kaasa</w:t>
      </w:r>
      <w:r w:rsidRPr="00864B2C">
        <w:rPr>
          <w:rFonts w:ascii="Times New Roman" w:hAnsi="Times New Roman"/>
          <w:bCs/>
          <w:sz w:val="24"/>
        </w:rPr>
        <w:t xml:space="preserve"> eksliku arusaama</w:t>
      </w:r>
      <w:r w:rsidR="00226D1F">
        <w:rPr>
          <w:rFonts w:ascii="Times New Roman" w:hAnsi="Times New Roman"/>
          <w:bCs/>
          <w:sz w:val="24"/>
        </w:rPr>
        <w:t xml:space="preserve"> kujunemisele</w:t>
      </w:r>
      <w:r w:rsidRPr="00864B2C">
        <w:rPr>
          <w:rFonts w:ascii="Times New Roman" w:hAnsi="Times New Roman"/>
          <w:bCs/>
          <w:sz w:val="24"/>
        </w:rPr>
        <w:t xml:space="preserve">, </w:t>
      </w:r>
      <w:r w:rsidR="00C616F6">
        <w:rPr>
          <w:rFonts w:ascii="Times New Roman" w:hAnsi="Times New Roman"/>
          <w:bCs/>
          <w:sz w:val="24"/>
        </w:rPr>
        <w:t>et</w:t>
      </w:r>
      <w:r w:rsidRPr="00864B2C">
        <w:rPr>
          <w:rFonts w:ascii="Times New Roman" w:hAnsi="Times New Roman"/>
          <w:bCs/>
          <w:sz w:val="24"/>
        </w:rPr>
        <w:t xml:space="preserve"> lastekaitse korraldamine </w:t>
      </w:r>
      <w:r w:rsidR="00C616F6">
        <w:rPr>
          <w:rFonts w:ascii="Times New Roman" w:hAnsi="Times New Roman"/>
          <w:bCs/>
          <w:sz w:val="24"/>
        </w:rPr>
        <w:t xml:space="preserve">on </w:t>
      </w:r>
      <w:r w:rsidRPr="00864B2C">
        <w:rPr>
          <w:rFonts w:ascii="Times New Roman" w:hAnsi="Times New Roman"/>
          <w:bCs/>
          <w:sz w:val="24"/>
        </w:rPr>
        <w:t>üksnes nimetatud asutuste ülesanne ning teiste valdkondades tegutsevate asutuste ja isikute roll</w:t>
      </w:r>
      <w:r w:rsidR="00C616F6">
        <w:rPr>
          <w:rFonts w:ascii="Times New Roman" w:hAnsi="Times New Roman"/>
          <w:bCs/>
          <w:sz w:val="24"/>
        </w:rPr>
        <w:t xml:space="preserve"> on kas minimaalne või</w:t>
      </w:r>
      <w:r w:rsidRPr="00864B2C">
        <w:rPr>
          <w:rFonts w:ascii="Times New Roman" w:hAnsi="Times New Roman"/>
          <w:bCs/>
          <w:sz w:val="24"/>
        </w:rPr>
        <w:t xml:space="preserve"> puudub</w:t>
      </w:r>
      <w:r w:rsidR="00C616F6">
        <w:rPr>
          <w:rFonts w:ascii="Times New Roman" w:hAnsi="Times New Roman"/>
          <w:bCs/>
          <w:sz w:val="24"/>
        </w:rPr>
        <w:t xml:space="preserve"> üldse</w:t>
      </w:r>
      <w:r w:rsidR="00D07BB6">
        <w:rPr>
          <w:rFonts w:ascii="Times New Roman" w:hAnsi="Times New Roman"/>
          <w:bCs/>
          <w:sz w:val="24"/>
        </w:rPr>
        <w:t>.</w:t>
      </w:r>
      <w:r w:rsidR="00F64EED">
        <w:rPr>
          <w:rStyle w:val="Allmrkuseviide"/>
          <w:rFonts w:ascii="Times New Roman" w:hAnsi="Times New Roman"/>
          <w:bCs/>
          <w:sz w:val="24"/>
        </w:rPr>
        <w:footnoteReference w:id="4"/>
      </w:r>
      <w:r w:rsidRPr="00864B2C">
        <w:rPr>
          <w:rFonts w:ascii="Times New Roman" w:hAnsi="Times New Roman"/>
          <w:bCs/>
          <w:sz w:val="24"/>
        </w:rPr>
        <w:t xml:space="preserve"> See ei ole kooskõlas </w:t>
      </w:r>
      <w:proofErr w:type="spellStart"/>
      <w:r w:rsidRPr="00CE215D" w:rsidR="00CC1B6F">
        <w:rPr>
          <w:rFonts w:ascii="Times New Roman" w:hAnsi="Times New Roman"/>
          <w:bCs/>
          <w:sz w:val="24"/>
        </w:rPr>
        <w:t>LasteKS</w:t>
      </w:r>
      <w:proofErr w:type="spellEnd"/>
      <w:r w:rsidRPr="00CE215D" w:rsidR="00CC1B6F">
        <w:rPr>
          <w:rFonts w:ascii="Times New Roman" w:hAnsi="Times New Roman"/>
          <w:bCs/>
          <w:sz w:val="24"/>
        </w:rPr>
        <w:t xml:space="preserve"> </w:t>
      </w:r>
      <w:r w:rsidRPr="00CE215D">
        <w:rPr>
          <w:rFonts w:ascii="Times New Roman" w:hAnsi="Times New Roman"/>
          <w:bCs/>
          <w:sz w:val="24"/>
        </w:rPr>
        <w:t xml:space="preserve">§-ga 10, mille kohaselt on lastekaitse lapse õiguste ja heaolu tagamiseks </w:t>
      </w:r>
      <w:proofErr w:type="spellStart"/>
      <w:r w:rsidRPr="00CE215D" w:rsidR="00CA2282">
        <w:rPr>
          <w:rFonts w:ascii="Times New Roman" w:hAnsi="Times New Roman"/>
          <w:bCs/>
          <w:sz w:val="24"/>
        </w:rPr>
        <w:t>Laste</w:t>
      </w:r>
      <w:r w:rsidRPr="00CE215D" w:rsidR="00C074E3">
        <w:rPr>
          <w:rFonts w:ascii="Times New Roman" w:hAnsi="Times New Roman"/>
          <w:bCs/>
          <w:sz w:val="24"/>
        </w:rPr>
        <w:t>KS</w:t>
      </w:r>
      <w:r w:rsidRPr="00CE215D" w:rsidR="00CC550F">
        <w:rPr>
          <w:rFonts w:ascii="Times New Roman" w:hAnsi="Times New Roman"/>
          <w:bCs/>
          <w:sz w:val="24"/>
        </w:rPr>
        <w:t>-is</w:t>
      </w:r>
      <w:proofErr w:type="spellEnd"/>
      <w:r w:rsidRPr="00CE215D" w:rsidR="00CC550F">
        <w:rPr>
          <w:rFonts w:ascii="Times New Roman" w:hAnsi="Times New Roman"/>
          <w:bCs/>
          <w:sz w:val="24"/>
        </w:rPr>
        <w:t xml:space="preserve"> sätestatud</w:t>
      </w:r>
      <w:r w:rsidRPr="00CE215D" w:rsidR="001B0385">
        <w:rPr>
          <w:rFonts w:ascii="Times New Roman" w:hAnsi="Times New Roman"/>
          <w:bCs/>
          <w:sz w:val="24"/>
        </w:rPr>
        <w:t xml:space="preserve"> põhimõtteid järgivate</w:t>
      </w:r>
      <w:r w:rsidRPr="00CE215D">
        <w:rPr>
          <w:rFonts w:ascii="Times New Roman" w:hAnsi="Times New Roman"/>
          <w:bCs/>
          <w:sz w:val="24"/>
        </w:rPr>
        <w:t xml:space="preserve"> tegevuste, toetuste, teenuste ja muu abi kogum</w:t>
      </w:r>
      <w:r w:rsidRPr="00CE215D" w:rsidR="00C616F6">
        <w:rPr>
          <w:rFonts w:ascii="Times New Roman" w:hAnsi="Times New Roman"/>
          <w:bCs/>
          <w:sz w:val="24"/>
        </w:rPr>
        <w:t>.</w:t>
      </w:r>
      <w:r w:rsidR="00C616F6">
        <w:rPr>
          <w:rFonts w:ascii="Times New Roman" w:hAnsi="Times New Roman"/>
          <w:bCs/>
          <w:sz w:val="24"/>
        </w:rPr>
        <w:t xml:space="preserve"> Lastekaitse selline definitsioon viitab selgelt sellele, et kõigil abivajava lapsega</w:t>
      </w:r>
      <w:r w:rsidR="0043290C">
        <w:rPr>
          <w:rFonts w:ascii="Times New Roman" w:hAnsi="Times New Roman"/>
          <w:bCs/>
          <w:sz w:val="24"/>
        </w:rPr>
        <w:t xml:space="preserve"> kokkupuutuvatel isikutel, </w:t>
      </w:r>
      <w:r w:rsidR="00D14AEF">
        <w:rPr>
          <w:rFonts w:ascii="Times New Roman" w:hAnsi="Times New Roman"/>
          <w:bCs/>
          <w:sz w:val="24"/>
        </w:rPr>
        <w:t>sealhulgas</w:t>
      </w:r>
      <w:r w:rsidR="0043290C">
        <w:rPr>
          <w:rFonts w:ascii="Times New Roman" w:hAnsi="Times New Roman"/>
          <w:bCs/>
          <w:sz w:val="24"/>
        </w:rPr>
        <w:t xml:space="preserve"> lasteasutustel ja lapsega töötavatel isikutel</w:t>
      </w:r>
      <w:r w:rsidR="006F4FF3">
        <w:rPr>
          <w:rFonts w:ascii="Times New Roman" w:hAnsi="Times New Roman"/>
          <w:bCs/>
          <w:sz w:val="24"/>
        </w:rPr>
        <w:t>,</w:t>
      </w:r>
      <w:r w:rsidR="0043290C">
        <w:rPr>
          <w:rFonts w:ascii="Times New Roman" w:hAnsi="Times New Roman"/>
          <w:bCs/>
          <w:sz w:val="24"/>
        </w:rPr>
        <w:t xml:space="preserve"> </w:t>
      </w:r>
      <w:r w:rsidR="00C616F6">
        <w:rPr>
          <w:rFonts w:ascii="Times New Roman" w:hAnsi="Times New Roman"/>
          <w:bCs/>
          <w:sz w:val="24"/>
        </w:rPr>
        <w:t xml:space="preserve">on lapse abistamisel oma roll. </w:t>
      </w:r>
      <w:r w:rsidR="0043290C">
        <w:rPr>
          <w:rFonts w:ascii="Times New Roman" w:hAnsi="Times New Roman"/>
          <w:bCs/>
          <w:sz w:val="24"/>
        </w:rPr>
        <w:t>Seetõttu on sisuliselt väär ja ka abivajava lapse õigusi piirav see, kui lasteasutused ja lapsega töötavad isikud ei ole lastekaitse korralda</w:t>
      </w:r>
      <w:r w:rsidR="00831B31">
        <w:rPr>
          <w:rFonts w:ascii="Times New Roman" w:hAnsi="Times New Roman"/>
          <w:bCs/>
          <w:sz w:val="24"/>
        </w:rPr>
        <w:t>jate</w:t>
      </w:r>
      <w:r w:rsidR="0043290C">
        <w:rPr>
          <w:rFonts w:ascii="Times New Roman" w:hAnsi="Times New Roman"/>
          <w:bCs/>
          <w:sz w:val="24"/>
        </w:rPr>
        <w:t xml:space="preserve"> loeteluga hõlmatud.</w:t>
      </w:r>
    </w:p>
    <w:p w:rsidRPr="00864B2C" w:rsidR="00864B2C" w:rsidP="00E76672" w:rsidRDefault="00864B2C" w14:paraId="6604948C" w14:textId="77777777">
      <w:pPr>
        <w:rPr>
          <w:rFonts w:ascii="Times New Roman" w:hAnsi="Times New Roman"/>
          <w:bCs/>
          <w:sz w:val="24"/>
        </w:rPr>
      </w:pPr>
    </w:p>
    <w:p w:rsidRPr="00864B2C" w:rsidR="00864B2C" w:rsidP="00E76672" w:rsidRDefault="0043290C" w14:paraId="58C3AA75" w14:textId="1520A585">
      <w:pPr>
        <w:rPr>
          <w:rFonts w:ascii="Times New Roman" w:hAnsi="Times New Roman"/>
          <w:bCs/>
          <w:sz w:val="24"/>
        </w:rPr>
      </w:pPr>
      <w:r>
        <w:rPr>
          <w:rFonts w:ascii="Times New Roman" w:hAnsi="Times New Roman"/>
          <w:bCs/>
          <w:sz w:val="24"/>
        </w:rPr>
        <w:t>Öeldut arvestades täiendatakse e</w:t>
      </w:r>
      <w:r w:rsidR="00602148">
        <w:rPr>
          <w:rFonts w:ascii="Times New Roman" w:hAnsi="Times New Roman"/>
          <w:bCs/>
          <w:sz w:val="24"/>
        </w:rPr>
        <w:t>elnõu</w:t>
      </w:r>
      <w:r>
        <w:rPr>
          <w:rFonts w:ascii="Times New Roman" w:hAnsi="Times New Roman"/>
          <w:bCs/>
          <w:sz w:val="24"/>
        </w:rPr>
        <w:t xml:space="preserve">ga </w:t>
      </w:r>
      <w:proofErr w:type="spellStart"/>
      <w:r w:rsidR="00202F6A">
        <w:rPr>
          <w:rFonts w:ascii="Times New Roman" w:hAnsi="Times New Roman"/>
          <w:bCs/>
          <w:sz w:val="24"/>
        </w:rPr>
        <w:t>LasteKS</w:t>
      </w:r>
      <w:proofErr w:type="spellEnd"/>
      <w:r w:rsidR="00202F6A">
        <w:rPr>
          <w:rFonts w:ascii="Times New Roman" w:hAnsi="Times New Roman"/>
          <w:bCs/>
          <w:sz w:val="24"/>
        </w:rPr>
        <w:t xml:space="preserve"> § </w:t>
      </w:r>
      <w:r w:rsidRPr="00864B2C" w:rsidR="00864B2C">
        <w:rPr>
          <w:rFonts w:ascii="Times New Roman" w:hAnsi="Times New Roman"/>
          <w:bCs/>
          <w:sz w:val="24"/>
        </w:rPr>
        <w:t>11 lõike</w:t>
      </w:r>
      <w:r w:rsidR="007C1287">
        <w:rPr>
          <w:rFonts w:ascii="Times New Roman" w:hAnsi="Times New Roman"/>
          <w:bCs/>
          <w:sz w:val="24"/>
        </w:rPr>
        <w:t>ga</w:t>
      </w:r>
      <w:r w:rsidRPr="00864B2C" w:rsidR="00864B2C">
        <w:rPr>
          <w:rFonts w:ascii="Times New Roman" w:hAnsi="Times New Roman"/>
          <w:bCs/>
          <w:sz w:val="24"/>
        </w:rPr>
        <w:t xml:space="preserve"> 2,</w:t>
      </w:r>
      <w:r w:rsidR="007C1287">
        <w:rPr>
          <w:rFonts w:ascii="Times New Roman" w:hAnsi="Times New Roman"/>
          <w:bCs/>
          <w:sz w:val="24"/>
        </w:rPr>
        <w:t xml:space="preserve"> m</w:t>
      </w:r>
      <w:r w:rsidR="00592CEE">
        <w:rPr>
          <w:rFonts w:ascii="Times New Roman" w:hAnsi="Times New Roman"/>
          <w:bCs/>
          <w:sz w:val="24"/>
        </w:rPr>
        <w:t>ille kohaselt toetavad</w:t>
      </w:r>
      <w:r w:rsidRPr="00864B2C" w:rsidR="00864B2C">
        <w:rPr>
          <w:rFonts w:ascii="Times New Roman" w:hAnsi="Times New Roman"/>
          <w:bCs/>
          <w:sz w:val="24"/>
        </w:rPr>
        <w:t xml:space="preserve"> lasteasutused ja lapsega töötavad isikud lastekaitse korraldust, </w:t>
      </w:r>
      <w:r w:rsidR="00A00229">
        <w:rPr>
          <w:rFonts w:ascii="Times New Roman" w:hAnsi="Times New Roman"/>
          <w:bCs/>
          <w:sz w:val="24"/>
        </w:rPr>
        <w:t>pakkudes</w:t>
      </w:r>
      <w:r w:rsidRPr="00864B2C" w:rsidR="00864B2C">
        <w:rPr>
          <w:rFonts w:ascii="Times New Roman" w:hAnsi="Times New Roman"/>
          <w:bCs/>
          <w:sz w:val="24"/>
        </w:rPr>
        <w:t xml:space="preserve"> oma valdkonnas </w:t>
      </w:r>
      <w:r w:rsidR="00343314">
        <w:rPr>
          <w:rFonts w:ascii="Times New Roman" w:hAnsi="Times New Roman"/>
          <w:bCs/>
          <w:sz w:val="24"/>
        </w:rPr>
        <w:t>meetmeid</w:t>
      </w:r>
      <w:r w:rsidR="007F7A82">
        <w:rPr>
          <w:rFonts w:ascii="Times New Roman" w:hAnsi="Times New Roman"/>
          <w:bCs/>
          <w:sz w:val="24"/>
        </w:rPr>
        <w:t xml:space="preserve"> </w:t>
      </w:r>
      <w:r w:rsidR="00A00229">
        <w:rPr>
          <w:rFonts w:ascii="Times New Roman" w:hAnsi="Times New Roman"/>
          <w:bCs/>
          <w:sz w:val="24"/>
        </w:rPr>
        <w:t xml:space="preserve">abivajavale lapsele abi osutamiseks </w:t>
      </w:r>
      <w:r w:rsidRPr="00864B2C" w:rsidR="00864B2C">
        <w:rPr>
          <w:rFonts w:ascii="Times New Roman" w:hAnsi="Times New Roman"/>
          <w:bCs/>
          <w:sz w:val="24"/>
        </w:rPr>
        <w:t xml:space="preserve">ja </w:t>
      </w:r>
      <w:r w:rsidR="00A00229">
        <w:rPr>
          <w:rFonts w:ascii="Times New Roman" w:hAnsi="Times New Roman"/>
          <w:bCs/>
          <w:sz w:val="24"/>
        </w:rPr>
        <w:t xml:space="preserve">osaledes </w:t>
      </w:r>
      <w:r w:rsidRPr="00864B2C" w:rsidR="00864B2C">
        <w:rPr>
          <w:rFonts w:ascii="Times New Roman" w:hAnsi="Times New Roman"/>
          <w:bCs/>
          <w:sz w:val="24"/>
        </w:rPr>
        <w:t>võrgustikutöös</w:t>
      </w:r>
      <w:r w:rsidRPr="007C1287" w:rsidR="007C1287">
        <w:rPr>
          <w:rFonts w:ascii="Times New Roman" w:hAnsi="Times New Roman"/>
          <w:bCs/>
          <w:sz w:val="24"/>
        </w:rPr>
        <w:t>.</w:t>
      </w:r>
      <w:r w:rsidR="00A00229">
        <w:rPr>
          <w:rFonts w:ascii="Times New Roman" w:hAnsi="Times New Roman"/>
          <w:bCs/>
          <w:sz w:val="24"/>
        </w:rPr>
        <w:t xml:space="preserve"> </w:t>
      </w:r>
      <w:r w:rsidRPr="00864B2C" w:rsidR="00864B2C">
        <w:rPr>
          <w:rFonts w:ascii="Times New Roman" w:hAnsi="Times New Roman"/>
          <w:bCs/>
          <w:sz w:val="24"/>
        </w:rPr>
        <w:t xml:space="preserve">Muudatus </w:t>
      </w:r>
      <w:r w:rsidR="00C616F6">
        <w:rPr>
          <w:rFonts w:ascii="Times New Roman" w:hAnsi="Times New Roman"/>
          <w:bCs/>
          <w:sz w:val="24"/>
        </w:rPr>
        <w:t>toetab</w:t>
      </w:r>
      <w:r w:rsidRPr="00864B2C" w:rsidR="00864B2C">
        <w:rPr>
          <w:rFonts w:ascii="Times New Roman" w:hAnsi="Times New Roman"/>
          <w:bCs/>
          <w:sz w:val="24"/>
        </w:rPr>
        <w:t xml:space="preserve"> lastekaitsetöötaja</w:t>
      </w:r>
      <w:r w:rsidR="00C616F6">
        <w:rPr>
          <w:rFonts w:ascii="Times New Roman" w:hAnsi="Times New Roman"/>
          <w:bCs/>
          <w:sz w:val="24"/>
        </w:rPr>
        <w:t>id</w:t>
      </w:r>
      <w:r w:rsidRPr="00864B2C" w:rsidR="00864B2C">
        <w:rPr>
          <w:rFonts w:ascii="Times New Roman" w:hAnsi="Times New Roman"/>
          <w:bCs/>
          <w:sz w:val="24"/>
        </w:rPr>
        <w:t xml:space="preserve"> </w:t>
      </w:r>
      <w:r w:rsidR="00C616F6">
        <w:rPr>
          <w:rFonts w:ascii="Times New Roman" w:hAnsi="Times New Roman"/>
          <w:bCs/>
          <w:sz w:val="24"/>
        </w:rPr>
        <w:t>teistes valdkondades tegutsevate asutuste ja spetsialistide kaasamisel</w:t>
      </w:r>
      <w:r w:rsidRPr="00864B2C" w:rsidR="00864B2C">
        <w:rPr>
          <w:rFonts w:ascii="Times New Roman" w:hAnsi="Times New Roman"/>
          <w:bCs/>
          <w:sz w:val="24"/>
        </w:rPr>
        <w:t xml:space="preserve"> võrgustiku</w:t>
      </w:r>
      <w:r w:rsidR="00FB6E57">
        <w:rPr>
          <w:rFonts w:ascii="Times New Roman" w:hAnsi="Times New Roman"/>
          <w:bCs/>
          <w:sz w:val="24"/>
        </w:rPr>
        <w:t>töösse</w:t>
      </w:r>
      <w:r w:rsidRPr="00864B2C" w:rsidR="00864B2C">
        <w:rPr>
          <w:rFonts w:ascii="Times New Roman" w:hAnsi="Times New Roman"/>
          <w:bCs/>
          <w:sz w:val="24"/>
        </w:rPr>
        <w:t xml:space="preserve"> ning kajastab täpsemalt lastekaitse olemust.</w:t>
      </w:r>
    </w:p>
    <w:p w:rsidRPr="00864B2C" w:rsidR="00864B2C" w:rsidP="00E76672" w:rsidRDefault="00864B2C" w14:paraId="656F1E0C" w14:textId="77777777">
      <w:pPr>
        <w:rPr>
          <w:rFonts w:ascii="Times New Roman" w:hAnsi="Times New Roman"/>
          <w:bCs/>
          <w:sz w:val="24"/>
        </w:rPr>
      </w:pPr>
    </w:p>
    <w:p w:rsidRPr="00864B2C" w:rsidR="00C21429" w:rsidP="00E76672" w:rsidRDefault="00864B2C" w14:paraId="10581A54" w14:textId="65DAE30E">
      <w:pPr>
        <w:rPr>
          <w:rFonts w:ascii="Times New Roman" w:hAnsi="Times New Roman"/>
          <w:bCs/>
          <w:color w:val="000000" w:themeColor="text1"/>
          <w:sz w:val="24"/>
        </w:rPr>
      </w:pPr>
      <w:r w:rsidRPr="00864B2C">
        <w:rPr>
          <w:rFonts w:ascii="Times New Roman" w:hAnsi="Times New Roman"/>
          <w:bCs/>
          <w:sz w:val="24"/>
        </w:rPr>
        <w:t xml:space="preserve">Muudatus on seotud ka teiste eelnõuga tehtavate täiendustega, </w:t>
      </w:r>
      <w:r w:rsidRPr="00B13BCB">
        <w:rPr>
          <w:rFonts w:ascii="Times New Roman" w:hAnsi="Times New Roman"/>
          <w:bCs/>
          <w:sz w:val="24"/>
        </w:rPr>
        <w:t>eelkõige § 1 punktiga 1</w:t>
      </w:r>
      <w:r w:rsidRPr="00B13BCB" w:rsidR="00C616F6">
        <w:rPr>
          <w:rFonts w:ascii="Times New Roman" w:hAnsi="Times New Roman"/>
          <w:bCs/>
          <w:sz w:val="24"/>
        </w:rPr>
        <w:t>0</w:t>
      </w:r>
      <w:r w:rsidRPr="00B13BCB">
        <w:rPr>
          <w:rFonts w:ascii="Times New Roman" w:hAnsi="Times New Roman"/>
          <w:bCs/>
          <w:sz w:val="24"/>
        </w:rPr>
        <w:t xml:space="preserve">, mis käsitleb juhtumikorraldust, </w:t>
      </w:r>
      <w:r w:rsidRPr="00B13BCB" w:rsidR="00CD5E7C">
        <w:rPr>
          <w:rFonts w:ascii="Times New Roman" w:hAnsi="Times New Roman"/>
          <w:bCs/>
          <w:sz w:val="24"/>
        </w:rPr>
        <w:t>ja</w:t>
      </w:r>
      <w:r w:rsidRPr="00B13BCB">
        <w:rPr>
          <w:rFonts w:ascii="Times New Roman" w:hAnsi="Times New Roman"/>
          <w:bCs/>
          <w:sz w:val="24"/>
        </w:rPr>
        <w:t xml:space="preserve"> punktiga 1</w:t>
      </w:r>
      <w:r w:rsidRPr="00B13BCB" w:rsidR="00C616F6">
        <w:rPr>
          <w:rFonts w:ascii="Times New Roman" w:hAnsi="Times New Roman"/>
          <w:bCs/>
          <w:sz w:val="24"/>
        </w:rPr>
        <w:t>4</w:t>
      </w:r>
      <w:r w:rsidRPr="00B13BCB">
        <w:rPr>
          <w:rFonts w:ascii="Times New Roman" w:hAnsi="Times New Roman"/>
          <w:bCs/>
          <w:sz w:val="24"/>
        </w:rPr>
        <w:t>, millega täiendatakse</w:t>
      </w:r>
      <w:r w:rsidRPr="00864B2C">
        <w:rPr>
          <w:rFonts w:ascii="Times New Roman" w:hAnsi="Times New Roman"/>
          <w:bCs/>
          <w:sz w:val="24"/>
        </w:rPr>
        <w:t xml:space="preserve"> </w:t>
      </w:r>
      <w:proofErr w:type="spellStart"/>
      <w:r w:rsidR="001D5B29">
        <w:rPr>
          <w:rFonts w:ascii="Times New Roman" w:hAnsi="Times New Roman"/>
          <w:bCs/>
          <w:sz w:val="24"/>
        </w:rPr>
        <w:t>LasteKS-i</w:t>
      </w:r>
      <w:proofErr w:type="spellEnd"/>
      <w:r w:rsidR="001D5B29">
        <w:rPr>
          <w:rFonts w:ascii="Times New Roman" w:hAnsi="Times New Roman"/>
          <w:bCs/>
          <w:sz w:val="24"/>
        </w:rPr>
        <w:t xml:space="preserve"> </w:t>
      </w:r>
      <w:r w:rsidRPr="00864B2C">
        <w:rPr>
          <w:rFonts w:ascii="Times New Roman" w:hAnsi="Times New Roman"/>
          <w:bCs/>
          <w:sz w:val="24"/>
        </w:rPr>
        <w:t>lasteasutus</w:t>
      </w:r>
      <w:r w:rsidR="00CA226F">
        <w:rPr>
          <w:rFonts w:ascii="Times New Roman" w:hAnsi="Times New Roman"/>
          <w:bCs/>
          <w:sz w:val="24"/>
        </w:rPr>
        <w:t xml:space="preserve">te </w:t>
      </w:r>
      <w:r w:rsidR="000C57AF">
        <w:rPr>
          <w:rFonts w:ascii="Times New Roman" w:hAnsi="Times New Roman"/>
          <w:bCs/>
          <w:sz w:val="24"/>
        </w:rPr>
        <w:t>võrgustikutööga seotud kohustusi reguleeriva</w:t>
      </w:r>
      <w:r w:rsidRPr="00864B2C">
        <w:rPr>
          <w:rFonts w:ascii="Times New Roman" w:hAnsi="Times New Roman"/>
          <w:bCs/>
          <w:sz w:val="24"/>
        </w:rPr>
        <w:t xml:space="preserve"> §-</w:t>
      </w:r>
      <w:r w:rsidR="00303218">
        <w:rPr>
          <w:rFonts w:ascii="Times New Roman" w:hAnsi="Times New Roman"/>
          <w:bCs/>
          <w:sz w:val="24"/>
        </w:rPr>
        <w:t>ga</w:t>
      </w:r>
      <w:r w:rsidRPr="00864B2C">
        <w:rPr>
          <w:rFonts w:ascii="Times New Roman" w:hAnsi="Times New Roman"/>
          <w:bCs/>
          <w:sz w:val="24"/>
        </w:rPr>
        <w:t xml:space="preserve"> 3</w:t>
      </w:r>
      <w:r w:rsidR="000C57AF">
        <w:rPr>
          <w:rFonts w:ascii="Times New Roman" w:hAnsi="Times New Roman"/>
          <w:bCs/>
          <w:sz w:val="24"/>
        </w:rPr>
        <w:t>6</w:t>
      </w:r>
      <w:r w:rsidRPr="000C57AF" w:rsidR="000C57AF">
        <w:rPr>
          <w:rFonts w:ascii="Times New Roman" w:hAnsi="Times New Roman"/>
          <w:bCs/>
          <w:sz w:val="24"/>
          <w:vertAlign w:val="superscript"/>
        </w:rPr>
        <w:t>1</w:t>
      </w:r>
      <w:r w:rsidRPr="00864B2C">
        <w:rPr>
          <w:rFonts w:ascii="Times New Roman" w:hAnsi="Times New Roman"/>
          <w:bCs/>
          <w:sz w:val="24"/>
        </w:rPr>
        <w:t>.</w:t>
      </w:r>
    </w:p>
    <w:p w:rsidRPr="00864B2C" w:rsidR="00C3747E" w:rsidP="00E76672" w:rsidRDefault="00C3747E" w14:paraId="4DE0BE3B" w14:textId="2CC2B3FC">
      <w:pPr>
        <w:rPr>
          <w:rFonts w:ascii="Times New Roman" w:hAnsi="Times New Roman"/>
          <w:bCs/>
          <w:color w:val="000000" w:themeColor="text1"/>
          <w:sz w:val="24"/>
        </w:rPr>
      </w:pPr>
    </w:p>
    <w:p w:rsidR="002A2E84" w:rsidP="00E76672" w:rsidRDefault="00E30991" w14:paraId="0B8E0C2E" w14:textId="7C65BC0C">
      <w:pPr>
        <w:rPr>
          <w:rFonts w:ascii="Times New Roman" w:hAnsi="Times New Roman"/>
          <w:color w:val="000000" w:themeColor="text1"/>
          <w:sz w:val="24"/>
        </w:rPr>
      </w:pPr>
      <w:r w:rsidRPr="00547B39">
        <w:rPr>
          <w:rFonts w:ascii="Times New Roman" w:hAnsi="Times New Roman"/>
          <w:b/>
          <w:bCs/>
          <w:sz w:val="24"/>
        </w:rPr>
        <w:t>Eelnõu § 1 punktiga</w:t>
      </w:r>
      <w:r>
        <w:rPr>
          <w:rFonts w:ascii="Times New Roman" w:hAnsi="Times New Roman"/>
          <w:sz w:val="24"/>
        </w:rPr>
        <w:t xml:space="preserve"> </w:t>
      </w:r>
      <w:r w:rsidRPr="001C2650" w:rsidR="00FC0368">
        <w:rPr>
          <w:rFonts w:ascii="Times New Roman" w:hAnsi="Times New Roman"/>
          <w:b/>
          <w:bCs/>
          <w:color w:val="000000" w:themeColor="text1"/>
          <w:sz w:val="24"/>
        </w:rPr>
        <w:t>2</w:t>
      </w:r>
      <w:r w:rsidR="00AC1DFF">
        <w:rPr>
          <w:rFonts w:ascii="Times New Roman" w:hAnsi="Times New Roman"/>
          <w:b/>
          <w:bCs/>
          <w:color w:val="000000" w:themeColor="text1"/>
          <w:sz w:val="24"/>
        </w:rPr>
        <w:t xml:space="preserve"> </w:t>
      </w:r>
      <w:r w:rsidRPr="00547B39" w:rsidR="00AC1DFF">
        <w:rPr>
          <w:rFonts w:ascii="Times New Roman" w:hAnsi="Times New Roman"/>
          <w:color w:val="000000" w:themeColor="text1"/>
          <w:sz w:val="24"/>
        </w:rPr>
        <w:t>tunnistatakse kehtetuks</w:t>
      </w:r>
      <w:r w:rsidRPr="001C2650" w:rsidR="00FC0368">
        <w:rPr>
          <w:rFonts w:ascii="Times New Roman" w:hAnsi="Times New Roman"/>
          <w:color w:val="000000" w:themeColor="text1"/>
          <w:sz w:val="24"/>
        </w:rPr>
        <w:t xml:space="preserve"> </w:t>
      </w:r>
      <w:r w:rsidR="0000026B">
        <w:rPr>
          <w:rFonts w:ascii="Times New Roman" w:hAnsi="Times New Roman"/>
          <w:color w:val="000000" w:themeColor="text1"/>
          <w:sz w:val="24"/>
        </w:rPr>
        <w:t>kaks</w:t>
      </w:r>
      <w:r w:rsidR="00912A4F">
        <w:rPr>
          <w:rFonts w:ascii="Times New Roman" w:hAnsi="Times New Roman"/>
          <w:color w:val="000000" w:themeColor="text1"/>
          <w:sz w:val="24"/>
        </w:rPr>
        <w:t xml:space="preserve"> </w:t>
      </w:r>
      <w:proofErr w:type="spellStart"/>
      <w:r w:rsidR="00912A4F">
        <w:rPr>
          <w:rFonts w:ascii="Times New Roman" w:hAnsi="Times New Roman"/>
          <w:color w:val="000000" w:themeColor="text1"/>
          <w:sz w:val="24"/>
        </w:rPr>
        <w:t>LasteKS-i</w:t>
      </w:r>
      <w:proofErr w:type="spellEnd"/>
      <w:r w:rsidR="00912A4F">
        <w:rPr>
          <w:rFonts w:ascii="Times New Roman" w:hAnsi="Times New Roman"/>
          <w:color w:val="000000" w:themeColor="text1"/>
          <w:sz w:val="24"/>
        </w:rPr>
        <w:t xml:space="preserve"> sätet: </w:t>
      </w:r>
      <w:r w:rsidR="00B83F0D">
        <w:rPr>
          <w:rFonts w:ascii="Times New Roman" w:hAnsi="Times New Roman"/>
          <w:color w:val="000000" w:themeColor="text1"/>
          <w:sz w:val="24"/>
        </w:rPr>
        <w:t>§</w:t>
      </w:r>
      <w:r w:rsidRPr="001C2650" w:rsidR="00B83F0D">
        <w:rPr>
          <w:rFonts w:ascii="Times New Roman" w:hAnsi="Times New Roman"/>
          <w:color w:val="000000" w:themeColor="text1"/>
          <w:sz w:val="24"/>
        </w:rPr>
        <w:t xml:space="preserve"> 14 lõike 1 punkt 6</w:t>
      </w:r>
      <w:r w:rsidR="00BB5BFC">
        <w:rPr>
          <w:rFonts w:ascii="Times New Roman" w:hAnsi="Times New Roman"/>
          <w:color w:val="000000" w:themeColor="text1"/>
          <w:sz w:val="24"/>
        </w:rPr>
        <w:t xml:space="preserve"> ning</w:t>
      </w:r>
      <w:r w:rsidR="00B83F0D">
        <w:rPr>
          <w:rFonts w:ascii="Times New Roman" w:hAnsi="Times New Roman"/>
          <w:color w:val="000000" w:themeColor="text1"/>
          <w:sz w:val="24"/>
        </w:rPr>
        <w:t xml:space="preserve"> §</w:t>
      </w:r>
      <w:r w:rsidRPr="00C3423C" w:rsidR="00B83F0D">
        <w:rPr>
          <w:rFonts w:ascii="Times New Roman" w:hAnsi="Times New Roman"/>
          <w:color w:val="000000" w:themeColor="text1"/>
          <w:sz w:val="24"/>
        </w:rPr>
        <w:t xml:space="preserve"> 15 lõike 2 punkt</w:t>
      </w:r>
      <w:r w:rsidR="0000026B">
        <w:rPr>
          <w:rFonts w:ascii="Times New Roman" w:hAnsi="Times New Roman"/>
          <w:color w:val="000000" w:themeColor="text1"/>
          <w:sz w:val="24"/>
        </w:rPr>
        <w:t xml:space="preserve"> </w:t>
      </w:r>
      <w:r w:rsidR="00B83F0D">
        <w:rPr>
          <w:rFonts w:ascii="Times New Roman" w:hAnsi="Times New Roman"/>
          <w:color w:val="000000" w:themeColor="text1"/>
          <w:sz w:val="24"/>
        </w:rPr>
        <w:t xml:space="preserve">4. </w:t>
      </w:r>
    </w:p>
    <w:p w:rsidR="002A2E84" w:rsidP="00E76672" w:rsidRDefault="002A2E84" w14:paraId="3CEF6096" w14:textId="5009DCEE">
      <w:pPr>
        <w:rPr>
          <w:rFonts w:ascii="Times New Roman" w:hAnsi="Times New Roman"/>
          <w:color w:val="000000" w:themeColor="text1"/>
          <w:sz w:val="24"/>
        </w:rPr>
      </w:pPr>
    </w:p>
    <w:p w:rsidRPr="00C3423C" w:rsidR="00CD7B10" w:rsidP="00E76672" w:rsidRDefault="002A2E84" w14:paraId="6665D91C" w14:textId="74BCB8A6">
      <w:pPr>
        <w:rPr>
          <w:rFonts w:ascii="Times New Roman" w:hAnsi="Times New Roman"/>
          <w:color w:val="000000" w:themeColor="text1"/>
          <w:sz w:val="24"/>
        </w:rPr>
      </w:pPr>
      <w:r w:rsidRPr="001635D8">
        <w:rPr>
          <w:rFonts w:ascii="Times New Roman" w:hAnsi="Times New Roman"/>
          <w:color w:val="000000" w:themeColor="text1"/>
          <w:sz w:val="24"/>
        </w:rPr>
        <w:t>Paragrahvi</w:t>
      </w:r>
      <w:r w:rsidRPr="001635D8" w:rsidR="00FC0368">
        <w:rPr>
          <w:rFonts w:ascii="Times New Roman" w:hAnsi="Times New Roman"/>
          <w:color w:val="000000" w:themeColor="text1"/>
          <w:sz w:val="24"/>
        </w:rPr>
        <w:t xml:space="preserve"> 14 lõike 1 punkt 6</w:t>
      </w:r>
      <w:r w:rsidRPr="001635D8">
        <w:rPr>
          <w:rFonts w:ascii="Times New Roman" w:hAnsi="Times New Roman"/>
          <w:color w:val="000000" w:themeColor="text1"/>
          <w:sz w:val="24"/>
        </w:rPr>
        <w:t xml:space="preserve"> </w:t>
      </w:r>
      <w:r w:rsidRPr="001635D8" w:rsidR="00D47444">
        <w:rPr>
          <w:rFonts w:ascii="Times New Roman" w:hAnsi="Times New Roman"/>
          <w:color w:val="000000" w:themeColor="text1"/>
          <w:sz w:val="24"/>
        </w:rPr>
        <w:t>sätestab</w:t>
      </w:r>
      <w:r w:rsidR="00D47444">
        <w:rPr>
          <w:rFonts w:ascii="Times New Roman" w:hAnsi="Times New Roman"/>
          <w:color w:val="000000" w:themeColor="text1"/>
          <w:sz w:val="24"/>
        </w:rPr>
        <w:t xml:space="preserve"> </w:t>
      </w:r>
      <w:r w:rsidR="00D23F29">
        <w:rPr>
          <w:rFonts w:ascii="Times New Roman" w:hAnsi="Times New Roman"/>
          <w:color w:val="000000" w:themeColor="text1"/>
          <w:sz w:val="24"/>
        </w:rPr>
        <w:t xml:space="preserve">Sotsiaalministeeriumi </w:t>
      </w:r>
      <w:r w:rsidR="0043290C">
        <w:rPr>
          <w:rFonts w:ascii="Times New Roman" w:hAnsi="Times New Roman"/>
          <w:color w:val="000000" w:themeColor="text1"/>
          <w:sz w:val="24"/>
        </w:rPr>
        <w:t xml:space="preserve">ühe </w:t>
      </w:r>
      <w:r w:rsidR="00D23F29">
        <w:rPr>
          <w:rFonts w:ascii="Times New Roman" w:hAnsi="Times New Roman"/>
          <w:color w:val="000000" w:themeColor="text1"/>
          <w:sz w:val="24"/>
        </w:rPr>
        <w:t>ülesan</w:t>
      </w:r>
      <w:r w:rsidR="00D47444">
        <w:rPr>
          <w:rFonts w:ascii="Times New Roman" w:hAnsi="Times New Roman"/>
          <w:color w:val="000000" w:themeColor="text1"/>
          <w:sz w:val="24"/>
        </w:rPr>
        <w:t>d</w:t>
      </w:r>
      <w:r w:rsidR="00D23F29">
        <w:rPr>
          <w:rFonts w:ascii="Times New Roman" w:hAnsi="Times New Roman"/>
          <w:color w:val="000000" w:themeColor="text1"/>
          <w:sz w:val="24"/>
        </w:rPr>
        <w:t>e</w:t>
      </w:r>
      <w:r w:rsidR="00D47444">
        <w:rPr>
          <w:rFonts w:ascii="Times New Roman" w:hAnsi="Times New Roman"/>
          <w:color w:val="000000" w:themeColor="text1"/>
          <w:sz w:val="24"/>
        </w:rPr>
        <w:t>na</w:t>
      </w:r>
      <w:r w:rsidR="00D23F29">
        <w:rPr>
          <w:rFonts w:ascii="Times New Roman" w:hAnsi="Times New Roman"/>
          <w:color w:val="000000" w:themeColor="text1"/>
          <w:sz w:val="24"/>
        </w:rPr>
        <w:t xml:space="preserve"> lastekaitse korraldamisel </w:t>
      </w:r>
      <w:r w:rsidRPr="003574E8" w:rsidR="003574E8">
        <w:rPr>
          <w:rFonts w:ascii="Times New Roman" w:hAnsi="Times New Roman"/>
          <w:color w:val="000000" w:themeColor="text1"/>
          <w:sz w:val="24"/>
        </w:rPr>
        <w:t>lapse õiguste kaitseks ja heaolu tagamiseks juhiste, rakendussuuniste ja muude teabematerjalide väljatöötami</w:t>
      </w:r>
      <w:r w:rsidR="00D47444">
        <w:rPr>
          <w:rFonts w:ascii="Times New Roman" w:hAnsi="Times New Roman"/>
          <w:color w:val="000000" w:themeColor="text1"/>
          <w:sz w:val="24"/>
        </w:rPr>
        <w:t>s</w:t>
      </w:r>
      <w:r w:rsidRPr="003574E8" w:rsidR="003574E8">
        <w:rPr>
          <w:rFonts w:ascii="Times New Roman" w:hAnsi="Times New Roman"/>
          <w:color w:val="000000" w:themeColor="text1"/>
          <w:sz w:val="24"/>
        </w:rPr>
        <w:t>e ning nendest avalikkuse teavitami</w:t>
      </w:r>
      <w:r w:rsidR="00D47444">
        <w:rPr>
          <w:rFonts w:ascii="Times New Roman" w:hAnsi="Times New Roman"/>
          <w:color w:val="000000" w:themeColor="text1"/>
          <w:sz w:val="24"/>
        </w:rPr>
        <w:t>s</w:t>
      </w:r>
      <w:r w:rsidRPr="003574E8" w:rsidR="003574E8">
        <w:rPr>
          <w:rFonts w:ascii="Times New Roman" w:hAnsi="Times New Roman"/>
          <w:color w:val="000000" w:themeColor="text1"/>
          <w:sz w:val="24"/>
        </w:rPr>
        <w:t>e.</w:t>
      </w:r>
      <w:r w:rsidR="003574E8">
        <w:rPr>
          <w:rFonts w:ascii="Times New Roman" w:hAnsi="Times New Roman"/>
          <w:color w:val="000000" w:themeColor="text1"/>
          <w:sz w:val="24"/>
        </w:rPr>
        <w:t xml:space="preserve"> </w:t>
      </w:r>
      <w:r w:rsidR="008F5B62">
        <w:rPr>
          <w:rFonts w:ascii="Times New Roman" w:hAnsi="Times New Roman"/>
          <w:color w:val="000000" w:themeColor="text1"/>
          <w:sz w:val="24"/>
        </w:rPr>
        <w:t xml:space="preserve">Praktikas </w:t>
      </w:r>
      <w:r w:rsidR="00F2035B">
        <w:rPr>
          <w:rFonts w:ascii="Times New Roman" w:hAnsi="Times New Roman"/>
          <w:color w:val="000000" w:themeColor="text1"/>
          <w:sz w:val="24"/>
        </w:rPr>
        <w:t xml:space="preserve">töötab </w:t>
      </w:r>
      <w:r w:rsidR="003D3F4E">
        <w:rPr>
          <w:rFonts w:ascii="Times New Roman" w:hAnsi="Times New Roman"/>
          <w:color w:val="000000" w:themeColor="text1"/>
          <w:sz w:val="24"/>
        </w:rPr>
        <w:t>nimetatud</w:t>
      </w:r>
      <w:r w:rsidR="00F2035B">
        <w:rPr>
          <w:rFonts w:ascii="Times New Roman" w:hAnsi="Times New Roman"/>
          <w:color w:val="000000" w:themeColor="text1"/>
          <w:sz w:val="24"/>
        </w:rPr>
        <w:t xml:space="preserve"> materjale välja </w:t>
      </w:r>
      <w:r w:rsidR="003D3F4E">
        <w:rPr>
          <w:rFonts w:ascii="Times New Roman" w:hAnsi="Times New Roman"/>
          <w:color w:val="000000" w:themeColor="text1"/>
          <w:sz w:val="24"/>
        </w:rPr>
        <w:t>ja</w:t>
      </w:r>
      <w:r w:rsidR="00F2035B">
        <w:rPr>
          <w:rFonts w:ascii="Times New Roman" w:hAnsi="Times New Roman"/>
          <w:color w:val="000000" w:themeColor="text1"/>
          <w:sz w:val="24"/>
        </w:rPr>
        <w:t xml:space="preserve"> teavitab neist avalikkust </w:t>
      </w:r>
      <w:r w:rsidR="003E2D86">
        <w:rPr>
          <w:rFonts w:ascii="Times New Roman" w:hAnsi="Times New Roman"/>
          <w:color w:val="000000" w:themeColor="text1"/>
          <w:sz w:val="24"/>
        </w:rPr>
        <w:t>SKA</w:t>
      </w:r>
      <w:r w:rsidR="00F2035B">
        <w:rPr>
          <w:rFonts w:ascii="Times New Roman" w:hAnsi="Times New Roman"/>
          <w:color w:val="000000" w:themeColor="text1"/>
          <w:sz w:val="24"/>
        </w:rPr>
        <w:t xml:space="preserve"> kui lastekaitsevaldkonna </w:t>
      </w:r>
      <w:r w:rsidRPr="008F5B62" w:rsidR="008F5B62">
        <w:rPr>
          <w:rFonts w:ascii="Times New Roman" w:hAnsi="Times New Roman"/>
          <w:color w:val="000000" w:themeColor="text1"/>
          <w:sz w:val="24"/>
        </w:rPr>
        <w:t>rakendusasutus</w:t>
      </w:r>
      <w:r w:rsidR="00F2035B">
        <w:rPr>
          <w:rFonts w:ascii="Times New Roman" w:hAnsi="Times New Roman"/>
          <w:color w:val="000000" w:themeColor="text1"/>
          <w:sz w:val="24"/>
        </w:rPr>
        <w:t xml:space="preserve">. </w:t>
      </w:r>
      <w:r w:rsidR="003E2D86">
        <w:rPr>
          <w:rFonts w:ascii="Times New Roman" w:hAnsi="Times New Roman"/>
          <w:color w:val="000000" w:themeColor="text1"/>
          <w:sz w:val="24"/>
        </w:rPr>
        <w:t xml:space="preserve">SKA </w:t>
      </w:r>
      <w:r w:rsidR="00F06905">
        <w:rPr>
          <w:rFonts w:ascii="Times New Roman" w:hAnsi="Times New Roman"/>
          <w:color w:val="000000" w:themeColor="text1"/>
          <w:sz w:val="24"/>
        </w:rPr>
        <w:t>ülesan</w:t>
      </w:r>
      <w:r w:rsidR="00E042A6">
        <w:rPr>
          <w:rFonts w:ascii="Times New Roman" w:hAnsi="Times New Roman"/>
          <w:color w:val="000000" w:themeColor="text1"/>
          <w:sz w:val="24"/>
        </w:rPr>
        <w:t xml:space="preserve">deid täiendatakse </w:t>
      </w:r>
      <w:r w:rsidRPr="00D34314" w:rsidR="00E042A6">
        <w:rPr>
          <w:rFonts w:ascii="Times New Roman" w:hAnsi="Times New Roman"/>
          <w:color w:val="000000" w:themeColor="text1"/>
          <w:sz w:val="24"/>
        </w:rPr>
        <w:t>vastavalt</w:t>
      </w:r>
      <w:r w:rsidR="00E042A6">
        <w:rPr>
          <w:rFonts w:ascii="Times New Roman" w:hAnsi="Times New Roman"/>
          <w:color w:val="000000" w:themeColor="text1"/>
          <w:sz w:val="24"/>
        </w:rPr>
        <w:t xml:space="preserve"> eelnõu § 1 punktiga </w:t>
      </w:r>
      <w:r w:rsidR="008238F9">
        <w:rPr>
          <w:rFonts w:ascii="Times New Roman" w:hAnsi="Times New Roman"/>
          <w:color w:val="000000" w:themeColor="text1"/>
          <w:sz w:val="24"/>
        </w:rPr>
        <w:t>4</w:t>
      </w:r>
      <w:r w:rsidR="00E042A6">
        <w:rPr>
          <w:rFonts w:ascii="Times New Roman" w:hAnsi="Times New Roman"/>
          <w:color w:val="000000" w:themeColor="text1"/>
          <w:sz w:val="24"/>
        </w:rPr>
        <w:t xml:space="preserve">, </w:t>
      </w:r>
      <w:r w:rsidR="008238F9">
        <w:rPr>
          <w:rFonts w:ascii="Times New Roman" w:hAnsi="Times New Roman"/>
          <w:color w:val="000000" w:themeColor="text1"/>
          <w:sz w:val="24"/>
        </w:rPr>
        <w:t>muu</w:t>
      </w:r>
      <w:r w:rsidR="00174AA0">
        <w:rPr>
          <w:rFonts w:ascii="Times New Roman" w:hAnsi="Times New Roman"/>
          <w:color w:val="000000" w:themeColor="text1"/>
          <w:sz w:val="24"/>
        </w:rPr>
        <w:t>tes</w:t>
      </w:r>
      <w:r w:rsidR="00E042A6">
        <w:rPr>
          <w:rFonts w:ascii="Times New Roman" w:hAnsi="Times New Roman"/>
          <w:color w:val="000000" w:themeColor="text1"/>
          <w:sz w:val="24"/>
        </w:rPr>
        <w:t xml:space="preserve"> </w:t>
      </w:r>
      <w:proofErr w:type="spellStart"/>
      <w:r w:rsidR="00065CDE">
        <w:rPr>
          <w:rFonts w:ascii="Times New Roman" w:hAnsi="Times New Roman"/>
          <w:color w:val="000000" w:themeColor="text1"/>
          <w:sz w:val="24"/>
        </w:rPr>
        <w:t>LasteKS</w:t>
      </w:r>
      <w:proofErr w:type="spellEnd"/>
      <w:r w:rsidR="00065CDE">
        <w:rPr>
          <w:rFonts w:ascii="Times New Roman" w:hAnsi="Times New Roman"/>
          <w:color w:val="000000" w:themeColor="text1"/>
          <w:sz w:val="24"/>
        </w:rPr>
        <w:t xml:space="preserve"> § 15 lõi</w:t>
      </w:r>
      <w:r w:rsidR="008238F9">
        <w:rPr>
          <w:rFonts w:ascii="Times New Roman" w:hAnsi="Times New Roman"/>
          <w:color w:val="000000" w:themeColor="text1"/>
          <w:sz w:val="24"/>
        </w:rPr>
        <w:t>ke</w:t>
      </w:r>
      <w:r w:rsidR="00065CDE">
        <w:rPr>
          <w:rFonts w:ascii="Times New Roman" w:hAnsi="Times New Roman"/>
          <w:color w:val="000000" w:themeColor="text1"/>
          <w:sz w:val="24"/>
        </w:rPr>
        <w:t xml:space="preserve"> 3 punkt</w:t>
      </w:r>
      <w:r w:rsidR="008238F9">
        <w:rPr>
          <w:rFonts w:ascii="Times New Roman" w:hAnsi="Times New Roman"/>
          <w:color w:val="000000" w:themeColor="text1"/>
          <w:sz w:val="24"/>
        </w:rPr>
        <w:t>i</w:t>
      </w:r>
      <w:r w:rsidR="00065CDE">
        <w:rPr>
          <w:rFonts w:ascii="Times New Roman" w:hAnsi="Times New Roman"/>
          <w:color w:val="000000" w:themeColor="text1"/>
          <w:sz w:val="24"/>
        </w:rPr>
        <w:t xml:space="preserve"> </w:t>
      </w:r>
      <w:r w:rsidRPr="00C3423C" w:rsidR="00CD7B10">
        <w:rPr>
          <w:rFonts w:ascii="Times New Roman" w:hAnsi="Times New Roman"/>
          <w:color w:val="000000" w:themeColor="text1"/>
          <w:sz w:val="24"/>
        </w:rPr>
        <w:t xml:space="preserve">4 </w:t>
      </w:r>
      <w:r w:rsidR="008238F9">
        <w:rPr>
          <w:rFonts w:ascii="Times New Roman" w:hAnsi="Times New Roman"/>
          <w:color w:val="000000" w:themeColor="text1"/>
          <w:sz w:val="24"/>
        </w:rPr>
        <w:t>sõnastus</w:t>
      </w:r>
      <w:r w:rsidR="00BE3866">
        <w:rPr>
          <w:rFonts w:ascii="Times New Roman" w:hAnsi="Times New Roman"/>
          <w:color w:val="000000" w:themeColor="text1"/>
          <w:sz w:val="24"/>
        </w:rPr>
        <w:t>t</w:t>
      </w:r>
      <w:r w:rsidR="00FE6CD3">
        <w:rPr>
          <w:rFonts w:ascii="Times New Roman" w:hAnsi="Times New Roman"/>
          <w:color w:val="000000" w:themeColor="text1"/>
          <w:sz w:val="24"/>
        </w:rPr>
        <w:t xml:space="preserve">. </w:t>
      </w:r>
    </w:p>
    <w:p w:rsidR="00AD4FEE" w:rsidP="00E76672" w:rsidRDefault="00AD4FEE" w14:paraId="5FB901A0" w14:textId="77777777">
      <w:pPr>
        <w:rPr>
          <w:rFonts w:ascii="Times New Roman" w:hAnsi="Times New Roman"/>
          <w:sz w:val="24"/>
        </w:rPr>
      </w:pPr>
    </w:p>
    <w:p w:rsidRPr="00FC3913" w:rsidR="00D61602" w:rsidP="00E76672" w:rsidRDefault="00AD4FEE" w14:paraId="49A3A1BA" w14:textId="287CF465">
      <w:pPr>
        <w:rPr>
          <w:rFonts w:ascii="Times New Roman" w:hAnsi="Times New Roman"/>
          <w:color w:val="70AD47" w:themeColor="accent6"/>
          <w:sz w:val="24"/>
        </w:rPr>
      </w:pPr>
      <w:r>
        <w:rPr>
          <w:rFonts w:ascii="Times New Roman" w:hAnsi="Times New Roman"/>
          <w:sz w:val="24"/>
        </w:rPr>
        <w:t>Paragrahvi 15 lõike 2 punkt</w:t>
      </w:r>
      <w:r w:rsidR="00B74B3B">
        <w:rPr>
          <w:rFonts w:ascii="Times New Roman" w:hAnsi="Times New Roman"/>
          <w:sz w:val="24"/>
        </w:rPr>
        <w:t>i 4 kehtetuks tunnistamise põhjuseid on kirjeldatud eelnõu § 1 punktiga</w:t>
      </w:r>
      <w:r w:rsidR="00BF055D">
        <w:rPr>
          <w:rFonts w:ascii="Times New Roman" w:hAnsi="Times New Roman"/>
          <w:sz w:val="24"/>
        </w:rPr>
        <w:t> </w:t>
      </w:r>
      <w:r w:rsidR="00FC3913">
        <w:rPr>
          <w:rFonts w:ascii="Times New Roman" w:hAnsi="Times New Roman"/>
          <w:sz w:val="24"/>
        </w:rPr>
        <w:t xml:space="preserve">5 tehtava muudatuse juures. </w:t>
      </w:r>
    </w:p>
    <w:p w:rsidRPr="00987470" w:rsidR="00997B59" w:rsidP="00E76672" w:rsidRDefault="00997B59" w14:paraId="7BB511BA" w14:textId="77777777">
      <w:pPr>
        <w:rPr>
          <w:rFonts w:ascii="Times New Roman" w:hAnsi="Times New Roman"/>
          <w:sz w:val="24"/>
        </w:rPr>
      </w:pPr>
    </w:p>
    <w:p w:rsidRPr="00CE3E55" w:rsidR="5DA596A1" w:rsidP="00E76672" w:rsidRDefault="00D26044" w14:paraId="13158EBB" w14:textId="17C17932">
      <w:pPr>
        <w:rPr>
          <w:rFonts w:ascii="Times New Roman" w:hAnsi="Times New Roman"/>
          <w:sz w:val="24"/>
        </w:rPr>
      </w:pPr>
      <w:r w:rsidRPr="00E84596">
        <w:rPr>
          <w:rFonts w:ascii="Times New Roman" w:hAnsi="Times New Roman"/>
          <w:b/>
          <w:bCs/>
          <w:sz w:val="24"/>
        </w:rPr>
        <w:t>Eelnõu § 1 punktid</w:t>
      </w:r>
      <w:r w:rsidRPr="00E84596" w:rsidR="00E912AC">
        <w:rPr>
          <w:rFonts w:ascii="Times New Roman" w:hAnsi="Times New Roman"/>
          <w:b/>
          <w:bCs/>
          <w:sz w:val="24"/>
        </w:rPr>
        <w:t>ega</w:t>
      </w:r>
      <w:r w:rsidRPr="00E84596">
        <w:rPr>
          <w:rFonts w:ascii="Times New Roman" w:hAnsi="Times New Roman"/>
          <w:b/>
          <w:bCs/>
          <w:sz w:val="24"/>
        </w:rPr>
        <w:t xml:space="preserve"> </w:t>
      </w:r>
      <w:r w:rsidR="000B0F4E">
        <w:rPr>
          <w:rFonts w:ascii="Times New Roman" w:hAnsi="Times New Roman"/>
          <w:b/>
          <w:bCs/>
          <w:sz w:val="24"/>
        </w:rPr>
        <w:t>3–</w:t>
      </w:r>
      <w:r w:rsidRPr="00E84596" w:rsidR="00E84596">
        <w:rPr>
          <w:rFonts w:ascii="Times New Roman" w:hAnsi="Times New Roman"/>
          <w:b/>
          <w:bCs/>
          <w:sz w:val="24"/>
        </w:rPr>
        <w:t>6</w:t>
      </w:r>
      <w:r w:rsidRPr="00E84596" w:rsidR="006D26F3">
        <w:rPr>
          <w:rFonts w:ascii="Times New Roman" w:hAnsi="Times New Roman"/>
          <w:b/>
          <w:bCs/>
          <w:sz w:val="24"/>
        </w:rPr>
        <w:t xml:space="preserve"> </w:t>
      </w:r>
      <w:r w:rsidRPr="00E84596" w:rsidR="00CE3E55">
        <w:rPr>
          <w:rFonts w:ascii="Times New Roman" w:hAnsi="Times New Roman"/>
          <w:sz w:val="24"/>
        </w:rPr>
        <w:t>tehakse muudatus</w:t>
      </w:r>
      <w:r w:rsidR="007B167A">
        <w:rPr>
          <w:rFonts w:ascii="Times New Roman" w:hAnsi="Times New Roman"/>
          <w:sz w:val="24"/>
        </w:rPr>
        <w:t>i</w:t>
      </w:r>
      <w:r w:rsidRPr="00E84596" w:rsidR="00E912AC">
        <w:rPr>
          <w:rFonts w:ascii="Times New Roman" w:hAnsi="Times New Roman"/>
          <w:sz w:val="24"/>
        </w:rPr>
        <w:t xml:space="preserve"> </w:t>
      </w:r>
      <w:proofErr w:type="spellStart"/>
      <w:r w:rsidR="005579C5">
        <w:rPr>
          <w:rFonts w:ascii="Times New Roman" w:hAnsi="Times New Roman"/>
          <w:color w:val="000000" w:themeColor="text1"/>
          <w:sz w:val="24"/>
        </w:rPr>
        <w:t>LasteKS</w:t>
      </w:r>
      <w:proofErr w:type="spellEnd"/>
      <w:r w:rsidRPr="00E84596" w:rsidR="005579C5">
        <w:rPr>
          <w:rFonts w:ascii="Times New Roman" w:hAnsi="Times New Roman"/>
          <w:sz w:val="24"/>
        </w:rPr>
        <w:t xml:space="preserve"> </w:t>
      </w:r>
      <w:r w:rsidRPr="00E84596" w:rsidR="00E912AC">
        <w:rPr>
          <w:rFonts w:ascii="Times New Roman" w:hAnsi="Times New Roman"/>
          <w:sz w:val="24"/>
        </w:rPr>
        <w:t>§-s 15</w:t>
      </w:r>
      <w:r w:rsidRPr="00E84596" w:rsidR="00CE3E55">
        <w:rPr>
          <w:rFonts w:ascii="Times New Roman" w:hAnsi="Times New Roman"/>
          <w:sz w:val="24"/>
        </w:rPr>
        <w:t xml:space="preserve">, mis </w:t>
      </w:r>
      <w:r w:rsidR="00ED1B6E">
        <w:rPr>
          <w:rFonts w:ascii="Times New Roman" w:hAnsi="Times New Roman"/>
          <w:sz w:val="24"/>
        </w:rPr>
        <w:t>sätestab</w:t>
      </w:r>
      <w:r w:rsidRPr="00E84596" w:rsidR="00CE3E55">
        <w:rPr>
          <w:rFonts w:ascii="Times New Roman" w:hAnsi="Times New Roman"/>
          <w:sz w:val="24"/>
        </w:rPr>
        <w:t xml:space="preserve"> SKA ülesanded lastekaitse korraldamisel.</w:t>
      </w:r>
      <w:r w:rsidRPr="00CE3E55" w:rsidR="00CE3E55">
        <w:rPr>
          <w:rFonts w:ascii="Times New Roman" w:hAnsi="Times New Roman"/>
          <w:sz w:val="24"/>
        </w:rPr>
        <w:t xml:space="preserve"> </w:t>
      </w:r>
      <w:r w:rsidRPr="00CE3E55" w:rsidR="00E912AC">
        <w:rPr>
          <w:rFonts w:ascii="Times New Roman" w:hAnsi="Times New Roman"/>
          <w:sz w:val="24"/>
        </w:rPr>
        <w:t xml:space="preserve"> </w:t>
      </w:r>
    </w:p>
    <w:p w:rsidR="00884F39" w:rsidP="00E76672" w:rsidRDefault="00884F39" w14:paraId="5449B5FB" w14:textId="77777777">
      <w:pPr>
        <w:rPr>
          <w:rFonts w:ascii="Times New Roman" w:hAnsi="Times New Roman"/>
          <w:sz w:val="24"/>
        </w:rPr>
      </w:pPr>
    </w:p>
    <w:p w:rsidR="00BC735D" w:rsidP="00E76672" w:rsidRDefault="009E62A6" w14:paraId="3F1B27B3" w14:textId="3C2563E4">
      <w:pPr>
        <w:rPr>
          <w:rFonts w:ascii="Times New Roman" w:hAnsi="Times New Roman"/>
          <w:color w:val="000000" w:themeColor="text1"/>
          <w:sz w:val="24"/>
        </w:rPr>
      </w:pPr>
      <w:r w:rsidRPr="004A034B">
        <w:rPr>
          <w:rFonts w:ascii="Times New Roman" w:hAnsi="Times New Roman"/>
          <w:b/>
          <w:bCs/>
          <w:sz w:val="24"/>
        </w:rPr>
        <w:t xml:space="preserve">Eelnõu § 1 </w:t>
      </w:r>
      <w:r w:rsidRPr="008546B1">
        <w:rPr>
          <w:rFonts w:ascii="Times New Roman" w:hAnsi="Times New Roman"/>
          <w:b/>
          <w:bCs/>
          <w:sz w:val="24"/>
        </w:rPr>
        <w:t>punkti</w:t>
      </w:r>
      <w:r w:rsidRPr="008546B1" w:rsidR="00934CB2">
        <w:rPr>
          <w:rFonts w:ascii="Times New Roman" w:hAnsi="Times New Roman"/>
          <w:b/>
          <w:bCs/>
          <w:sz w:val="24"/>
        </w:rPr>
        <w:t>ga</w:t>
      </w:r>
      <w:r w:rsidRPr="008546B1">
        <w:rPr>
          <w:rFonts w:ascii="Times New Roman" w:hAnsi="Times New Roman"/>
          <w:sz w:val="24"/>
        </w:rPr>
        <w:t xml:space="preserve"> </w:t>
      </w:r>
      <w:r w:rsidRPr="008546B1" w:rsidR="00E84596">
        <w:rPr>
          <w:rFonts w:ascii="Times New Roman" w:hAnsi="Times New Roman"/>
          <w:b/>
          <w:bCs/>
          <w:color w:val="000000" w:themeColor="text1"/>
          <w:sz w:val="24"/>
        </w:rPr>
        <w:t>3</w:t>
      </w:r>
      <w:r w:rsidRPr="008546B1" w:rsidR="00EC5404">
        <w:rPr>
          <w:rFonts w:ascii="Times New Roman" w:hAnsi="Times New Roman"/>
          <w:b/>
          <w:bCs/>
          <w:color w:val="000000" w:themeColor="text1"/>
          <w:sz w:val="24"/>
        </w:rPr>
        <w:t xml:space="preserve"> </w:t>
      </w:r>
      <w:r w:rsidRPr="00293EF2" w:rsidR="00B52BA7">
        <w:rPr>
          <w:rFonts w:ascii="Times New Roman" w:hAnsi="Times New Roman"/>
          <w:color w:val="000000" w:themeColor="text1"/>
          <w:sz w:val="24"/>
        </w:rPr>
        <w:t>muudetakse § 15 lõike 2 punkt</w:t>
      </w:r>
      <w:r w:rsidR="008546B1">
        <w:rPr>
          <w:rFonts w:ascii="Times New Roman" w:hAnsi="Times New Roman"/>
          <w:color w:val="000000" w:themeColor="text1"/>
          <w:sz w:val="24"/>
        </w:rPr>
        <w:t>i</w:t>
      </w:r>
      <w:r w:rsidRPr="00293EF2" w:rsidR="00B52BA7">
        <w:rPr>
          <w:rFonts w:ascii="Times New Roman" w:hAnsi="Times New Roman"/>
          <w:color w:val="000000" w:themeColor="text1"/>
          <w:sz w:val="24"/>
        </w:rPr>
        <w:t xml:space="preserve"> 3, mis </w:t>
      </w:r>
      <w:r w:rsidR="00B52BA7">
        <w:rPr>
          <w:rFonts w:ascii="Times New Roman" w:hAnsi="Times New Roman"/>
          <w:color w:val="000000" w:themeColor="text1"/>
          <w:sz w:val="24"/>
        </w:rPr>
        <w:t>käsitle</w:t>
      </w:r>
      <w:r w:rsidR="008546B1">
        <w:rPr>
          <w:rFonts w:ascii="Times New Roman" w:hAnsi="Times New Roman"/>
          <w:color w:val="000000" w:themeColor="text1"/>
          <w:sz w:val="24"/>
        </w:rPr>
        <w:t>b</w:t>
      </w:r>
      <w:r w:rsidRPr="00293EF2" w:rsidR="00B52BA7">
        <w:rPr>
          <w:rFonts w:ascii="Times New Roman" w:hAnsi="Times New Roman"/>
          <w:color w:val="000000" w:themeColor="text1"/>
          <w:sz w:val="24"/>
        </w:rPr>
        <w:t xml:space="preserve"> </w:t>
      </w:r>
      <w:r w:rsidR="00B52BA7">
        <w:rPr>
          <w:rFonts w:ascii="Times New Roman" w:hAnsi="Times New Roman"/>
          <w:color w:val="000000" w:themeColor="text1"/>
          <w:sz w:val="24"/>
        </w:rPr>
        <w:t xml:space="preserve">SKA poolt </w:t>
      </w:r>
      <w:proofErr w:type="spellStart"/>
      <w:r w:rsidR="00B52BA7">
        <w:rPr>
          <w:rFonts w:ascii="Times New Roman" w:hAnsi="Times New Roman"/>
          <w:color w:val="000000" w:themeColor="text1"/>
          <w:sz w:val="24"/>
        </w:rPr>
        <w:t>KOV-i</w:t>
      </w:r>
      <w:proofErr w:type="spellEnd"/>
      <w:r w:rsidRPr="00293EF2" w:rsidR="00B52BA7">
        <w:rPr>
          <w:rFonts w:ascii="Times New Roman" w:hAnsi="Times New Roman"/>
          <w:color w:val="000000" w:themeColor="text1"/>
          <w:sz w:val="24"/>
        </w:rPr>
        <w:t xml:space="preserve"> abistamist lastekaitse juhtumite lahendamisel</w:t>
      </w:r>
      <w:r w:rsidR="004E5028">
        <w:rPr>
          <w:rFonts w:ascii="Times New Roman" w:hAnsi="Times New Roman"/>
          <w:color w:val="000000" w:themeColor="text1"/>
          <w:sz w:val="24"/>
        </w:rPr>
        <w:t xml:space="preserve">. </w:t>
      </w:r>
      <w:r w:rsidR="00076F50">
        <w:rPr>
          <w:rFonts w:ascii="Times New Roman" w:hAnsi="Times New Roman"/>
          <w:color w:val="000000" w:themeColor="text1"/>
          <w:sz w:val="24"/>
        </w:rPr>
        <w:t>Muudatus</w:t>
      </w:r>
      <w:r w:rsidR="001A11AD">
        <w:rPr>
          <w:rFonts w:ascii="Times New Roman" w:hAnsi="Times New Roman"/>
          <w:color w:val="000000" w:themeColor="text1"/>
          <w:sz w:val="24"/>
        </w:rPr>
        <w:t xml:space="preserve"> on seotud </w:t>
      </w:r>
      <w:r w:rsidR="002B1EC8">
        <w:rPr>
          <w:rFonts w:ascii="Times New Roman" w:hAnsi="Times New Roman"/>
          <w:color w:val="000000" w:themeColor="text1"/>
          <w:sz w:val="24"/>
        </w:rPr>
        <w:t xml:space="preserve">§ 15 lõike 2 punkti 4 kehtetuks </w:t>
      </w:r>
      <w:r w:rsidR="002B1EC8">
        <w:rPr>
          <w:rFonts w:ascii="Times New Roman" w:hAnsi="Times New Roman"/>
          <w:color w:val="000000" w:themeColor="text1"/>
          <w:sz w:val="24"/>
        </w:rPr>
        <w:lastRenderedPageBreak/>
        <w:t>tunnistamisega (eelnõu § 1 punktiga 2 tehtav muudatus) ning sell</w:t>
      </w:r>
      <w:r w:rsidR="00076F50">
        <w:rPr>
          <w:rFonts w:ascii="Times New Roman" w:hAnsi="Times New Roman"/>
          <w:color w:val="000000" w:themeColor="text1"/>
          <w:sz w:val="24"/>
        </w:rPr>
        <w:t>ega</w:t>
      </w:r>
      <w:r w:rsidRPr="00293EF2" w:rsidR="00076F50">
        <w:rPr>
          <w:rFonts w:ascii="Times New Roman" w:hAnsi="Times New Roman"/>
          <w:color w:val="000000" w:themeColor="text1"/>
          <w:sz w:val="24"/>
        </w:rPr>
        <w:t xml:space="preserve"> koondatakse § 15 lõike 2 punktid 3 ja 4 üheks punktiks 3</w:t>
      </w:r>
      <w:r w:rsidR="002B1EC8">
        <w:rPr>
          <w:rFonts w:ascii="Times New Roman" w:hAnsi="Times New Roman"/>
          <w:color w:val="000000" w:themeColor="text1"/>
          <w:sz w:val="24"/>
        </w:rPr>
        <w:t>, muutes ühtlasi sätte sõnastust</w:t>
      </w:r>
      <w:r w:rsidRPr="00293EF2" w:rsidR="00076F50">
        <w:rPr>
          <w:rFonts w:ascii="Times New Roman" w:hAnsi="Times New Roman"/>
          <w:color w:val="000000" w:themeColor="text1"/>
          <w:sz w:val="24"/>
        </w:rPr>
        <w:t xml:space="preserve">. </w:t>
      </w:r>
      <w:r w:rsidRPr="00293EF2" w:rsidR="00B52BA7">
        <w:rPr>
          <w:rFonts w:ascii="Times New Roman" w:hAnsi="Times New Roman"/>
          <w:color w:val="000000" w:themeColor="text1"/>
          <w:sz w:val="24"/>
        </w:rPr>
        <w:t xml:space="preserve"> </w:t>
      </w:r>
    </w:p>
    <w:p w:rsidR="00BC735D" w:rsidP="00E76672" w:rsidRDefault="00BC735D" w14:paraId="0A175589" w14:textId="77777777">
      <w:pPr>
        <w:rPr>
          <w:rFonts w:ascii="Times New Roman" w:hAnsi="Times New Roman"/>
          <w:color w:val="000000" w:themeColor="text1"/>
          <w:sz w:val="24"/>
        </w:rPr>
      </w:pPr>
    </w:p>
    <w:p w:rsidR="000A22D5" w:rsidP="00E76672" w:rsidRDefault="002B1EC8" w14:paraId="22E0A0E5" w14:textId="27FF0921">
      <w:pPr>
        <w:rPr>
          <w:rFonts w:ascii="Times New Roman" w:hAnsi="Times New Roman"/>
          <w:color w:val="000000" w:themeColor="text1"/>
          <w:sz w:val="24"/>
        </w:rPr>
      </w:pPr>
      <w:r>
        <w:rPr>
          <w:rFonts w:ascii="Times New Roman" w:hAnsi="Times New Roman"/>
          <w:color w:val="000000" w:themeColor="text1"/>
          <w:sz w:val="24"/>
        </w:rPr>
        <w:t xml:space="preserve">Kehtivas sõnastuses käsitleb § </w:t>
      </w:r>
      <w:r w:rsidRPr="00293EF2" w:rsidR="00BC735D">
        <w:rPr>
          <w:rFonts w:ascii="Times New Roman" w:hAnsi="Times New Roman"/>
          <w:color w:val="000000" w:themeColor="text1"/>
          <w:sz w:val="24"/>
        </w:rPr>
        <w:t>15 lõike 2 punkt 3</w:t>
      </w:r>
      <w:r>
        <w:rPr>
          <w:rFonts w:ascii="Times New Roman" w:hAnsi="Times New Roman"/>
          <w:color w:val="000000" w:themeColor="text1"/>
          <w:sz w:val="24"/>
        </w:rPr>
        <w:t xml:space="preserve"> </w:t>
      </w:r>
      <w:r w:rsidR="00BC735D">
        <w:rPr>
          <w:rFonts w:ascii="Times New Roman" w:hAnsi="Times New Roman"/>
          <w:color w:val="000000" w:themeColor="text1"/>
          <w:sz w:val="24"/>
        </w:rPr>
        <w:t xml:space="preserve">SKA poolt </w:t>
      </w:r>
      <w:proofErr w:type="spellStart"/>
      <w:r w:rsidR="00BC735D">
        <w:rPr>
          <w:rFonts w:ascii="Times New Roman" w:hAnsi="Times New Roman"/>
          <w:color w:val="000000" w:themeColor="text1"/>
          <w:sz w:val="24"/>
        </w:rPr>
        <w:t>KOV-i</w:t>
      </w:r>
      <w:proofErr w:type="spellEnd"/>
      <w:r w:rsidRPr="00293EF2" w:rsidR="00BC735D">
        <w:rPr>
          <w:rFonts w:ascii="Times New Roman" w:hAnsi="Times New Roman"/>
          <w:color w:val="000000" w:themeColor="text1"/>
          <w:sz w:val="24"/>
        </w:rPr>
        <w:t xml:space="preserve"> abistamist lastekaitse juhtumite lahendamisel </w:t>
      </w:r>
      <w:r w:rsidRPr="00293EF2" w:rsidR="00B52BA7">
        <w:rPr>
          <w:rFonts w:ascii="Times New Roman" w:hAnsi="Times New Roman"/>
          <w:color w:val="000000" w:themeColor="text1"/>
          <w:sz w:val="24"/>
        </w:rPr>
        <w:t xml:space="preserve">ning </w:t>
      </w:r>
      <w:r>
        <w:rPr>
          <w:rFonts w:ascii="Times New Roman" w:hAnsi="Times New Roman"/>
          <w:color w:val="000000" w:themeColor="text1"/>
          <w:sz w:val="24"/>
        </w:rPr>
        <w:t xml:space="preserve">sama lõike punkt 4 </w:t>
      </w:r>
      <w:proofErr w:type="spellStart"/>
      <w:r w:rsidR="00B52BA7">
        <w:rPr>
          <w:rFonts w:ascii="Times New Roman" w:hAnsi="Times New Roman"/>
          <w:color w:val="000000" w:themeColor="text1"/>
          <w:sz w:val="24"/>
        </w:rPr>
        <w:t>KOV-i</w:t>
      </w:r>
      <w:proofErr w:type="spellEnd"/>
      <w:r w:rsidRPr="00293EF2" w:rsidR="00B52BA7">
        <w:rPr>
          <w:rFonts w:ascii="Times New Roman" w:hAnsi="Times New Roman"/>
          <w:color w:val="000000" w:themeColor="text1"/>
          <w:sz w:val="24"/>
        </w:rPr>
        <w:t xml:space="preserve"> toetamist lapsele või perele sobivate meetmete leidmisel riiklike meetmete hulgast</w:t>
      </w:r>
      <w:r>
        <w:rPr>
          <w:rFonts w:ascii="Times New Roman" w:hAnsi="Times New Roman"/>
          <w:color w:val="000000" w:themeColor="text1"/>
          <w:sz w:val="24"/>
        </w:rPr>
        <w:t>.</w:t>
      </w:r>
      <w:r w:rsidRPr="00293EF2" w:rsidR="00B52BA7">
        <w:rPr>
          <w:rFonts w:ascii="Times New Roman" w:hAnsi="Times New Roman"/>
          <w:color w:val="000000" w:themeColor="text1"/>
          <w:sz w:val="24"/>
        </w:rPr>
        <w:t xml:space="preserve"> </w:t>
      </w:r>
      <w:r w:rsidR="002407B5">
        <w:rPr>
          <w:rFonts w:ascii="Times New Roman" w:hAnsi="Times New Roman"/>
          <w:color w:val="000000" w:themeColor="text1"/>
          <w:sz w:val="24"/>
        </w:rPr>
        <w:t>Nimetatud SKA ülesanded on</w:t>
      </w:r>
      <w:r w:rsidRPr="00293EF2" w:rsidR="00B52BA7">
        <w:rPr>
          <w:rFonts w:ascii="Times New Roman" w:hAnsi="Times New Roman"/>
          <w:color w:val="000000" w:themeColor="text1"/>
          <w:sz w:val="24"/>
        </w:rPr>
        <w:t xml:space="preserve"> </w:t>
      </w:r>
      <w:r w:rsidR="00CF5CCF">
        <w:rPr>
          <w:rFonts w:ascii="Times New Roman" w:hAnsi="Times New Roman"/>
          <w:color w:val="000000" w:themeColor="text1"/>
          <w:sz w:val="24"/>
        </w:rPr>
        <w:t>sõnastatud</w:t>
      </w:r>
      <w:r w:rsidRPr="00293EF2" w:rsidR="00B52BA7">
        <w:rPr>
          <w:rFonts w:ascii="Times New Roman" w:hAnsi="Times New Roman"/>
          <w:color w:val="000000" w:themeColor="text1"/>
          <w:sz w:val="24"/>
        </w:rPr>
        <w:t xml:space="preserve"> eraldiseisvate riiklike meetmetena, kuid praktikas neid ei eristata. Lapsele või perele sobivate meetmete leidmine on osa </w:t>
      </w:r>
      <w:proofErr w:type="spellStart"/>
      <w:r w:rsidR="00ED2753">
        <w:rPr>
          <w:rFonts w:ascii="Times New Roman" w:hAnsi="Times New Roman"/>
          <w:color w:val="000000" w:themeColor="text1"/>
          <w:sz w:val="24"/>
        </w:rPr>
        <w:t>KOV-i</w:t>
      </w:r>
      <w:proofErr w:type="spellEnd"/>
      <w:r w:rsidRPr="00293EF2" w:rsidR="00B52BA7">
        <w:rPr>
          <w:rFonts w:ascii="Times New Roman" w:hAnsi="Times New Roman"/>
          <w:color w:val="000000" w:themeColor="text1"/>
          <w:sz w:val="24"/>
        </w:rPr>
        <w:t xml:space="preserve"> </w:t>
      </w:r>
      <w:r w:rsidR="00A25D15">
        <w:rPr>
          <w:rFonts w:ascii="Times New Roman" w:hAnsi="Times New Roman"/>
          <w:color w:val="000000" w:themeColor="text1"/>
          <w:sz w:val="24"/>
        </w:rPr>
        <w:t>nõustamisest</w:t>
      </w:r>
      <w:r w:rsidRPr="00293EF2" w:rsidR="00B52BA7">
        <w:rPr>
          <w:rFonts w:ascii="Times New Roman" w:hAnsi="Times New Roman"/>
          <w:color w:val="000000" w:themeColor="text1"/>
          <w:sz w:val="24"/>
        </w:rPr>
        <w:t xml:space="preserve"> </w:t>
      </w:r>
      <w:r w:rsidR="00ED2753">
        <w:rPr>
          <w:rFonts w:ascii="Times New Roman" w:hAnsi="Times New Roman"/>
          <w:color w:val="000000" w:themeColor="text1"/>
          <w:sz w:val="24"/>
        </w:rPr>
        <w:t xml:space="preserve">lastekaitse </w:t>
      </w:r>
      <w:r w:rsidRPr="00293EF2" w:rsidR="00B52BA7">
        <w:rPr>
          <w:rFonts w:ascii="Times New Roman" w:hAnsi="Times New Roman"/>
          <w:color w:val="000000" w:themeColor="text1"/>
          <w:sz w:val="24"/>
        </w:rPr>
        <w:t xml:space="preserve">juhtumite lahendamisel ning </w:t>
      </w:r>
      <w:r w:rsidRPr="00293EF2" w:rsidR="00356A65">
        <w:rPr>
          <w:rFonts w:ascii="Times New Roman" w:hAnsi="Times New Roman"/>
          <w:color w:val="000000" w:themeColor="text1"/>
          <w:sz w:val="24"/>
        </w:rPr>
        <w:t>lisaks riiklik</w:t>
      </w:r>
      <w:r w:rsidR="00F46BB2">
        <w:rPr>
          <w:rFonts w:ascii="Times New Roman" w:hAnsi="Times New Roman"/>
          <w:color w:val="000000" w:themeColor="text1"/>
          <w:sz w:val="24"/>
        </w:rPr>
        <w:t>k</w:t>
      </w:r>
      <w:r w:rsidRPr="00293EF2" w:rsidR="00356A65">
        <w:rPr>
          <w:rFonts w:ascii="Times New Roman" w:hAnsi="Times New Roman"/>
          <w:color w:val="000000" w:themeColor="text1"/>
          <w:sz w:val="24"/>
        </w:rPr>
        <w:t>e meetme</w:t>
      </w:r>
      <w:r w:rsidR="00F46BB2">
        <w:rPr>
          <w:rFonts w:ascii="Times New Roman" w:hAnsi="Times New Roman"/>
          <w:color w:val="000000" w:themeColor="text1"/>
          <w:sz w:val="24"/>
        </w:rPr>
        <w:t>id puudutavale nõustamisele</w:t>
      </w:r>
      <w:r w:rsidR="00356A65">
        <w:rPr>
          <w:rFonts w:ascii="Times New Roman" w:hAnsi="Times New Roman"/>
          <w:color w:val="000000" w:themeColor="text1"/>
          <w:sz w:val="24"/>
        </w:rPr>
        <w:t xml:space="preserve"> toetab </w:t>
      </w:r>
      <w:r w:rsidR="00ED2753">
        <w:rPr>
          <w:rFonts w:ascii="Times New Roman" w:hAnsi="Times New Roman"/>
          <w:color w:val="000000" w:themeColor="text1"/>
          <w:sz w:val="24"/>
        </w:rPr>
        <w:t>SKA</w:t>
      </w:r>
      <w:r w:rsidRPr="00293EF2" w:rsidR="00B52BA7">
        <w:rPr>
          <w:rFonts w:ascii="Times New Roman" w:hAnsi="Times New Roman"/>
          <w:color w:val="000000" w:themeColor="text1"/>
          <w:sz w:val="24"/>
        </w:rPr>
        <w:t xml:space="preserve"> </w:t>
      </w:r>
      <w:proofErr w:type="spellStart"/>
      <w:r w:rsidR="00ED2753">
        <w:rPr>
          <w:rFonts w:ascii="Times New Roman" w:hAnsi="Times New Roman"/>
          <w:color w:val="000000" w:themeColor="text1"/>
          <w:sz w:val="24"/>
        </w:rPr>
        <w:t>KOV-e</w:t>
      </w:r>
      <w:proofErr w:type="spellEnd"/>
      <w:r w:rsidRPr="00293EF2" w:rsidR="00B52BA7">
        <w:rPr>
          <w:rFonts w:ascii="Times New Roman" w:hAnsi="Times New Roman"/>
          <w:color w:val="000000" w:themeColor="text1"/>
          <w:sz w:val="24"/>
        </w:rPr>
        <w:t xml:space="preserve"> ka sobivate abinõude leidmisel </w:t>
      </w:r>
      <w:proofErr w:type="spellStart"/>
      <w:r w:rsidR="006F5F3A">
        <w:rPr>
          <w:rFonts w:ascii="Times New Roman" w:hAnsi="Times New Roman"/>
          <w:color w:val="000000" w:themeColor="text1"/>
          <w:sz w:val="24"/>
        </w:rPr>
        <w:t>KOV</w:t>
      </w:r>
      <w:r w:rsidR="00D552A5">
        <w:rPr>
          <w:rFonts w:ascii="Times New Roman" w:hAnsi="Times New Roman"/>
          <w:color w:val="000000" w:themeColor="text1"/>
          <w:sz w:val="24"/>
        </w:rPr>
        <w:t>-i</w:t>
      </w:r>
      <w:proofErr w:type="spellEnd"/>
      <w:r w:rsidR="006F5F3A">
        <w:rPr>
          <w:rFonts w:ascii="Times New Roman" w:hAnsi="Times New Roman"/>
          <w:color w:val="000000" w:themeColor="text1"/>
          <w:sz w:val="24"/>
        </w:rPr>
        <w:t xml:space="preserve"> tasandi</w:t>
      </w:r>
      <w:r w:rsidRPr="00293EF2" w:rsidR="00B52BA7">
        <w:rPr>
          <w:rFonts w:ascii="Times New Roman" w:hAnsi="Times New Roman"/>
          <w:color w:val="000000" w:themeColor="text1"/>
          <w:sz w:val="24"/>
        </w:rPr>
        <w:t xml:space="preserve"> meetmete seast.</w:t>
      </w:r>
      <w:r w:rsidR="00473692">
        <w:rPr>
          <w:rFonts w:ascii="Times New Roman" w:hAnsi="Times New Roman"/>
          <w:color w:val="000000" w:themeColor="text1"/>
          <w:sz w:val="24"/>
        </w:rPr>
        <w:t xml:space="preserve"> </w:t>
      </w:r>
      <w:r w:rsidRPr="00293EF2" w:rsidR="00473692">
        <w:rPr>
          <w:rFonts w:ascii="Times New Roman" w:hAnsi="Times New Roman"/>
          <w:color w:val="000000" w:themeColor="text1"/>
          <w:sz w:val="24"/>
        </w:rPr>
        <w:t xml:space="preserve">Seetõttu koondatakse § 15 lõike 2 punktid 3 ja 4 üheks punktiks 3 ning jäetakse välja viide riiklikele meetmetele. </w:t>
      </w:r>
    </w:p>
    <w:p w:rsidR="000A22D5" w:rsidP="00E76672" w:rsidRDefault="000A22D5" w14:paraId="0E4AC60E" w14:textId="77777777">
      <w:pPr>
        <w:rPr>
          <w:rFonts w:ascii="Times New Roman" w:hAnsi="Times New Roman"/>
          <w:color w:val="000000" w:themeColor="text1"/>
          <w:sz w:val="24"/>
        </w:rPr>
      </w:pPr>
    </w:p>
    <w:p w:rsidR="00473692" w:rsidP="00E76672" w:rsidRDefault="000A22D5" w14:paraId="43549DB7" w14:textId="02E5F903">
      <w:pPr>
        <w:rPr>
          <w:rFonts w:ascii="Times New Roman" w:hAnsi="Times New Roman"/>
          <w:color w:val="000000" w:themeColor="text1"/>
          <w:sz w:val="24"/>
        </w:rPr>
      </w:pPr>
      <w:r>
        <w:rPr>
          <w:rFonts w:ascii="Times New Roman" w:hAnsi="Times New Roman"/>
          <w:color w:val="000000" w:themeColor="text1"/>
          <w:sz w:val="24"/>
        </w:rPr>
        <w:t>Muudatusega t</w:t>
      </w:r>
      <w:r w:rsidRPr="00293EF2" w:rsidR="00473692">
        <w:rPr>
          <w:rFonts w:ascii="Times New Roman" w:hAnsi="Times New Roman"/>
          <w:color w:val="000000" w:themeColor="text1"/>
          <w:sz w:val="24"/>
        </w:rPr>
        <w:t xml:space="preserve">äpsustatakse </w:t>
      </w:r>
      <w:r>
        <w:rPr>
          <w:rFonts w:ascii="Times New Roman" w:hAnsi="Times New Roman"/>
          <w:color w:val="000000" w:themeColor="text1"/>
          <w:sz w:val="24"/>
        </w:rPr>
        <w:t xml:space="preserve">ka sätte </w:t>
      </w:r>
      <w:r w:rsidRPr="00293EF2" w:rsidR="00473692">
        <w:rPr>
          <w:rFonts w:ascii="Times New Roman" w:hAnsi="Times New Roman"/>
          <w:color w:val="000000" w:themeColor="text1"/>
          <w:sz w:val="24"/>
        </w:rPr>
        <w:t>sõnastust</w:t>
      </w:r>
      <w:r>
        <w:rPr>
          <w:rFonts w:ascii="Times New Roman" w:hAnsi="Times New Roman"/>
          <w:color w:val="000000" w:themeColor="text1"/>
          <w:sz w:val="24"/>
        </w:rPr>
        <w:t>. V</w:t>
      </w:r>
      <w:r w:rsidRPr="00293EF2" w:rsidR="00473692">
        <w:rPr>
          <w:rFonts w:ascii="Times New Roman" w:hAnsi="Times New Roman"/>
          <w:color w:val="000000" w:themeColor="text1"/>
          <w:sz w:val="24"/>
        </w:rPr>
        <w:t>arasema</w:t>
      </w:r>
      <w:r w:rsidR="00E213F2">
        <w:rPr>
          <w:rFonts w:ascii="Times New Roman" w:hAnsi="Times New Roman"/>
          <w:color w:val="000000" w:themeColor="text1"/>
          <w:sz w:val="24"/>
        </w:rPr>
        <w:t xml:space="preserve"> </w:t>
      </w:r>
      <w:r w:rsidR="007B2D3A">
        <w:rPr>
          <w:rFonts w:ascii="Times New Roman" w:hAnsi="Times New Roman"/>
          <w:color w:val="000000" w:themeColor="text1"/>
          <w:sz w:val="24"/>
        </w:rPr>
        <w:t xml:space="preserve">sõnastuse </w:t>
      </w:r>
      <w:r w:rsidRPr="00293EF2" w:rsidR="00473692">
        <w:rPr>
          <w:rFonts w:ascii="Times New Roman" w:hAnsi="Times New Roman"/>
          <w:color w:val="000000" w:themeColor="text1"/>
          <w:sz w:val="24"/>
        </w:rPr>
        <w:t>„</w:t>
      </w:r>
      <w:proofErr w:type="spellStart"/>
      <w:r w:rsidR="00025F2E">
        <w:rPr>
          <w:rFonts w:ascii="Times New Roman" w:hAnsi="Times New Roman"/>
          <w:color w:val="000000" w:themeColor="text1"/>
          <w:sz w:val="24"/>
        </w:rPr>
        <w:t>KOV-i</w:t>
      </w:r>
      <w:proofErr w:type="spellEnd"/>
      <w:r w:rsidRPr="00025F2E" w:rsidR="00025F2E">
        <w:rPr>
          <w:rFonts w:ascii="Times New Roman" w:hAnsi="Times New Roman"/>
          <w:color w:val="000000" w:themeColor="text1"/>
          <w:sz w:val="24"/>
        </w:rPr>
        <w:t xml:space="preserve"> abistami</w:t>
      </w:r>
      <w:r w:rsidR="007B2D3A">
        <w:rPr>
          <w:rFonts w:ascii="Times New Roman" w:hAnsi="Times New Roman"/>
          <w:color w:val="000000" w:themeColor="text1"/>
          <w:sz w:val="24"/>
        </w:rPr>
        <w:t>ne</w:t>
      </w:r>
      <w:r w:rsidR="00EE0D1C">
        <w:rPr>
          <w:rFonts w:ascii="Times New Roman" w:hAnsi="Times New Roman"/>
          <w:color w:val="000000" w:themeColor="text1"/>
          <w:sz w:val="24"/>
        </w:rPr>
        <w:t xml:space="preserve"> </w:t>
      </w:r>
      <w:r w:rsidRPr="00025F2E" w:rsidR="00025F2E">
        <w:rPr>
          <w:rFonts w:ascii="Times New Roman" w:hAnsi="Times New Roman"/>
          <w:color w:val="000000" w:themeColor="text1"/>
          <w:sz w:val="24"/>
        </w:rPr>
        <w:t>lastekaitse juhtumite lahendamisel</w:t>
      </w:r>
      <w:r w:rsidRPr="00293EF2" w:rsidR="00473692">
        <w:rPr>
          <w:rFonts w:ascii="Times New Roman" w:hAnsi="Times New Roman"/>
          <w:color w:val="000000" w:themeColor="text1"/>
          <w:sz w:val="24"/>
        </w:rPr>
        <w:t xml:space="preserve">“ asemel räägitakse </w:t>
      </w:r>
      <w:proofErr w:type="spellStart"/>
      <w:r w:rsidR="00473692">
        <w:rPr>
          <w:rFonts w:ascii="Times New Roman" w:hAnsi="Times New Roman"/>
          <w:color w:val="000000" w:themeColor="text1"/>
          <w:sz w:val="24"/>
        </w:rPr>
        <w:t>KOV-i</w:t>
      </w:r>
      <w:proofErr w:type="spellEnd"/>
      <w:r w:rsidRPr="00293EF2" w:rsidR="00473692">
        <w:rPr>
          <w:rFonts w:ascii="Times New Roman" w:hAnsi="Times New Roman"/>
          <w:color w:val="000000" w:themeColor="text1"/>
          <w:sz w:val="24"/>
        </w:rPr>
        <w:t xml:space="preserve"> </w:t>
      </w:r>
      <w:r w:rsidRPr="00B41229" w:rsidR="00794BFD">
        <w:rPr>
          <w:rFonts w:ascii="Times New Roman" w:hAnsi="Times New Roman"/>
          <w:color w:val="000000" w:themeColor="text1"/>
          <w:sz w:val="24"/>
        </w:rPr>
        <w:t>nõustamisest</w:t>
      </w:r>
      <w:r w:rsidRPr="00B41229" w:rsidR="00473692">
        <w:rPr>
          <w:rFonts w:ascii="Times New Roman" w:hAnsi="Times New Roman"/>
          <w:color w:val="000000" w:themeColor="text1"/>
          <w:sz w:val="24"/>
        </w:rPr>
        <w:t xml:space="preserve"> </w:t>
      </w:r>
      <w:r w:rsidR="00314D3B">
        <w:rPr>
          <w:rFonts w:ascii="Times New Roman" w:hAnsi="Times New Roman"/>
          <w:color w:val="000000" w:themeColor="text1"/>
          <w:sz w:val="24"/>
        </w:rPr>
        <w:t xml:space="preserve">seoses </w:t>
      </w:r>
      <w:r w:rsidRPr="00B41229" w:rsidR="00473692">
        <w:rPr>
          <w:rFonts w:ascii="Times New Roman" w:hAnsi="Times New Roman"/>
          <w:color w:val="000000" w:themeColor="text1"/>
          <w:sz w:val="24"/>
        </w:rPr>
        <w:t>lastekaitse</w:t>
      </w:r>
      <w:r w:rsidR="00314D3B">
        <w:rPr>
          <w:rFonts w:ascii="Times New Roman" w:hAnsi="Times New Roman"/>
          <w:color w:val="000000" w:themeColor="text1"/>
          <w:sz w:val="24"/>
        </w:rPr>
        <w:t>juhtumitega</w:t>
      </w:r>
      <w:r w:rsidR="00B956AA">
        <w:rPr>
          <w:rFonts w:ascii="Times New Roman" w:hAnsi="Times New Roman"/>
          <w:color w:val="000000" w:themeColor="text1"/>
          <w:sz w:val="24"/>
        </w:rPr>
        <w:t xml:space="preserve">. Muudetud sõnastus </w:t>
      </w:r>
      <w:r w:rsidR="00CE5457">
        <w:rPr>
          <w:rFonts w:ascii="Times New Roman" w:hAnsi="Times New Roman"/>
          <w:color w:val="000000" w:themeColor="text1"/>
          <w:sz w:val="24"/>
        </w:rPr>
        <w:t xml:space="preserve">rõhutab SKA nõustavat ja </w:t>
      </w:r>
      <w:proofErr w:type="spellStart"/>
      <w:r w:rsidR="00CE5457">
        <w:rPr>
          <w:rFonts w:ascii="Times New Roman" w:hAnsi="Times New Roman"/>
          <w:color w:val="000000" w:themeColor="text1"/>
          <w:sz w:val="24"/>
        </w:rPr>
        <w:t>KOV-i</w:t>
      </w:r>
      <w:proofErr w:type="spellEnd"/>
      <w:r w:rsidR="00CE5457">
        <w:rPr>
          <w:rFonts w:ascii="Times New Roman" w:hAnsi="Times New Roman"/>
          <w:color w:val="000000" w:themeColor="text1"/>
          <w:sz w:val="24"/>
        </w:rPr>
        <w:t xml:space="preserve"> </w:t>
      </w:r>
      <w:proofErr w:type="spellStart"/>
      <w:r w:rsidR="00CE5457">
        <w:rPr>
          <w:rFonts w:ascii="Times New Roman" w:hAnsi="Times New Roman"/>
          <w:color w:val="000000" w:themeColor="text1"/>
          <w:sz w:val="24"/>
        </w:rPr>
        <w:t>võimestavat</w:t>
      </w:r>
      <w:proofErr w:type="spellEnd"/>
      <w:r w:rsidR="00CE5457">
        <w:rPr>
          <w:rFonts w:ascii="Times New Roman" w:hAnsi="Times New Roman"/>
          <w:color w:val="000000" w:themeColor="text1"/>
          <w:sz w:val="24"/>
        </w:rPr>
        <w:t xml:space="preserve"> rolli, </w:t>
      </w:r>
      <w:r w:rsidR="00566307">
        <w:rPr>
          <w:rFonts w:ascii="Times New Roman" w:hAnsi="Times New Roman"/>
          <w:color w:val="000000" w:themeColor="text1"/>
          <w:sz w:val="24"/>
        </w:rPr>
        <w:t>samuti</w:t>
      </w:r>
      <w:r w:rsidR="00CE5457">
        <w:rPr>
          <w:rFonts w:ascii="Times New Roman" w:hAnsi="Times New Roman"/>
          <w:color w:val="000000" w:themeColor="text1"/>
          <w:sz w:val="24"/>
        </w:rPr>
        <w:t xml:space="preserve"> seda</w:t>
      </w:r>
      <w:r w:rsidRPr="00293EF2" w:rsidR="00473692">
        <w:rPr>
          <w:rFonts w:ascii="Times New Roman" w:hAnsi="Times New Roman"/>
          <w:color w:val="000000" w:themeColor="text1"/>
          <w:sz w:val="24"/>
        </w:rPr>
        <w:t xml:space="preserve">, et </w:t>
      </w:r>
      <w:r w:rsidR="00473692">
        <w:rPr>
          <w:rFonts w:ascii="Times New Roman" w:hAnsi="Times New Roman"/>
          <w:color w:val="000000" w:themeColor="text1"/>
          <w:sz w:val="24"/>
        </w:rPr>
        <w:t>SKA</w:t>
      </w:r>
      <w:r w:rsidRPr="00293EF2" w:rsidR="00473692">
        <w:rPr>
          <w:rFonts w:ascii="Times New Roman" w:hAnsi="Times New Roman"/>
          <w:color w:val="000000" w:themeColor="text1"/>
          <w:sz w:val="24"/>
        </w:rPr>
        <w:t xml:space="preserve"> toetab </w:t>
      </w:r>
      <w:proofErr w:type="spellStart"/>
      <w:r w:rsidR="003E2663">
        <w:rPr>
          <w:rFonts w:ascii="Times New Roman" w:hAnsi="Times New Roman"/>
          <w:color w:val="000000" w:themeColor="text1"/>
          <w:sz w:val="24"/>
        </w:rPr>
        <w:t>KOV-i</w:t>
      </w:r>
      <w:proofErr w:type="spellEnd"/>
      <w:r w:rsidRPr="00293EF2" w:rsidR="00473692">
        <w:rPr>
          <w:rFonts w:ascii="Times New Roman" w:hAnsi="Times New Roman"/>
          <w:color w:val="000000" w:themeColor="text1"/>
          <w:sz w:val="24"/>
        </w:rPr>
        <w:t xml:space="preserve"> seni, kuni see vajab abi, mitte kuni juhtumi lõpliku lahendamiseni.</w:t>
      </w:r>
      <w:r>
        <w:rPr>
          <w:rFonts w:ascii="Times New Roman" w:hAnsi="Times New Roman"/>
          <w:color w:val="000000" w:themeColor="text1"/>
          <w:sz w:val="24"/>
        </w:rPr>
        <w:t xml:space="preserve"> </w:t>
      </w:r>
    </w:p>
    <w:p w:rsidR="00EC5404" w:rsidP="00E76672" w:rsidRDefault="00EC5404" w14:paraId="20D653BB" w14:textId="77777777">
      <w:pPr>
        <w:rPr>
          <w:rFonts w:ascii="Times New Roman" w:hAnsi="Times New Roman"/>
          <w:b/>
          <w:bCs/>
          <w:color w:val="000000" w:themeColor="text1"/>
          <w:sz w:val="24"/>
        </w:rPr>
      </w:pPr>
    </w:p>
    <w:p w:rsidRPr="00C3423C" w:rsidR="00771D6E" w:rsidP="00E76672" w:rsidRDefault="0027247C" w14:paraId="5A68E997" w14:textId="459EE38D">
      <w:pPr>
        <w:rPr>
          <w:rFonts w:ascii="Times New Roman" w:hAnsi="Times New Roman"/>
          <w:color w:val="000000" w:themeColor="text1"/>
          <w:sz w:val="24"/>
        </w:rPr>
      </w:pPr>
      <w:r>
        <w:rPr>
          <w:rFonts w:ascii="Times New Roman" w:hAnsi="Times New Roman"/>
          <w:b/>
          <w:bCs/>
          <w:color w:val="000000" w:themeColor="text1"/>
          <w:sz w:val="24"/>
        </w:rPr>
        <w:t xml:space="preserve">Eelnõu § 1 punktiga </w:t>
      </w:r>
      <w:r w:rsidR="00A70CCF">
        <w:rPr>
          <w:rFonts w:ascii="Times New Roman" w:hAnsi="Times New Roman"/>
          <w:b/>
          <w:bCs/>
          <w:color w:val="000000" w:themeColor="text1"/>
          <w:sz w:val="24"/>
        </w:rPr>
        <w:t>4</w:t>
      </w:r>
      <w:r w:rsidRPr="001A6483" w:rsidR="001A6483">
        <w:rPr>
          <w:rFonts w:ascii="Times New Roman" w:hAnsi="Times New Roman"/>
          <w:color w:val="000000" w:themeColor="text1"/>
          <w:sz w:val="24"/>
        </w:rPr>
        <w:t xml:space="preserve"> </w:t>
      </w:r>
      <w:r w:rsidR="00A377CD">
        <w:rPr>
          <w:rFonts w:ascii="Times New Roman" w:hAnsi="Times New Roman"/>
          <w:color w:val="000000" w:themeColor="text1"/>
          <w:sz w:val="24"/>
        </w:rPr>
        <w:t>muudetakse</w:t>
      </w:r>
      <w:r w:rsidR="00771D6E">
        <w:rPr>
          <w:rFonts w:ascii="Times New Roman" w:hAnsi="Times New Roman"/>
          <w:color w:val="000000" w:themeColor="text1"/>
          <w:sz w:val="24"/>
        </w:rPr>
        <w:t xml:space="preserve"> § </w:t>
      </w:r>
      <w:r w:rsidRPr="00C3423C" w:rsidR="00771D6E">
        <w:rPr>
          <w:rFonts w:ascii="Times New Roman" w:hAnsi="Times New Roman"/>
          <w:color w:val="000000" w:themeColor="text1"/>
          <w:sz w:val="24"/>
        </w:rPr>
        <w:t>15 lõi</w:t>
      </w:r>
      <w:r w:rsidR="00F2750F">
        <w:rPr>
          <w:rFonts w:ascii="Times New Roman" w:hAnsi="Times New Roman"/>
          <w:color w:val="000000" w:themeColor="text1"/>
          <w:sz w:val="24"/>
        </w:rPr>
        <w:t>ke</w:t>
      </w:r>
      <w:r w:rsidRPr="00C3423C" w:rsidR="00771D6E">
        <w:rPr>
          <w:rFonts w:ascii="Times New Roman" w:hAnsi="Times New Roman"/>
          <w:color w:val="000000" w:themeColor="text1"/>
          <w:sz w:val="24"/>
        </w:rPr>
        <w:t xml:space="preserve"> 3 punkti 4</w:t>
      </w:r>
      <w:r w:rsidR="00905A48">
        <w:rPr>
          <w:rFonts w:ascii="Times New Roman" w:hAnsi="Times New Roman"/>
          <w:color w:val="000000" w:themeColor="text1"/>
          <w:sz w:val="24"/>
        </w:rPr>
        <w:t xml:space="preserve">, mis sätestab SKA ülesandena </w:t>
      </w:r>
      <w:r w:rsidRPr="00DD3FC6" w:rsidR="00DD3FC6">
        <w:rPr>
          <w:rFonts w:ascii="Times New Roman" w:hAnsi="Times New Roman"/>
          <w:color w:val="000000" w:themeColor="text1"/>
          <w:sz w:val="24"/>
        </w:rPr>
        <w:t>lastekaitsealase teavitustegevuse korraldami</w:t>
      </w:r>
      <w:r w:rsidR="00DD3FC6">
        <w:rPr>
          <w:rFonts w:ascii="Times New Roman" w:hAnsi="Times New Roman"/>
          <w:color w:val="000000" w:themeColor="text1"/>
          <w:sz w:val="24"/>
        </w:rPr>
        <w:t xml:space="preserve">se. Muudatusega </w:t>
      </w:r>
      <w:r w:rsidR="002673FF">
        <w:rPr>
          <w:rFonts w:ascii="Times New Roman" w:hAnsi="Times New Roman"/>
          <w:color w:val="000000" w:themeColor="text1"/>
          <w:sz w:val="24"/>
        </w:rPr>
        <w:t xml:space="preserve">lisatakse </w:t>
      </w:r>
      <w:r w:rsidR="008632FE">
        <w:rPr>
          <w:rFonts w:ascii="Times New Roman" w:hAnsi="Times New Roman"/>
          <w:color w:val="000000" w:themeColor="text1"/>
          <w:sz w:val="24"/>
        </w:rPr>
        <w:t xml:space="preserve">SKA ülesannete hulka </w:t>
      </w:r>
      <w:r w:rsidRPr="00C3423C" w:rsidR="008632FE">
        <w:rPr>
          <w:rFonts w:ascii="Times New Roman" w:hAnsi="Times New Roman"/>
          <w:color w:val="000000" w:themeColor="text1"/>
          <w:sz w:val="24"/>
        </w:rPr>
        <w:t>lapse õiguste kaitseks ja heaolu tagamiseks juhiste, rakendussuuniste ja muude teabematerjalide väljatöötamine</w:t>
      </w:r>
      <w:r w:rsidR="00EB1740">
        <w:rPr>
          <w:rFonts w:ascii="Times New Roman" w:hAnsi="Times New Roman"/>
          <w:color w:val="000000" w:themeColor="text1"/>
          <w:sz w:val="24"/>
        </w:rPr>
        <w:t xml:space="preserve">, mis </w:t>
      </w:r>
      <w:r w:rsidR="00C53967">
        <w:rPr>
          <w:rFonts w:ascii="Times New Roman" w:hAnsi="Times New Roman"/>
          <w:color w:val="000000" w:themeColor="text1"/>
          <w:sz w:val="24"/>
        </w:rPr>
        <w:t xml:space="preserve">seni oli </w:t>
      </w:r>
      <w:r w:rsidR="00E542B8">
        <w:rPr>
          <w:rFonts w:ascii="Times New Roman" w:hAnsi="Times New Roman"/>
          <w:color w:val="000000" w:themeColor="text1"/>
          <w:sz w:val="24"/>
        </w:rPr>
        <w:t xml:space="preserve">sätestatud </w:t>
      </w:r>
      <w:r w:rsidR="00C53967">
        <w:rPr>
          <w:rFonts w:ascii="Times New Roman" w:hAnsi="Times New Roman"/>
          <w:color w:val="000000" w:themeColor="text1"/>
          <w:sz w:val="24"/>
        </w:rPr>
        <w:t xml:space="preserve">§ 14 lõike 1 punktis 6 Sotsiaalministeeriumi ülesandena. </w:t>
      </w:r>
      <w:r w:rsidRPr="001A0BD2" w:rsidR="00771D6E">
        <w:rPr>
          <w:rFonts w:ascii="Times New Roman" w:hAnsi="Times New Roman"/>
          <w:color w:val="000000" w:themeColor="text1"/>
          <w:sz w:val="24"/>
        </w:rPr>
        <w:t xml:space="preserve">Muudatuse selgitus on </w:t>
      </w:r>
      <w:r w:rsidR="00827F9E">
        <w:rPr>
          <w:rFonts w:ascii="Times New Roman" w:hAnsi="Times New Roman"/>
          <w:color w:val="000000" w:themeColor="text1"/>
          <w:sz w:val="24"/>
        </w:rPr>
        <w:t xml:space="preserve">esitatud </w:t>
      </w:r>
      <w:r w:rsidRPr="001A0BD2" w:rsidR="00771D6E">
        <w:rPr>
          <w:rFonts w:ascii="Times New Roman" w:hAnsi="Times New Roman"/>
          <w:color w:val="000000" w:themeColor="text1"/>
          <w:sz w:val="24"/>
        </w:rPr>
        <w:t>ee</w:t>
      </w:r>
      <w:r w:rsidR="00541007">
        <w:rPr>
          <w:rFonts w:ascii="Times New Roman" w:hAnsi="Times New Roman"/>
          <w:color w:val="000000" w:themeColor="text1"/>
          <w:sz w:val="24"/>
        </w:rPr>
        <w:t>spool</w:t>
      </w:r>
      <w:r w:rsidRPr="001A0BD2" w:rsidR="00771D6E">
        <w:rPr>
          <w:rFonts w:ascii="Times New Roman" w:hAnsi="Times New Roman"/>
          <w:color w:val="000000" w:themeColor="text1"/>
          <w:sz w:val="24"/>
        </w:rPr>
        <w:t xml:space="preserve"> (vt eelnõu </w:t>
      </w:r>
      <w:r w:rsidR="00771D6E">
        <w:rPr>
          <w:rFonts w:ascii="Times New Roman" w:hAnsi="Times New Roman"/>
          <w:color w:val="000000" w:themeColor="text1"/>
          <w:sz w:val="24"/>
        </w:rPr>
        <w:t>§</w:t>
      </w:r>
      <w:r w:rsidRPr="001A0BD2" w:rsidR="00771D6E">
        <w:rPr>
          <w:rFonts w:ascii="Times New Roman" w:hAnsi="Times New Roman"/>
          <w:color w:val="000000" w:themeColor="text1"/>
          <w:sz w:val="24"/>
        </w:rPr>
        <w:t xml:space="preserve"> 1 </w:t>
      </w:r>
      <w:r w:rsidR="00771D6E">
        <w:rPr>
          <w:rFonts w:ascii="Times New Roman" w:hAnsi="Times New Roman"/>
          <w:color w:val="000000" w:themeColor="text1"/>
          <w:sz w:val="24"/>
        </w:rPr>
        <w:t xml:space="preserve">punkti </w:t>
      </w:r>
      <w:r w:rsidRPr="00A42E67" w:rsidR="00771D6E">
        <w:rPr>
          <w:rFonts w:ascii="Times New Roman" w:hAnsi="Times New Roman"/>
          <w:color w:val="000000" w:themeColor="text1"/>
          <w:sz w:val="24"/>
        </w:rPr>
        <w:t>2</w:t>
      </w:r>
      <w:r w:rsidR="00771D6E">
        <w:rPr>
          <w:rFonts w:ascii="Times New Roman" w:hAnsi="Times New Roman"/>
          <w:color w:val="000000" w:themeColor="text1"/>
          <w:sz w:val="24"/>
        </w:rPr>
        <w:t xml:space="preserve"> kohta esitatud selgitust). </w:t>
      </w:r>
    </w:p>
    <w:p w:rsidR="00771D6E" w:rsidP="00E76672" w:rsidRDefault="00771D6E" w14:paraId="40C7B250" w14:textId="05D61D3A">
      <w:pPr>
        <w:rPr>
          <w:rFonts w:ascii="Times New Roman" w:hAnsi="Times New Roman"/>
          <w:color w:val="000000" w:themeColor="text1"/>
          <w:sz w:val="24"/>
        </w:rPr>
      </w:pPr>
    </w:p>
    <w:p w:rsidR="006F4C59" w:rsidP="06B66249" w:rsidRDefault="00A42E67" w14:paraId="7A9F3505" w14:textId="4889865D">
      <w:pPr>
        <w:rPr>
          <w:rFonts w:ascii="Times New Roman" w:hAnsi="Times New Roman"/>
          <w:color w:val="000000" w:themeColor="text1"/>
          <w:sz w:val="24"/>
          <w:szCs w:val="24"/>
        </w:rPr>
      </w:pPr>
      <w:r w:rsidRPr="06B66249" w:rsidR="00A42E67">
        <w:rPr>
          <w:rFonts w:ascii="Times New Roman" w:hAnsi="Times New Roman"/>
          <w:b w:val="1"/>
          <w:bCs w:val="1"/>
          <w:sz w:val="24"/>
          <w:szCs w:val="24"/>
        </w:rPr>
        <w:t>Eelnõu § 1 punkti</w:t>
      </w:r>
      <w:r w:rsidRPr="06B66249" w:rsidR="00A42E67">
        <w:rPr>
          <w:rFonts w:ascii="Times New Roman" w:hAnsi="Times New Roman"/>
          <w:b w:val="1"/>
          <w:bCs w:val="1"/>
          <w:sz w:val="24"/>
          <w:szCs w:val="24"/>
        </w:rPr>
        <w:t>ga</w:t>
      </w:r>
      <w:r w:rsidRPr="06B66249" w:rsidR="00A42E67">
        <w:rPr>
          <w:rFonts w:ascii="Times New Roman" w:hAnsi="Times New Roman"/>
          <w:sz w:val="24"/>
          <w:szCs w:val="24"/>
        </w:rPr>
        <w:t xml:space="preserve"> </w:t>
      </w:r>
      <w:r w:rsidRPr="06B66249" w:rsidR="00A42E67">
        <w:rPr>
          <w:rFonts w:ascii="Times New Roman" w:hAnsi="Times New Roman"/>
          <w:b w:val="1"/>
          <w:bCs w:val="1"/>
          <w:color w:val="000000" w:themeColor="text1" w:themeTint="FF" w:themeShade="FF"/>
          <w:sz w:val="24"/>
          <w:szCs w:val="24"/>
        </w:rPr>
        <w:t xml:space="preserve">5 </w:t>
      </w:r>
      <w:r w:rsidRPr="06B66249" w:rsidR="00C16F07">
        <w:rPr>
          <w:rFonts w:ascii="Times New Roman" w:hAnsi="Times New Roman"/>
          <w:color w:val="000000" w:themeColor="text1" w:themeTint="FF" w:themeShade="FF"/>
          <w:sz w:val="24"/>
          <w:szCs w:val="24"/>
        </w:rPr>
        <w:t xml:space="preserve">muudetakse </w:t>
      </w:r>
      <w:r w:rsidRPr="06B66249" w:rsidR="006F4C59">
        <w:rPr>
          <w:rFonts w:ascii="Times New Roman" w:hAnsi="Times New Roman"/>
          <w:color w:val="000000" w:themeColor="text1" w:themeTint="FF" w:themeShade="FF"/>
          <w:sz w:val="24"/>
          <w:szCs w:val="24"/>
        </w:rPr>
        <w:t>§</w:t>
      </w:r>
      <w:r w:rsidRPr="06B66249" w:rsidR="00033340">
        <w:rPr>
          <w:rFonts w:ascii="Times New Roman" w:hAnsi="Times New Roman"/>
          <w:color w:val="000000" w:themeColor="text1" w:themeTint="FF" w:themeShade="FF"/>
          <w:sz w:val="24"/>
          <w:szCs w:val="24"/>
        </w:rPr>
        <w:t xml:space="preserve"> 15 lõike 3 punkti 4</w:t>
      </w:r>
      <w:r w:rsidRPr="06B66249" w:rsidR="00033340">
        <w:rPr>
          <w:rFonts w:ascii="Times New Roman" w:hAnsi="Times New Roman"/>
          <w:color w:val="000000" w:themeColor="text1" w:themeTint="FF" w:themeShade="FF"/>
          <w:sz w:val="24"/>
          <w:szCs w:val="24"/>
          <w:vertAlign w:val="superscript"/>
        </w:rPr>
        <w:t>1</w:t>
      </w:r>
      <w:r w:rsidRPr="06B66249" w:rsidR="00D72C4F">
        <w:rPr>
          <w:rFonts w:ascii="Times New Roman" w:hAnsi="Times New Roman"/>
          <w:color w:val="000000" w:themeColor="text1" w:themeTint="FF" w:themeShade="FF"/>
          <w:sz w:val="24"/>
          <w:szCs w:val="24"/>
        </w:rPr>
        <w:t xml:space="preserve">. SKA ülesandena </w:t>
      </w:r>
      <w:r w:rsidRPr="06B66249" w:rsidR="00581261">
        <w:rPr>
          <w:rFonts w:ascii="Times New Roman" w:hAnsi="Times New Roman"/>
          <w:color w:val="000000" w:themeColor="text1" w:themeTint="FF" w:themeShade="FF"/>
          <w:sz w:val="24"/>
          <w:szCs w:val="24"/>
        </w:rPr>
        <w:t>sätestatakse lisaks lastekaitsetöötajate</w:t>
      </w:r>
      <w:r w:rsidRPr="06B66249" w:rsidR="00BC1B63">
        <w:rPr>
          <w:rFonts w:ascii="Times New Roman" w:hAnsi="Times New Roman"/>
          <w:color w:val="000000" w:themeColor="text1" w:themeTint="FF" w:themeShade="FF"/>
          <w:sz w:val="24"/>
          <w:szCs w:val="24"/>
        </w:rPr>
        <w:t xml:space="preserve"> täienduskoolituste korraldamisele</w:t>
      </w:r>
      <w:r w:rsidRPr="06B66249" w:rsidR="00581261">
        <w:rPr>
          <w:rFonts w:ascii="Times New Roman" w:hAnsi="Times New Roman"/>
          <w:color w:val="000000" w:themeColor="text1" w:themeTint="FF" w:themeShade="FF"/>
          <w:sz w:val="24"/>
          <w:szCs w:val="24"/>
        </w:rPr>
        <w:t xml:space="preserve"> ka </w:t>
      </w:r>
      <w:commentRangeStart w:id="1372794615"/>
      <w:r w:rsidRPr="06B66249" w:rsidR="006F4C59">
        <w:rPr>
          <w:rFonts w:ascii="Times New Roman" w:hAnsi="Times New Roman"/>
          <w:color w:val="000000" w:themeColor="text1" w:themeTint="FF" w:themeShade="FF"/>
          <w:sz w:val="24"/>
          <w:szCs w:val="24"/>
        </w:rPr>
        <w:t>lastekaitsevaldkonna juhtide</w:t>
      </w:r>
      <w:commentRangeEnd w:id="1372794615"/>
      <w:r>
        <w:rPr>
          <w:rStyle w:val="CommentReference"/>
        </w:rPr>
        <w:commentReference w:id="1372794615"/>
      </w:r>
      <w:r w:rsidRPr="06B66249" w:rsidR="00581261">
        <w:rPr>
          <w:rFonts w:ascii="Times New Roman" w:hAnsi="Times New Roman"/>
          <w:color w:val="000000" w:themeColor="text1" w:themeTint="FF" w:themeShade="FF"/>
          <w:sz w:val="24"/>
          <w:szCs w:val="24"/>
        </w:rPr>
        <w:t xml:space="preserve"> täienduskoolitus</w:t>
      </w:r>
      <w:r w:rsidRPr="06B66249" w:rsidR="00213831">
        <w:rPr>
          <w:rFonts w:ascii="Times New Roman" w:hAnsi="Times New Roman"/>
          <w:color w:val="000000" w:themeColor="text1" w:themeTint="FF" w:themeShade="FF"/>
          <w:sz w:val="24"/>
          <w:szCs w:val="24"/>
        </w:rPr>
        <w:t xml:space="preserve">e korraldamine. </w:t>
      </w:r>
      <w:r w:rsidRPr="06B66249" w:rsidR="00395241">
        <w:rPr>
          <w:rFonts w:ascii="Times New Roman" w:hAnsi="Times New Roman"/>
          <w:color w:val="000000" w:themeColor="text1" w:themeTint="FF" w:themeShade="FF"/>
          <w:sz w:val="24"/>
          <w:szCs w:val="24"/>
        </w:rPr>
        <w:t>K</w:t>
      </w:r>
      <w:r w:rsidRPr="06B66249" w:rsidR="00213831">
        <w:rPr>
          <w:rFonts w:ascii="Times New Roman" w:hAnsi="Times New Roman"/>
          <w:color w:val="000000" w:themeColor="text1" w:themeTint="FF" w:themeShade="FF"/>
          <w:sz w:val="24"/>
          <w:szCs w:val="24"/>
        </w:rPr>
        <w:t xml:space="preserve">ehtiva sõnastuse kohaselt on </w:t>
      </w:r>
      <w:r w:rsidRPr="06B66249" w:rsidR="007B1D3E">
        <w:rPr>
          <w:rFonts w:ascii="Times New Roman" w:hAnsi="Times New Roman"/>
          <w:color w:val="000000" w:themeColor="text1" w:themeTint="FF" w:themeShade="FF"/>
          <w:sz w:val="24"/>
          <w:szCs w:val="24"/>
        </w:rPr>
        <w:t>SKA</w:t>
      </w:r>
      <w:r w:rsidRPr="06B66249" w:rsidR="00213831">
        <w:rPr>
          <w:rFonts w:ascii="Times New Roman" w:hAnsi="Times New Roman"/>
          <w:color w:val="000000" w:themeColor="text1" w:themeTint="FF" w:themeShade="FF"/>
          <w:sz w:val="24"/>
          <w:szCs w:val="24"/>
        </w:rPr>
        <w:t xml:space="preserve"> ülesanne korraldada täienduskoolitusi üksnes lastekaitsetöötajatele. Praktikas on aga lastekaitse korraldamise kvaliteedi tagamiseks oluline, et koolitusvõimalused oleksid kättesaadavad ka lastekaitsevaldkonna juhtidele</w:t>
      </w:r>
      <w:r w:rsidRPr="06B66249" w:rsidR="007B1D3E">
        <w:rPr>
          <w:rFonts w:ascii="Times New Roman" w:hAnsi="Times New Roman"/>
          <w:color w:val="000000" w:themeColor="text1" w:themeTint="FF" w:themeShade="FF"/>
          <w:sz w:val="24"/>
          <w:szCs w:val="24"/>
        </w:rPr>
        <w:t>. Lastekaitse</w:t>
      </w:r>
      <w:r w:rsidRPr="06B66249" w:rsidR="001A6483">
        <w:rPr>
          <w:rFonts w:ascii="Times New Roman" w:hAnsi="Times New Roman"/>
          <w:color w:val="000000" w:themeColor="text1" w:themeTint="FF" w:themeShade="FF"/>
          <w:sz w:val="24"/>
          <w:szCs w:val="24"/>
        </w:rPr>
        <w:t xml:space="preserve">valdkonna juhid </w:t>
      </w:r>
      <w:r w:rsidRPr="06B66249" w:rsidR="00213831">
        <w:rPr>
          <w:rFonts w:ascii="Times New Roman" w:hAnsi="Times New Roman"/>
          <w:color w:val="000000" w:themeColor="text1" w:themeTint="FF" w:themeShade="FF"/>
          <w:sz w:val="24"/>
          <w:szCs w:val="24"/>
        </w:rPr>
        <w:t>ei ole lastekaitsetöötaja mõistega hõlmatud</w:t>
      </w:r>
      <w:r w:rsidRPr="06B66249" w:rsidR="001A6483">
        <w:rPr>
          <w:rFonts w:ascii="Times New Roman" w:hAnsi="Times New Roman"/>
          <w:color w:val="000000" w:themeColor="text1" w:themeTint="FF" w:themeShade="FF"/>
          <w:sz w:val="24"/>
          <w:szCs w:val="24"/>
        </w:rPr>
        <w:t xml:space="preserve"> (vt selle kohta eelnõu § 1 punkti </w:t>
      </w:r>
      <w:r w:rsidRPr="06B66249" w:rsidR="002407B5">
        <w:rPr>
          <w:rFonts w:ascii="Times New Roman" w:hAnsi="Times New Roman"/>
          <w:color w:val="000000" w:themeColor="text1" w:themeTint="FF" w:themeShade="FF"/>
          <w:sz w:val="24"/>
          <w:szCs w:val="24"/>
        </w:rPr>
        <w:t>8</w:t>
      </w:r>
      <w:r w:rsidRPr="06B66249" w:rsidR="001A6483">
        <w:rPr>
          <w:rFonts w:ascii="Times New Roman" w:hAnsi="Times New Roman"/>
          <w:color w:val="000000" w:themeColor="text1" w:themeTint="FF" w:themeShade="FF"/>
          <w:sz w:val="24"/>
          <w:szCs w:val="24"/>
        </w:rPr>
        <w:t xml:space="preserve"> selgitust)</w:t>
      </w:r>
      <w:r w:rsidRPr="06B66249" w:rsidR="00213831">
        <w:rPr>
          <w:rFonts w:ascii="Times New Roman" w:hAnsi="Times New Roman"/>
          <w:color w:val="000000" w:themeColor="text1" w:themeTint="FF" w:themeShade="FF"/>
          <w:sz w:val="24"/>
          <w:szCs w:val="24"/>
        </w:rPr>
        <w:t xml:space="preserve">, kuid </w:t>
      </w:r>
      <w:r w:rsidRPr="06B66249" w:rsidR="00395241">
        <w:rPr>
          <w:rFonts w:ascii="Times New Roman" w:hAnsi="Times New Roman"/>
          <w:color w:val="000000" w:themeColor="text1" w:themeTint="FF" w:themeShade="FF"/>
          <w:sz w:val="24"/>
          <w:szCs w:val="24"/>
        </w:rPr>
        <w:t>neil</w:t>
      </w:r>
      <w:r w:rsidRPr="06B66249" w:rsidR="00213831">
        <w:rPr>
          <w:rFonts w:ascii="Times New Roman" w:hAnsi="Times New Roman"/>
          <w:color w:val="000000" w:themeColor="text1" w:themeTint="FF" w:themeShade="FF"/>
          <w:sz w:val="24"/>
          <w:szCs w:val="24"/>
        </w:rPr>
        <w:t xml:space="preserve"> on keskne roll lastekaitsesüsteemi juhtimisel, töökorralduse kujundamisel</w:t>
      </w:r>
      <w:r w:rsidRPr="06B66249" w:rsidR="002407B5">
        <w:rPr>
          <w:rFonts w:ascii="Times New Roman" w:hAnsi="Times New Roman"/>
          <w:color w:val="000000" w:themeColor="text1" w:themeTint="FF" w:themeShade="FF"/>
          <w:sz w:val="24"/>
          <w:szCs w:val="24"/>
        </w:rPr>
        <w:t xml:space="preserve">, </w:t>
      </w:r>
      <w:r w:rsidRPr="06B66249" w:rsidR="00395241">
        <w:rPr>
          <w:rFonts w:ascii="Times New Roman" w:hAnsi="Times New Roman"/>
          <w:color w:val="000000" w:themeColor="text1" w:themeTint="FF" w:themeShade="FF"/>
          <w:sz w:val="24"/>
          <w:szCs w:val="24"/>
        </w:rPr>
        <w:t>lastekaitse</w:t>
      </w:r>
      <w:r w:rsidRPr="06B66249" w:rsidR="00213831">
        <w:rPr>
          <w:rFonts w:ascii="Times New Roman" w:hAnsi="Times New Roman"/>
          <w:color w:val="000000" w:themeColor="text1" w:themeTint="FF" w:themeShade="FF"/>
          <w:sz w:val="24"/>
          <w:szCs w:val="24"/>
        </w:rPr>
        <w:t>töötajate toetamisel</w:t>
      </w:r>
      <w:r w:rsidRPr="06B66249" w:rsidR="00C42BF0">
        <w:rPr>
          <w:rFonts w:ascii="Times New Roman" w:hAnsi="Times New Roman"/>
          <w:color w:val="000000" w:themeColor="text1" w:themeTint="FF" w:themeShade="FF"/>
          <w:sz w:val="24"/>
          <w:szCs w:val="24"/>
        </w:rPr>
        <w:t xml:space="preserve"> ja reflektiivse praktika loomisel</w:t>
      </w:r>
      <w:r w:rsidRPr="06B66249" w:rsidR="00213831">
        <w:rPr>
          <w:rFonts w:ascii="Times New Roman" w:hAnsi="Times New Roman"/>
          <w:color w:val="000000" w:themeColor="text1" w:themeTint="FF" w:themeShade="FF"/>
          <w:sz w:val="24"/>
          <w:szCs w:val="24"/>
        </w:rPr>
        <w:t>.</w:t>
      </w:r>
      <w:r w:rsidRPr="06B66249" w:rsidR="00395241">
        <w:rPr>
          <w:rFonts w:ascii="Times New Roman" w:hAnsi="Times New Roman"/>
          <w:color w:val="000000" w:themeColor="text1" w:themeTint="FF" w:themeShade="FF"/>
          <w:sz w:val="24"/>
          <w:szCs w:val="24"/>
        </w:rPr>
        <w:t xml:space="preserve"> </w:t>
      </w:r>
      <w:r w:rsidRPr="06B66249" w:rsidR="00213831">
        <w:rPr>
          <w:rFonts w:ascii="Times New Roman" w:hAnsi="Times New Roman"/>
          <w:color w:val="000000" w:themeColor="text1" w:themeTint="FF" w:themeShade="FF"/>
          <w:sz w:val="24"/>
          <w:szCs w:val="24"/>
        </w:rPr>
        <w:t>Lastekaitsevaldkonna juhtide kaasamine täienduskoolitusse aitab tagada juhtimispädevus</w:t>
      </w:r>
      <w:r w:rsidRPr="06B66249" w:rsidR="00027729">
        <w:rPr>
          <w:rFonts w:ascii="Times New Roman" w:hAnsi="Times New Roman"/>
          <w:color w:val="000000" w:themeColor="text1" w:themeTint="FF" w:themeShade="FF"/>
          <w:sz w:val="24"/>
          <w:szCs w:val="24"/>
        </w:rPr>
        <w:t>e</w:t>
      </w:r>
      <w:r w:rsidRPr="06B66249" w:rsidR="00213831">
        <w:rPr>
          <w:rFonts w:ascii="Times New Roman" w:hAnsi="Times New Roman"/>
          <w:color w:val="000000" w:themeColor="text1" w:themeTint="FF" w:themeShade="FF"/>
          <w:sz w:val="24"/>
          <w:szCs w:val="24"/>
        </w:rPr>
        <w:t xml:space="preserve"> ühtlasema taseme, parandada koostööd eri tasandite ja asutuste vahel ning toetada kogu lastekaitsetöö süsteemset arengut</w:t>
      </w:r>
      <w:r w:rsidRPr="06B66249" w:rsidR="001B45B1">
        <w:rPr>
          <w:rFonts w:ascii="Times New Roman" w:hAnsi="Times New Roman"/>
          <w:color w:val="000000" w:themeColor="text1" w:themeTint="FF" w:themeShade="FF"/>
          <w:sz w:val="24"/>
          <w:szCs w:val="24"/>
        </w:rPr>
        <w:t xml:space="preserve"> ja organisatsioonikultuuri, mis väärtustab kaasamist</w:t>
      </w:r>
      <w:r w:rsidRPr="06B66249" w:rsidR="00213831">
        <w:rPr>
          <w:rFonts w:ascii="Times New Roman" w:hAnsi="Times New Roman"/>
          <w:color w:val="000000" w:themeColor="text1" w:themeTint="FF" w:themeShade="FF"/>
          <w:sz w:val="24"/>
          <w:szCs w:val="24"/>
        </w:rPr>
        <w:t>. Seetõttu laiendatakse § 15 lõike 3 punkti 4</w:t>
      </w:r>
      <w:r w:rsidRPr="06B66249" w:rsidR="0069279A">
        <w:rPr>
          <w:rFonts w:ascii="Times New Roman" w:hAnsi="Times New Roman"/>
          <w:color w:val="000000" w:themeColor="text1" w:themeTint="FF" w:themeShade="FF"/>
          <w:sz w:val="24"/>
          <w:szCs w:val="24"/>
          <w:vertAlign w:val="superscript"/>
        </w:rPr>
        <w:t>1</w:t>
      </w:r>
      <w:r w:rsidRPr="06B66249" w:rsidR="00213831">
        <w:rPr>
          <w:rFonts w:ascii="Times New Roman" w:hAnsi="Times New Roman"/>
          <w:color w:val="000000" w:themeColor="text1" w:themeTint="FF" w:themeShade="FF"/>
          <w:sz w:val="24"/>
          <w:szCs w:val="24"/>
        </w:rPr>
        <w:t xml:space="preserve"> sõnastust nii, et </w:t>
      </w:r>
      <w:r w:rsidRPr="06B66249" w:rsidR="0069279A">
        <w:rPr>
          <w:rFonts w:ascii="Times New Roman" w:hAnsi="Times New Roman"/>
          <w:color w:val="000000" w:themeColor="text1" w:themeTint="FF" w:themeShade="FF"/>
          <w:sz w:val="24"/>
          <w:szCs w:val="24"/>
        </w:rPr>
        <w:t>SKA-l</w:t>
      </w:r>
      <w:r w:rsidRPr="06B66249" w:rsidR="00213831">
        <w:rPr>
          <w:rFonts w:ascii="Times New Roman" w:hAnsi="Times New Roman"/>
          <w:color w:val="000000" w:themeColor="text1" w:themeTint="FF" w:themeShade="FF"/>
          <w:sz w:val="24"/>
          <w:szCs w:val="24"/>
        </w:rPr>
        <w:t xml:space="preserve"> oleks volitus korraldada täienduskoolitusi ka lastekaitsevaldkonna juhtidele.</w:t>
      </w:r>
      <w:r w:rsidRPr="06B66249" w:rsidR="002407B5">
        <w:rPr>
          <w:rFonts w:ascii="Times New Roman" w:hAnsi="Times New Roman"/>
          <w:color w:val="000000" w:themeColor="text1" w:themeTint="FF" w:themeShade="FF"/>
          <w:sz w:val="24"/>
          <w:szCs w:val="24"/>
        </w:rPr>
        <w:t xml:space="preserve"> Tegemist ei ole SKA jaoks uue ülesandega, sest praktikas on lastekaitsevaldkonna juhid SKA korraldatavate lastekaitsealaste täienduskoolituste sihtrühma juba</w:t>
      </w:r>
      <w:r w:rsidRPr="06B66249" w:rsidR="00CD0BE8">
        <w:rPr>
          <w:rFonts w:ascii="Times New Roman" w:hAnsi="Times New Roman"/>
          <w:color w:val="000000" w:themeColor="text1" w:themeTint="FF" w:themeShade="FF"/>
          <w:sz w:val="24"/>
          <w:szCs w:val="24"/>
        </w:rPr>
        <w:t xml:space="preserve"> kaasatud</w:t>
      </w:r>
      <w:r w:rsidRPr="06B66249" w:rsidR="002407B5">
        <w:rPr>
          <w:rFonts w:ascii="Times New Roman" w:hAnsi="Times New Roman"/>
          <w:color w:val="000000" w:themeColor="text1" w:themeTint="FF" w:themeShade="FF"/>
          <w:sz w:val="24"/>
          <w:szCs w:val="24"/>
        </w:rPr>
        <w:t xml:space="preserve">. </w:t>
      </w:r>
    </w:p>
    <w:p w:rsidR="5DA596A1" w:rsidP="00E76672" w:rsidRDefault="5DA596A1" w14:paraId="01C4E4F9" w14:textId="3872E745">
      <w:pPr>
        <w:rPr>
          <w:rFonts w:ascii="Times New Roman" w:hAnsi="Times New Roman"/>
          <w:b/>
          <w:bCs/>
          <w:sz w:val="24"/>
        </w:rPr>
      </w:pPr>
    </w:p>
    <w:p w:rsidR="006C0EDB" w:rsidP="00E76672" w:rsidRDefault="00070833" w14:paraId="1A04C404" w14:textId="24D90F39">
      <w:pPr>
        <w:rPr>
          <w:rFonts w:ascii="Times New Roman" w:hAnsi="Times New Roman"/>
          <w:color w:val="000000" w:themeColor="text1"/>
          <w:sz w:val="24"/>
        </w:rPr>
      </w:pPr>
      <w:r>
        <w:rPr>
          <w:rFonts w:ascii="Times New Roman" w:hAnsi="Times New Roman"/>
          <w:b/>
          <w:bCs/>
          <w:color w:val="000000" w:themeColor="text1"/>
          <w:sz w:val="24"/>
        </w:rPr>
        <w:t xml:space="preserve">Eelnõu § 1 punktiga </w:t>
      </w:r>
      <w:r w:rsidR="003C3984">
        <w:rPr>
          <w:rFonts w:ascii="Times New Roman" w:hAnsi="Times New Roman"/>
          <w:b/>
          <w:bCs/>
          <w:color w:val="000000" w:themeColor="text1"/>
          <w:sz w:val="24"/>
        </w:rPr>
        <w:t>6</w:t>
      </w:r>
      <w:r>
        <w:rPr>
          <w:rFonts w:ascii="Times New Roman" w:hAnsi="Times New Roman"/>
          <w:b/>
          <w:bCs/>
          <w:color w:val="000000" w:themeColor="text1"/>
          <w:sz w:val="24"/>
        </w:rPr>
        <w:t xml:space="preserve"> </w:t>
      </w:r>
      <w:r w:rsidRPr="00070833">
        <w:rPr>
          <w:rFonts w:ascii="Times New Roman" w:hAnsi="Times New Roman"/>
          <w:color w:val="000000" w:themeColor="text1"/>
          <w:sz w:val="24"/>
        </w:rPr>
        <w:t>täiendatakse</w:t>
      </w:r>
      <w:r w:rsidRPr="1E781129" w:rsidR="00392332">
        <w:rPr>
          <w:rFonts w:ascii="Times New Roman" w:hAnsi="Times New Roman"/>
          <w:color w:val="000000" w:themeColor="text1"/>
          <w:sz w:val="24"/>
        </w:rPr>
        <w:t xml:space="preserve"> </w:t>
      </w:r>
      <w:r w:rsidR="00171778">
        <w:rPr>
          <w:rFonts w:ascii="Times New Roman" w:hAnsi="Times New Roman"/>
          <w:color w:val="000000" w:themeColor="text1"/>
          <w:sz w:val="24"/>
        </w:rPr>
        <w:t>§</w:t>
      </w:r>
      <w:r w:rsidR="00392332">
        <w:rPr>
          <w:rFonts w:ascii="Times New Roman" w:hAnsi="Times New Roman"/>
          <w:color w:val="000000" w:themeColor="text1"/>
          <w:sz w:val="24"/>
        </w:rPr>
        <w:t xml:space="preserve"> 15 lõikega </w:t>
      </w:r>
      <w:r w:rsidR="007D030A">
        <w:rPr>
          <w:rFonts w:ascii="Times New Roman" w:hAnsi="Times New Roman"/>
          <w:color w:val="000000" w:themeColor="text1"/>
          <w:sz w:val="24"/>
        </w:rPr>
        <w:t>6</w:t>
      </w:r>
      <w:r>
        <w:rPr>
          <w:rFonts w:ascii="Times New Roman" w:hAnsi="Times New Roman"/>
          <w:color w:val="000000" w:themeColor="text1"/>
          <w:sz w:val="24"/>
        </w:rPr>
        <w:t xml:space="preserve">, </w:t>
      </w:r>
      <w:r w:rsidRPr="006C0EDB" w:rsidR="006C0EDB">
        <w:rPr>
          <w:rFonts w:ascii="Times New Roman" w:hAnsi="Times New Roman"/>
          <w:color w:val="000000" w:themeColor="text1"/>
          <w:sz w:val="24"/>
        </w:rPr>
        <w:t xml:space="preserve">mille kohaselt peavad § 15 lõike 2 punktis 3 ja lõikes 5 nimetatud ülesandeid täitvad </w:t>
      </w:r>
      <w:r w:rsidR="006C0EDB">
        <w:rPr>
          <w:rFonts w:ascii="Times New Roman" w:hAnsi="Times New Roman"/>
          <w:color w:val="000000" w:themeColor="text1"/>
          <w:sz w:val="24"/>
        </w:rPr>
        <w:t>SKA</w:t>
      </w:r>
      <w:r w:rsidRPr="006C0EDB" w:rsidR="006C0EDB">
        <w:rPr>
          <w:rFonts w:ascii="Times New Roman" w:hAnsi="Times New Roman"/>
          <w:color w:val="000000" w:themeColor="text1"/>
          <w:sz w:val="24"/>
        </w:rPr>
        <w:t xml:space="preserve"> teenistujad vastama </w:t>
      </w:r>
      <w:proofErr w:type="spellStart"/>
      <w:r w:rsidR="006C0EDB">
        <w:rPr>
          <w:rFonts w:ascii="Times New Roman" w:hAnsi="Times New Roman"/>
          <w:color w:val="000000" w:themeColor="text1"/>
          <w:sz w:val="24"/>
        </w:rPr>
        <w:t>LasteKS-is</w:t>
      </w:r>
      <w:proofErr w:type="spellEnd"/>
      <w:r w:rsidRPr="006C0EDB" w:rsidR="006C0EDB">
        <w:rPr>
          <w:rFonts w:ascii="Times New Roman" w:hAnsi="Times New Roman"/>
          <w:color w:val="000000" w:themeColor="text1"/>
          <w:sz w:val="24"/>
        </w:rPr>
        <w:t xml:space="preserve"> lastekaitsetöötajale sätestatud nõuetele. Nimetatud </w:t>
      </w:r>
      <w:r w:rsidR="009D5DBD">
        <w:rPr>
          <w:rFonts w:ascii="Times New Roman" w:hAnsi="Times New Roman"/>
          <w:color w:val="000000" w:themeColor="text1"/>
          <w:sz w:val="24"/>
        </w:rPr>
        <w:t xml:space="preserve">SKA </w:t>
      </w:r>
      <w:r w:rsidRPr="006C0EDB" w:rsidR="006C0EDB">
        <w:rPr>
          <w:rFonts w:ascii="Times New Roman" w:hAnsi="Times New Roman"/>
          <w:color w:val="000000" w:themeColor="text1"/>
          <w:sz w:val="24"/>
        </w:rPr>
        <w:t>ülesanded on:</w:t>
      </w:r>
    </w:p>
    <w:p w:rsidRPr="00EA5055" w:rsidR="0018251F" w:rsidP="00733AD7" w:rsidRDefault="000B6532" w14:paraId="650BCFCB" w14:textId="54C62D7E">
      <w:pPr>
        <w:pStyle w:val="Loendilik"/>
        <w:numPr>
          <w:ilvl w:val="0"/>
          <w:numId w:val="11"/>
        </w:numPr>
        <w:ind w:left="360"/>
        <w:rPr>
          <w:rFonts w:ascii="Times New Roman" w:hAnsi="Times New Roman"/>
          <w:color w:val="000000" w:themeColor="text1"/>
          <w:sz w:val="24"/>
        </w:rPr>
      </w:pPr>
      <w:proofErr w:type="spellStart"/>
      <w:r w:rsidRPr="0018251F">
        <w:rPr>
          <w:rFonts w:ascii="Times New Roman" w:hAnsi="Times New Roman"/>
          <w:color w:val="000000" w:themeColor="text1"/>
          <w:sz w:val="24"/>
        </w:rPr>
        <w:t>KOV-i</w:t>
      </w:r>
      <w:proofErr w:type="spellEnd"/>
      <w:r w:rsidRPr="0018251F" w:rsidR="00582BD4">
        <w:rPr>
          <w:rFonts w:ascii="Times New Roman" w:hAnsi="Times New Roman"/>
          <w:color w:val="000000" w:themeColor="text1"/>
          <w:sz w:val="24"/>
        </w:rPr>
        <w:t xml:space="preserve"> </w:t>
      </w:r>
      <w:r w:rsidRPr="00CE726B" w:rsidR="00582BD4">
        <w:rPr>
          <w:rFonts w:ascii="Times New Roman" w:hAnsi="Times New Roman"/>
          <w:color w:val="000000" w:themeColor="text1"/>
          <w:sz w:val="24"/>
        </w:rPr>
        <w:t>nõustamine</w:t>
      </w:r>
      <w:r w:rsidRPr="0018251F" w:rsidR="00582BD4">
        <w:rPr>
          <w:rFonts w:ascii="Times New Roman" w:hAnsi="Times New Roman"/>
          <w:color w:val="000000" w:themeColor="text1"/>
          <w:sz w:val="24"/>
        </w:rPr>
        <w:t xml:space="preserve"> </w:t>
      </w:r>
      <w:r w:rsidR="00E00C3B">
        <w:rPr>
          <w:rFonts w:ascii="Times New Roman" w:hAnsi="Times New Roman"/>
          <w:color w:val="000000" w:themeColor="text1"/>
          <w:sz w:val="24"/>
        </w:rPr>
        <w:t xml:space="preserve">seoses </w:t>
      </w:r>
      <w:r w:rsidRPr="0018251F" w:rsidR="00582BD4">
        <w:rPr>
          <w:rFonts w:ascii="Times New Roman" w:hAnsi="Times New Roman"/>
          <w:color w:val="000000" w:themeColor="text1"/>
          <w:sz w:val="24"/>
        </w:rPr>
        <w:t>lastekaitsejuhtumite</w:t>
      </w:r>
      <w:r w:rsidR="00E00C3B">
        <w:rPr>
          <w:rFonts w:ascii="Times New Roman" w:hAnsi="Times New Roman"/>
          <w:color w:val="000000" w:themeColor="text1"/>
          <w:sz w:val="24"/>
        </w:rPr>
        <w:t xml:space="preserve">ga </w:t>
      </w:r>
      <w:r w:rsidRPr="0018251F" w:rsidR="00582BD4">
        <w:rPr>
          <w:rFonts w:ascii="Times New Roman" w:hAnsi="Times New Roman"/>
          <w:color w:val="000000" w:themeColor="text1"/>
          <w:sz w:val="24"/>
        </w:rPr>
        <w:t>ja lapsele või perele sobivate meetmete leidmisel</w:t>
      </w:r>
      <w:r w:rsidRPr="0018251F">
        <w:rPr>
          <w:rFonts w:ascii="Times New Roman" w:hAnsi="Times New Roman"/>
          <w:color w:val="000000" w:themeColor="text1"/>
          <w:sz w:val="24"/>
        </w:rPr>
        <w:t xml:space="preserve"> </w:t>
      </w:r>
      <w:r w:rsidRPr="00EA5055">
        <w:rPr>
          <w:rFonts w:ascii="Times New Roman" w:hAnsi="Times New Roman"/>
          <w:color w:val="000000" w:themeColor="text1"/>
          <w:sz w:val="24"/>
        </w:rPr>
        <w:t>(§ 15 lg 2 p 3) ja</w:t>
      </w:r>
    </w:p>
    <w:p w:rsidR="00B45AA7" w:rsidP="00A50F5D" w:rsidRDefault="00582BD4" w14:paraId="483DBDEB" w14:textId="77777777">
      <w:pPr>
        <w:pStyle w:val="Loendilik"/>
        <w:numPr>
          <w:ilvl w:val="0"/>
          <w:numId w:val="11"/>
        </w:numPr>
        <w:ind w:left="360"/>
        <w:rPr>
          <w:rFonts w:ascii="Times New Roman" w:hAnsi="Times New Roman"/>
          <w:color w:val="000000" w:themeColor="text1"/>
          <w:sz w:val="24"/>
        </w:rPr>
      </w:pPr>
      <w:r w:rsidRPr="0018251F">
        <w:rPr>
          <w:rFonts w:ascii="Times New Roman" w:hAnsi="Times New Roman"/>
          <w:color w:val="000000" w:themeColor="text1"/>
          <w:sz w:val="24"/>
        </w:rPr>
        <w:t xml:space="preserve">nõukogu määruse (EL) 2019/1111, mis käsitleb kohtualluvust, abieluasjade ja vanemliku vastutusega seotud kohtuasjades tehtud lahendite tunnustamist ja täitmist ning rahvusvahelisi lapserööve (uuesti sõnastatud) (ELT L 178, 02.07.2019, lk 1–115), artikli 79 punktides a, b, f ja g ning artiklites 80 ja 82 </w:t>
      </w:r>
      <w:r w:rsidRPr="0018251F" w:rsidR="00055D89">
        <w:rPr>
          <w:rFonts w:ascii="Times New Roman" w:hAnsi="Times New Roman"/>
          <w:color w:val="000000" w:themeColor="text1"/>
          <w:sz w:val="24"/>
        </w:rPr>
        <w:t xml:space="preserve">keskasutusele </w:t>
      </w:r>
      <w:r w:rsidRPr="0018251F">
        <w:rPr>
          <w:rFonts w:ascii="Times New Roman" w:hAnsi="Times New Roman"/>
          <w:color w:val="000000" w:themeColor="text1"/>
          <w:sz w:val="24"/>
        </w:rPr>
        <w:t>ette nähtud ülesandeid</w:t>
      </w:r>
      <w:r w:rsidRPr="0018251F" w:rsidR="00055D89">
        <w:rPr>
          <w:rFonts w:ascii="Times New Roman" w:hAnsi="Times New Roman"/>
          <w:color w:val="000000" w:themeColor="text1"/>
          <w:sz w:val="24"/>
        </w:rPr>
        <w:t xml:space="preserve"> </w:t>
      </w:r>
      <w:r w:rsidRPr="003574C0" w:rsidR="00055D89">
        <w:rPr>
          <w:rFonts w:ascii="Times New Roman" w:hAnsi="Times New Roman"/>
          <w:color w:val="000000" w:themeColor="text1"/>
          <w:sz w:val="24"/>
        </w:rPr>
        <w:t>(§ 15 lg 5</w:t>
      </w:r>
      <w:r w:rsidRPr="0018251F" w:rsidR="00055D89">
        <w:rPr>
          <w:rFonts w:ascii="Times New Roman" w:hAnsi="Times New Roman"/>
          <w:color w:val="000000" w:themeColor="text1"/>
          <w:sz w:val="24"/>
        </w:rPr>
        <w:t>)</w:t>
      </w:r>
      <w:r w:rsidRPr="0018251F">
        <w:rPr>
          <w:rFonts w:ascii="Times New Roman" w:hAnsi="Times New Roman"/>
          <w:color w:val="000000" w:themeColor="text1"/>
          <w:sz w:val="24"/>
        </w:rPr>
        <w:t>.</w:t>
      </w:r>
    </w:p>
    <w:p w:rsidRPr="00E756EF" w:rsidR="002F685B" w:rsidP="00567330" w:rsidRDefault="007840A0" w14:paraId="2067822F" w14:textId="3629C69D">
      <w:pPr>
        <w:pStyle w:val="Loendilik"/>
        <w:ind w:left="0"/>
        <w:rPr>
          <w:rFonts w:ascii="Times New Roman" w:hAnsi="Times New Roman"/>
          <w:color w:val="000000" w:themeColor="text1"/>
          <w:sz w:val="24"/>
        </w:rPr>
      </w:pPr>
      <w:r w:rsidRPr="00E756EF">
        <w:rPr>
          <w:rFonts w:ascii="Times New Roman" w:hAnsi="Times New Roman"/>
          <w:color w:val="000000" w:themeColor="text1"/>
          <w:sz w:val="24"/>
        </w:rPr>
        <w:t>Nimetatud sätete</w:t>
      </w:r>
      <w:r w:rsidRPr="00E756EF" w:rsidR="000A465D">
        <w:rPr>
          <w:rFonts w:ascii="Times New Roman" w:hAnsi="Times New Roman"/>
          <w:color w:val="000000" w:themeColor="text1"/>
          <w:sz w:val="24"/>
        </w:rPr>
        <w:t xml:space="preserve"> järgi täidab</w:t>
      </w:r>
      <w:r w:rsidRPr="00E756EF" w:rsidR="00C77F8D">
        <w:rPr>
          <w:rFonts w:ascii="Times New Roman" w:hAnsi="Times New Roman"/>
          <w:color w:val="000000" w:themeColor="text1"/>
          <w:sz w:val="24"/>
        </w:rPr>
        <w:t xml:space="preserve"> </w:t>
      </w:r>
      <w:r w:rsidRPr="00E756EF" w:rsidR="00A91C60">
        <w:rPr>
          <w:rFonts w:ascii="Times New Roman" w:hAnsi="Times New Roman"/>
          <w:color w:val="000000" w:themeColor="text1"/>
          <w:sz w:val="24"/>
        </w:rPr>
        <w:t>S</w:t>
      </w:r>
      <w:r w:rsidRPr="00E756EF" w:rsidR="004314E7">
        <w:rPr>
          <w:rFonts w:ascii="Times New Roman" w:hAnsi="Times New Roman"/>
          <w:color w:val="000000" w:themeColor="text1"/>
          <w:sz w:val="24"/>
        </w:rPr>
        <w:t>KA</w:t>
      </w:r>
      <w:r w:rsidRPr="00E756EF" w:rsidR="00A91C60">
        <w:rPr>
          <w:rFonts w:ascii="Times New Roman" w:hAnsi="Times New Roman"/>
          <w:color w:val="000000" w:themeColor="text1"/>
          <w:sz w:val="24"/>
        </w:rPr>
        <w:t xml:space="preserve"> kui keskasutus piiriülestes </w:t>
      </w:r>
      <w:r w:rsidRPr="00E756EF" w:rsidR="00AA6201">
        <w:rPr>
          <w:rFonts w:ascii="Times New Roman" w:hAnsi="Times New Roman"/>
          <w:color w:val="000000" w:themeColor="text1"/>
          <w:sz w:val="24"/>
        </w:rPr>
        <w:t xml:space="preserve">last puudutavates </w:t>
      </w:r>
      <w:r w:rsidRPr="00E756EF" w:rsidR="00A91C60">
        <w:rPr>
          <w:rFonts w:ascii="Times New Roman" w:hAnsi="Times New Roman"/>
          <w:color w:val="000000" w:themeColor="text1"/>
          <w:sz w:val="24"/>
        </w:rPr>
        <w:t xml:space="preserve">perekonnaasjades ülesandeid, mis seisnevad teabe kogumises ja vahetamises, lapse asukoha tuvastamises, kohtute ja </w:t>
      </w:r>
      <w:r w:rsidRPr="00E756EF" w:rsidR="00A91C60">
        <w:rPr>
          <w:rFonts w:ascii="Times New Roman" w:hAnsi="Times New Roman"/>
          <w:color w:val="000000" w:themeColor="text1"/>
          <w:sz w:val="24"/>
        </w:rPr>
        <w:lastRenderedPageBreak/>
        <w:t>teiste asutuste abistamises, kokkulepete ja vahenduse soodustamises ning lapse kaitseks vajalike meetmete koordineerimises nii Eestis kui ka teistes liikmesriikides.</w:t>
      </w:r>
    </w:p>
    <w:p w:rsidRPr="002F685B" w:rsidR="002F685B" w:rsidP="00E76672" w:rsidRDefault="002F685B" w14:paraId="3DFA0B22" w14:textId="77777777">
      <w:pPr>
        <w:ind w:left="360"/>
        <w:rPr>
          <w:rFonts w:ascii="Times New Roman" w:hAnsi="Times New Roman"/>
          <w:color w:val="000000" w:themeColor="text1"/>
          <w:sz w:val="24"/>
        </w:rPr>
      </w:pPr>
    </w:p>
    <w:p w:rsidR="008F04E4" w:rsidP="00E76672" w:rsidRDefault="006C0EDB" w14:paraId="5C682532" w14:textId="1F62CF78">
      <w:pPr>
        <w:rPr>
          <w:rFonts w:ascii="Times New Roman" w:hAnsi="Times New Roman"/>
          <w:color w:val="000000" w:themeColor="text1"/>
          <w:sz w:val="24"/>
        </w:rPr>
      </w:pPr>
      <w:r w:rsidRPr="006C0EDB">
        <w:rPr>
          <w:rFonts w:ascii="Times New Roman" w:hAnsi="Times New Roman"/>
          <w:color w:val="000000" w:themeColor="text1"/>
          <w:sz w:val="24"/>
        </w:rPr>
        <w:t xml:space="preserve">Mõlema ülesande täitmisel abistavad ja nõustavad </w:t>
      </w:r>
      <w:r>
        <w:rPr>
          <w:rFonts w:ascii="Times New Roman" w:hAnsi="Times New Roman"/>
          <w:color w:val="000000" w:themeColor="text1"/>
          <w:sz w:val="24"/>
        </w:rPr>
        <w:t>SKA</w:t>
      </w:r>
      <w:r w:rsidRPr="006C0EDB">
        <w:rPr>
          <w:rFonts w:ascii="Times New Roman" w:hAnsi="Times New Roman"/>
          <w:color w:val="000000" w:themeColor="text1"/>
          <w:sz w:val="24"/>
        </w:rPr>
        <w:t xml:space="preserve"> teenistujad </w:t>
      </w:r>
      <w:proofErr w:type="spellStart"/>
      <w:r w:rsidR="008010BC">
        <w:rPr>
          <w:rFonts w:ascii="Times New Roman" w:hAnsi="Times New Roman"/>
          <w:color w:val="000000" w:themeColor="text1"/>
          <w:sz w:val="24"/>
        </w:rPr>
        <w:t>KOV-i</w:t>
      </w:r>
      <w:proofErr w:type="spellEnd"/>
      <w:r w:rsidRPr="006C0EDB">
        <w:rPr>
          <w:rFonts w:ascii="Times New Roman" w:hAnsi="Times New Roman"/>
          <w:color w:val="000000" w:themeColor="text1"/>
          <w:sz w:val="24"/>
        </w:rPr>
        <w:t xml:space="preserve"> lastekaitsetöötajaid. Lisaks hõlmavad § 15 lõikes 5 loetletud keskasutuse ülesanded keerukaid ja head lastekaitsealast pädevust eeldavaid </w:t>
      </w:r>
      <w:r w:rsidR="008010BC">
        <w:rPr>
          <w:rFonts w:ascii="Times New Roman" w:hAnsi="Times New Roman"/>
          <w:color w:val="000000" w:themeColor="text1"/>
          <w:sz w:val="24"/>
        </w:rPr>
        <w:t>teadmisi</w:t>
      </w:r>
      <w:r w:rsidRPr="006C0EDB">
        <w:rPr>
          <w:rFonts w:ascii="Times New Roman" w:hAnsi="Times New Roman"/>
          <w:color w:val="000000" w:themeColor="text1"/>
          <w:sz w:val="24"/>
        </w:rPr>
        <w:t>. Seetõttu on põhjendatud, et neid ülesandeid täitvatelt teenistujatelt nõutakse samasugust erialast ettevalmistust ja usaldusväärsust nagu lastekaitsetöötajatelt.</w:t>
      </w:r>
      <w:r w:rsidR="008F04E4">
        <w:rPr>
          <w:rFonts w:ascii="Times New Roman" w:hAnsi="Times New Roman"/>
          <w:color w:val="000000" w:themeColor="text1"/>
          <w:sz w:val="24"/>
        </w:rPr>
        <w:t xml:space="preserve"> Lastekaitsetöötajale kehtivad n</w:t>
      </w:r>
      <w:r w:rsidRPr="006C0EDB" w:rsidR="008F04E4">
        <w:rPr>
          <w:rFonts w:ascii="Times New Roman" w:hAnsi="Times New Roman"/>
          <w:color w:val="000000" w:themeColor="text1"/>
          <w:sz w:val="24"/>
        </w:rPr>
        <w:t xml:space="preserve">õuded on sätestatud </w:t>
      </w:r>
      <w:proofErr w:type="spellStart"/>
      <w:r w:rsidR="008F04E4">
        <w:rPr>
          <w:rFonts w:ascii="Times New Roman" w:hAnsi="Times New Roman"/>
          <w:color w:val="000000" w:themeColor="text1"/>
          <w:sz w:val="24"/>
        </w:rPr>
        <w:t>LasteKS</w:t>
      </w:r>
      <w:proofErr w:type="spellEnd"/>
      <w:r w:rsidR="008F04E4">
        <w:rPr>
          <w:rFonts w:ascii="Times New Roman" w:hAnsi="Times New Roman"/>
          <w:color w:val="000000" w:themeColor="text1"/>
          <w:sz w:val="24"/>
        </w:rPr>
        <w:t xml:space="preserve"> </w:t>
      </w:r>
      <w:r w:rsidRPr="006C0EDB" w:rsidR="008F04E4">
        <w:rPr>
          <w:rFonts w:ascii="Times New Roman" w:hAnsi="Times New Roman"/>
          <w:color w:val="000000" w:themeColor="text1"/>
          <w:sz w:val="24"/>
        </w:rPr>
        <w:t xml:space="preserve">§-des 19 ja 20 ning hõlmavad erialase ettevalmistuse ja kõrghariduse olemasolu </w:t>
      </w:r>
      <w:r w:rsidRPr="005014DD" w:rsidR="008F04E4">
        <w:rPr>
          <w:rFonts w:ascii="Times New Roman" w:hAnsi="Times New Roman"/>
          <w:color w:val="000000" w:themeColor="text1"/>
          <w:sz w:val="24"/>
        </w:rPr>
        <w:t>(§ 19 lg 1</w:t>
      </w:r>
      <w:r w:rsidRPr="006C0EDB" w:rsidR="008F04E4">
        <w:rPr>
          <w:rFonts w:ascii="Times New Roman" w:hAnsi="Times New Roman"/>
          <w:color w:val="000000" w:themeColor="text1"/>
          <w:sz w:val="24"/>
        </w:rPr>
        <w:t xml:space="preserve">), sotsiaaltöötaja kutse omandamist spetsialiseerumisega lastekaitsele </w:t>
      </w:r>
      <w:r w:rsidRPr="00D91553" w:rsidR="008F04E4">
        <w:rPr>
          <w:rFonts w:ascii="Times New Roman" w:hAnsi="Times New Roman"/>
          <w:color w:val="000000" w:themeColor="text1"/>
          <w:sz w:val="24"/>
        </w:rPr>
        <w:t xml:space="preserve">hiljemalt kahe aasta </w:t>
      </w:r>
      <w:r w:rsidRPr="00D91553" w:rsidR="00A92068">
        <w:rPr>
          <w:rFonts w:ascii="Times New Roman" w:hAnsi="Times New Roman"/>
          <w:color w:val="000000" w:themeColor="text1"/>
          <w:sz w:val="24"/>
        </w:rPr>
        <w:t>möödumisel</w:t>
      </w:r>
      <w:r w:rsidRPr="00D91553" w:rsidR="007E4651">
        <w:rPr>
          <w:rFonts w:ascii="Times New Roman" w:hAnsi="Times New Roman"/>
          <w:color w:val="000000" w:themeColor="text1"/>
          <w:sz w:val="24"/>
        </w:rPr>
        <w:t xml:space="preserve"> alates</w:t>
      </w:r>
      <w:r w:rsidRPr="00D91553" w:rsidR="000B3205">
        <w:rPr>
          <w:rFonts w:ascii="Times New Roman" w:hAnsi="Times New Roman"/>
          <w:color w:val="000000" w:themeColor="text1"/>
          <w:sz w:val="24"/>
        </w:rPr>
        <w:t xml:space="preserve"> lastekaitsetöötajana</w:t>
      </w:r>
      <w:r w:rsidRPr="00D91553" w:rsidR="008F04E4">
        <w:rPr>
          <w:rFonts w:ascii="Times New Roman" w:hAnsi="Times New Roman"/>
          <w:color w:val="000000" w:themeColor="text1"/>
          <w:sz w:val="24"/>
        </w:rPr>
        <w:t xml:space="preserve"> teenistusse asumisest (§ 19 lg 2</w:t>
      </w:r>
      <w:r w:rsidRPr="006C0EDB" w:rsidR="008F04E4">
        <w:rPr>
          <w:rFonts w:ascii="Times New Roman" w:hAnsi="Times New Roman"/>
          <w:color w:val="000000" w:themeColor="text1"/>
          <w:sz w:val="24"/>
        </w:rPr>
        <w:t xml:space="preserve">) ning karistatuse puudumist </w:t>
      </w:r>
      <w:proofErr w:type="spellStart"/>
      <w:r w:rsidR="008F04E4">
        <w:rPr>
          <w:rFonts w:ascii="Times New Roman" w:hAnsi="Times New Roman"/>
          <w:color w:val="000000" w:themeColor="text1"/>
          <w:sz w:val="24"/>
        </w:rPr>
        <w:t>LasteKS</w:t>
      </w:r>
      <w:proofErr w:type="spellEnd"/>
      <w:r w:rsidR="008F04E4">
        <w:rPr>
          <w:rFonts w:ascii="Times New Roman" w:hAnsi="Times New Roman"/>
          <w:color w:val="000000" w:themeColor="text1"/>
          <w:sz w:val="24"/>
        </w:rPr>
        <w:t xml:space="preserve"> </w:t>
      </w:r>
      <w:r w:rsidRPr="006C0EDB" w:rsidR="008F04E4">
        <w:rPr>
          <w:rFonts w:ascii="Times New Roman" w:hAnsi="Times New Roman"/>
          <w:color w:val="000000" w:themeColor="text1"/>
          <w:sz w:val="24"/>
        </w:rPr>
        <w:t xml:space="preserve">§-s 20 nimetatud süütegude eest. Samas ei peeta neid teenistujaid </w:t>
      </w:r>
      <w:proofErr w:type="spellStart"/>
      <w:r w:rsidR="00AA1DF1">
        <w:rPr>
          <w:rFonts w:ascii="Times New Roman" w:hAnsi="Times New Roman"/>
          <w:color w:val="000000" w:themeColor="text1"/>
          <w:sz w:val="24"/>
        </w:rPr>
        <w:t>LasteKS</w:t>
      </w:r>
      <w:proofErr w:type="spellEnd"/>
      <w:r w:rsidR="00AA1DF1">
        <w:rPr>
          <w:rFonts w:ascii="Times New Roman" w:hAnsi="Times New Roman"/>
          <w:color w:val="000000" w:themeColor="text1"/>
          <w:sz w:val="24"/>
        </w:rPr>
        <w:t xml:space="preserve"> tähenduses</w:t>
      </w:r>
      <w:r w:rsidRPr="006C0EDB" w:rsidR="008F04E4">
        <w:rPr>
          <w:rFonts w:ascii="Times New Roman" w:hAnsi="Times New Roman"/>
          <w:color w:val="000000" w:themeColor="text1"/>
          <w:sz w:val="24"/>
        </w:rPr>
        <w:t xml:space="preserve"> lastekaitsetöötajateks, kuna erinevalt </w:t>
      </w:r>
      <w:r w:rsidRPr="006C0EDB" w:rsidR="00E26209">
        <w:rPr>
          <w:rFonts w:ascii="Times New Roman" w:hAnsi="Times New Roman"/>
          <w:color w:val="000000" w:themeColor="text1"/>
          <w:sz w:val="24"/>
        </w:rPr>
        <w:t>lastekaitsetöötajate</w:t>
      </w:r>
      <w:r w:rsidR="00714CF0">
        <w:rPr>
          <w:rFonts w:ascii="Times New Roman" w:hAnsi="Times New Roman"/>
          <w:color w:val="000000" w:themeColor="text1"/>
          <w:sz w:val="24"/>
        </w:rPr>
        <w:t>st</w:t>
      </w:r>
      <w:r w:rsidRPr="006C0EDB" w:rsidR="008F04E4">
        <w:rPr>
          <w:rFonts w:ascii="Times New Roman" w:hAnsi="Times New Roman"/>
          <w:color w:val="000000" w:themeColor="text1"/>
          <w:sz w:val="24"/>
        </w:rPr>
        <w:t xml:space="preserve"> ei tee nad otseseid lapsega seotud otsuseid (vt ka eelnõu § 1 </w:t>
      </w:r>
      <w:r w:rsidRPr="0064587F" w:rsidR="008F04E4">
        <w:rPr>
          <w:rFonts w:ascii="Times New Roman" w:hAnsi="Times New Roman"/>
          <w:color w:val="000000" w:themeColor="text1"/>
          <w:sz w:val="24"/>
        </w:rPr>
        <w:t xml:space="preserve">punkti </w:t>
      </w:r>
      <w:r w:rsidRPr="0064587F" w:rsidR="00F74F34">
        <w:rPr>
          <w:rFonts w:ascii="Times New Roman" w:hAnsi="Times New Roman"/>
          <w:color w:val="000000" w:themeColor="text1"/>
          <w:sz w:val="24"/>
        </w:rPr>
        <w:t>8</w:t>
      </w:r>
      <w:r w:rsidRPr="006C0EDB" w:rsidR="008F04E4">
        <w:rPr>
          <w:rFonts w:ascii="Times New Roman" w:hAnsi="Times New Roman"/>
          <w:color w:val="000000" w:themeColor="text1"/>
          <w:sz w:val="24"/>
        </w:rPr>
        <w:t xml:space="preserve"> selgitusi).</w:t>
      </w:r>
    </w:p>
    <w:p w:rsidR="009D5DBD" w:rsidP="00E76672" w:rsidRDefault="009D5DBD" w14:paraId="389C0DE0" w14:textId="77777777">
      <w:pPr>
        <w:rPr>
          <w:rFonts w:ascii="Times New Roman" w:hAnsi="Times New Roman"/>
          <w:color w:val="000000" w:themeColor="text1"/>
          <w:sz w:val="24"/>
        </w:rPr>
      </w:pPr>
    </w:p>
    <w:p w:rsidRPr="009D5DBD" w:rsidR="009D5DBD" w:rsidP="64CFBF82" w:rsidRDefault="006206F7" w14:paraId="6501FEE4" w14:textId="71BB3F9B">
      <w:pPr>
        <w:rPr>
          <w:rFonts w:ascii="Times New Roman" w:hAnsi="Times New Roman"/>
          <w:color w:val="000000" w:themeColor="text1"/>
          <w:sz w:val="24"/>
          <w:szCs w:val="24"/>
        </w:rPr>
      </w:pPr>
      <w:r w:rsidRPr="37D7148E" w:rsidR="006206F7">
        <w:rPr>
          <w:rFonts w:ascii="Times New Roman" w:hAnsi="Times New Roman"/>
          <w:color w:val="000000" w:themeColor="text1" w:themeTint="FF" w:themeShade="FF"/>
          <w:sz w:val="24"/>
          <w:szCs w:val="24"/>
        </w:rPr>
        <w:t xml:space="preserve">Nõue, mille kohaselt peavad kirjeldatud ülesandeid täitvad SKA teenistujad vastama </w:t>
      </w:r>
      <w:r w:rsidRPr="37D7148E" w:rsidR="006206F7">
        <w:rPr>
          <w:rFonts w:ascii="Times New Roman" w:hAnsi="Times New Roman"/>
          <w:color w:val="000000" w:themeColor="text1" w:themeTint="FF" w:themeShade="FF"/>
          <w:sz w:val="24"/>
          <w:szCs w:val="24"/>
        </w:rPr>
        <w:t>LasteKS-is</w:t>
      </w:r>
      <w:r w:rsidRPr="37D7148E" w:rsidR="006206F7">
        <w:rPr>
          <w:rFonts w:ascii="Times New Roman" w:hAnsi="Times New Roman"/>
          <w:color w:val="000000" w:themeColor="text1" w:themeTint="FF" w:themeShade="FF"/>
          <w:sz w:val="24"/>
          <w:szCs w:val="24"/>
        </w:rPr>
        <w:t xml:space="preserve"> lastekaitsetöötajale sätestatud nõuetele, ei piira ebaproportsionaalselt põhiseaduse §-s 29 sätestatud </w:t>
      </w:r>
      <w:r w:rsidRPr="37D7148E" w:rsidR="003E76EA">
        <w:rPr>
          <w:rFonts w:ascii="Times New Roman" w:hAnsi="Times New Roman"/>
          <w:color w:val="000000" w:themeColor="text1" w:themeTint="FF" w:themeShade="FF"/>
          <w:sz w:val="24"/>
          <w:szCs w:val="24"/>
        </w:rPr>
        <w:t xml:space="preserve">isiku </w:t>
      </w:r>
      <w:r w:rsidRPr="37D7148E" w:rsidR="006206F7">
        <w:rPr>
          <w:rFonts w:ascii="Times New Roman" w:hAnsi="Times New Roman"/>
          <w:color w:val="000000" w:themeColor="text1" w:themeTint="FF" w:themeShade="FF"/>
          <w:sz w:val="24"/>
          <w:szCs w:val="24"/>
        </w:rPr>
        <w:t xml:space="preserve">õigust </w:t>
      </w:r>
      <w:r w:rsidRPr="37D7148E" w:rsidR="009D5DBD">
        <w:rPr>
          <w:rFonts w:ascii="Times New Roman" w:hAnsi="Times New Roman"/>
          <w:color w:val="000000" w:themeColor="text1" w:themeTint="FF" w:themeShade="FF"/>
          <w:sz w:val="24"/>
          <w:szCs w:val="24"/>
        </w:rPr>
        <w:t>valida endale vabalt tegevusala, elukutse</w:t>
      </w:r>
      <w:r w:rsidRPr="37D7148E" w:rsidR="006206F7">
        <w:rPr>
          <w:rFonts w:ascii="Times New Roman" w:hAnsi="Times New Roman"/>
          <w:color w:val="000000" w:themeColor="text1" w:themeTint="FF" w:themeShade="FF"/>
          <w:sz w:val="24"/>
          <w:szCs w:val="24"/>
        </w:rPr>
        <w:t>t</w:t>
      </w:r>
      <w:r w:rsidRPr="37D7148E" w:rsidR="009D5DBD">
        <w:rPr>
          <w:rFonts w:ascii="Times New Roman" w:hAnsi="Times New Roman"/>
          <w:color w:val="000000" w:themeColor="text1" w:themeTint="FF" w:themeShade="FF"/>
          <w:sz w:val="24"/>
          <w:szCs w:val="24"/>
        </w:rPr>
        <w:t xml:space="preserve"> ja töökoht</w:t>
      </w:r>
      <w:r w:rsidRPr="37D7148E" w:rsidR="006206F7">
        <w:rPr>
          <w:rFonts w:ascii="Times New Roman" w:hAnsi="Times New Roman"/>
          <w:color w:val="000000" w:themeColor="text1" w:themeTint="FF" w:themeShade="FF"/>
          <w:sz w:val="24"/>
          <w:szCs w:val="24"/>
        </w:rPr>
        <w:t>a</w:t>
      </w:r>
      <w:r w:rsidRPr="37D7148E" w:rsidR="009D5DBD">
        <w:rPr>
          <w:rFonts w:ascii="Times New Roman" w:hAnsi="Times New Roman"/>
          <w:color w:val="000000" w:themeColor="text1" w:themeTint="FF" w:themeShade="FF"/>
          <w:sz w:val="24"/>
          <w:szCs w:val="24"/>
        </w:rPr>
        <w:t>. Nimetatud säte hõlmab isiku õigust, et riik ei sekkuks põhjendamatult tegevusala, elukutse ja töökoha vaba valiku õigusesse. Samas ei ole inimese õigus valida endale elukutse, tegevusala ja töö absoluutne</w:t>
      </w:r>
      <w:r w:rsidRPr="37D7148E" w:rsidR="006206F7">
        <w:rPr>
          <w:rFonts w:ascii="Times New Roman" w:hAnsi="Times New Roman"/>
          <w:color w:val="000000" w:themeColor="text1" w:themeTint="FF" w:themeShade="FF"/>
          <w:sz w:val="24"/>
          <w:szCs w:val="24"/>
        </w:rPr>
        <w:t xml:space="preserve">, </w:t>
      </w:r>
      <w:r w:rsidRPr="37D7148E" w:rsidR="00CD0BE8">
        <w:rPr>
          <w:rFonts w:ascii="Times New Roman" w:hAnsi="Times New Roman"/>
          <w:color w:val="000000" w:themeColor="text1" w:themeTint="FF" w:themeShade="FF"/>
          <w:sz w:val="24"/>
          <w:szCs w:val="24"/>
        </w:rPr>
        <w:t xml:space="preserve">vaid </w:t>
      </w:r>
      <w:r w:rsidRPr="37D7148E" w:rsidR="008A6546">
        <w:rPr>
          <w:rFonts w:ascii="Times New Roman" w:hAnsi="Times New Roman"/>
          <w:color w:val="000000" w:themeColor="text1" w:themeTint="FF" w:themeShade="FF"/>
          <w:sz w:val="24"/>
          <w:szCs w:val="24"/>
        </w:rPr>
        <w:t>põhjendatud juhtudel võib</w:t>
      </w:r>
      <w:r w:rsidRPr="37D7148E" w:rsidR="009D5DBD">
        <w:rPr>
          <w:rFonts w:ascii="Times New Roman" w:hAnsi="Times New Roman"/>
          <w:color w:val="000000" w:themeColor="text1" w:themeTint="FF" w:themeShade="FF"/>
          <w:sz w:val="24"/>
          <w:szCs w:val="24"/>
        </w:rPr>
        <w:t xml:space="preserve"> </w:t>
      </w:r>
      <w:r w:rsidRPr="37D7148E" w:rsidR="008A6546">
        <w:rPr>
          <w:rFonts w:ascii="Times New Roman" w:hAnsi="Times New Roman"/>
          <w:color w:val="000000" w:themeColor="text1" w:themeTint="FF" w:themeShade="FF"/>
          <w:sz w:val="24"/>
          <w:szCs w:val="24"/>
        </w:rPr>
        <w:t xml:space="preserve">või isegi peab </w:t>
      </w:r>
      <w:r w:rsidRPr="37D7148E" w:rsidR="009D5DBD">
        <w:rPr>
          <w:rFonts w:ascii="Times New Roman" w:hAnsi="Times New Roman"/>
          <w:color w:val="000000" w:themeColor="text1" w:themeTint="FF" w:themeShade="FF"/>
          <w:sz w:val="24"/>
          <w:szCs w:val="24"/>
        </w:rPr>
        <w:t>seadusandja inimese valikuõigust</w:t>
      </w:r>
      <w:r w:rsidRPr="37D7148E" w:rsidR="008A6546">
        <w:rPr>
          <w:rFonts w:ascii="Times New Roman" w:hAnsi="Times New Roman"/>
          <w:color w:val="000000" w:themeColor="text1" w:themeTint="FF" w:themeShade="FF"/>
          <w:sz w:val="24"/>
          <w:szCs w:val="24"/>
        </w:rPr>
        <w:t xml:space="preserve"> piirama</w:t>
      </w:r>
      <w:r w:rsidRPr="37D7148E" w:rsidR="009D5DBD">
        <w:rPr>
          <w:rFonts w:ascii="Times New Roman" w:hAnsi="Times New Roman"/>
          <w:color w:val="000000" w:themeColor="text1" w:themeTint="FF" w:themeShade="FF"/>
          <w:sz w:val="24"/>
          <w:szCs w:val="24"/>
        </w:rPr>
        <w:t xml:space="preserve">. </w:t>
      </w:r>
      <w:r w:rsidRPr="37D7148E" w:rsidR="00A33EE6">
        <w:rPr>
          <w:rFonts w:ascii="Times New Roman" w:hAnsi="Times New Roman"/>
          <w:color w:val="000000" w:themeColor="text1" w:themeTint="FF" w:themeShade="FF"/>
          <w:sz w:val="24"/>
          <w:szCs w:val="24"/>
        </w:rPr>
        <w:t xml:space="preserve">Eespool </w:t>
      </w:r>
      <w:r w:rsidRPr="37D7148E" w:rsidR="008A6546">
        <w:rPr>
          <w:rFonts w:ascii="Times New Roman" w:hAnsi="Times New Roman"/>
          <w:color w:val="000000" w:themeColor="text1" w:themeTint="FF" w:themeShade="FF"/>
          <w:sz w:val="24"/>
          <w:szCs w:val="24"/>
        </w:rPr>
        <w:t>kirjeldatud ülesandeid täitvatele SKA teenistujatele kvalifikatsiooni</w:t>
      </w:r>
      <w:r w:rsidRPr="37D7148E" w:rsidR="00515323">
        <w:rPr>
          <w:rFonts w:ascii="Times New Roman" w:hAnsi="Times New Roman"/>
          <w:color w:val="000000" w:themeColor="text1" w:themeTint="FF" w:themeShade="FF"/>
          <w:sz w:val="24"/>
          <w:szCs w:val="24"/>
        </w:rPr>
        <w:t xml:space="preserve"> ja</w:t>
      </w:r>
      <w:r w:rsidRPr="37D7148E" w:rsidR="008A6546">
        <w:rPr>
          <w:rFonts w:ascii="Times New Roman" w:hAnsi="Times New Roman"/>
          <w:color w:val="000000" w:themeColor="text1" w:themeTint="FF" w:themeShade="FF"/>
          <w:sz w:val="24"/>
          <w:szCs w:val="24"/>
        </w:rPr>
        <w:t xml:space="preserve"> karistatust puudutavate nõuete </w:t>
      </w:r>
      <w:commentRangeStart w:id="1172446515"/>
      <w:r w:rsidRPr="37D7148E" w:rsidR="008A6546">
        <w:rPr>
          <w:rFonts w:ascii="Times New Roman" w:hAnsi="Times New Roman"/>
          <w:color w:val="000000" w:themeColor="text1" w:themeTint="FF" w:themeShade="FF"/>
          <w:sz w:val="24"/>
          <w:szCs w:val="24"/>
        </w:rPr>
        <w:t xml:space="preserve">kohaldamine on vajalik, </w:t>
      </w:r>
      <w:r w:rsidRPr="37D7148E" w:rsidR="00515323">
        <w:rPr>
          <w:rFonts w:ascii="Times New Roman" w:hAnsi="Times New Roman"/>
          <w:color w:val="000000" w:themeColor="text1" w:themeTint="FF" w:themeShade="FF"/>
          <w:sz w:val="24"/>
          <w:szCs w:val="24"/>
        </w:rPr>
        <w:t xml:space="preserve">et </w:t>
      </w:r>
      <w:r w:rsidRPr="37D7148E" w:rsidR="008A6546">
        <w:rPr>
          <w:rFonts w:ascii="Times New Roman" w:hAnsi="Times New Roman"/>
          <w:color w:val="000000" w:themeColor="text1" w:themeTint="FF" w:themeShade="FF"/>
          <w:sz w:val="24"/>
          <w:szCs w:val="24"/>
        </w:rPr>
        <w:t>taga</w:t>
      </w:r>
      <w:r w:rsidRPr="37D7148E" w:rsidR="00515323">
        <w:rPr>
          <w:rFonts w:ascii="Times New Roman" w:hAnsi="Times New Roman"/>
          <w:color w:val="000000" w:themeColor="text1" w:themeTint="FF" w:themeShade="FF"/>
          <w:sz w:val="24"/>
          <w:szCs w:val="24"/>
        </w:rPr>
        <w:t>da</w:t>
      </w:r>
      <w:r w:rsidRPr="37D7148E" w:rsidR="008A6546">
        <w:rPr>
          <w:rFonts w:ascii="Times New Roman" w:hAnsi="Times New Roman"/>
          <w:color w:val="000000" w:themeColor="text1" w:themeTint="FF" w:themeShade="FF"/>
          <w:sz w:val="24"/>
          <w:szCs w:val="24"/>
        </w:rPr>
        <w:t xml:space="preserve"> lastekaitsetöö kvaliteet ning seega laste ja perede õiguste kaitse.</w:t>
      </w:r>
      <w:commentRangeEnd w:id="1172446515"/>
      <w:r>
        <w:rPr>
          <w:rStyle w:val="CommentReference"/>
        </w:rPr>
        <w:commentReference w:id="1172446515"/>
      </w:r>
      <w:r w:rsidRPr="37D7148E" w:rsidR="008A6546">
        <w:rPr>
          <w:rFonts w:ascii="Times New Roman" w:hAnsi="Times New Roman"/>
          <w:color w:val="000000" w:themeColor="text1" w:themeTint="FF" w:themeShade="FF"/>
          <w:sz w:val="24"/>
          <w:szCs w:val="24"/>
        </w:rPr>
        <w:t xml:space="preserve"> </w:t>
      </w:r>
      <w:r w:rsidRPr="37D7148E" w:rsidR="00F85A36">
        <w:rPr>
          <w:rFonts w:ascii="Times New Roman" w:hAnsi="Times New Roman"/>
          <w:color w:val="000000" w:themeColor="text1" w:themeTint="FF" w:themeShade="FF"/>
          <w:sz w:val="24"/>
          <w:szCs w:val="24"/>
        </w:rPr>
        <w:t>S</w:t>
      </w:r>
      <w:r w:rsidRPr="37D7148E" w:rsidR="008A6546">
        <w:rPr>
          <w:rFonts w:ascii="Times New Roman" w:hAnsi="Times New Roman"/>
          <w:color w:val="000000" w:themeColor="text1" w:themeTint="FF" w:themeShade="FF"/>
          <w:sz w:val="24"/>
          <w:szCs w:val="24"/>
        </w:rPr>
        <w:t xml:space="preserve">eega </w:t>
      </w:r>
      <w:r w:rsidRPr="37D7148E" w:rsidR="00F85A36">
        <w:rPr>
          <w:rFonts w:ascii="Times New Roman" w:hAnsi="Times New Roman"/>
          <w:color w:val="000000" w:themeColor="text1" w:themeTint="FF" w:themeShade="FF"/>
          <w:sz w:val="24"/>
          <w:szCs w:val="24"/>
        </w:rPr>
        <w:t xml:space="preserve">on piirang </w:t>
      </w:r>
      <w:r w:rsidRPr="37D7148E" w:rsidR="008A6546">
        <w:rPr>
          <w:rFonts w:ascii="Times New Roman" w:hAnsi="Times New Roman"/>
          <w:color w:val="000000" w:themeColor="text1" w:themeTint="FF" w:themeShade="FF"/>
          <w:sz w:val="24"/>
          <w:szCs w:val="24"/>
        </w:rPr>
        <w:t>sätestatud lastekaitsega kokkupuutuvate laste ja nende perede heaolu ja õiguste kaitseks</w:t>
      </w:r>
      <w:r w:rsidRPr="37D7148E" w:rsidR="00CD0BE8">
        <w:rPr>
          <w:rFonts w:ascii="Times New Roman" w:hAnsi="Times New Roman"/>
          <w:color w:val="000000" w:themeColor="text1" w:themeTint="FF" w:themeShade="FF"/>
          <w:sz w:val="24"/>
          <w:szCs w:val="24"/>
        </w:rPr>
        <w:t xml:space="preserve"> </w:t>
      </w:r>
      <w:r w:rsidRPr="37D7148E" w:rsidR="00EA6D5E">
        <w:rPr>
          <w:rFonts w:ascii="Times New Roman" w:hAnsi="Times New Roman"/>
          <w:color w:val="000000" w:themeColor="text1" w:themeTint="FF" w:themeShade="FF"/>
          <w:sz w:val="24"/>
          <w:szCs w:val="24"/>
        </w:rPr>
        <w:t>ning</w:t>
      </w:r>
      <w:r w:rsidRPr="37D7148E" w:rsidR="00CD0BE8">
        <w:rPr>
          <w:rFonts w:ascii="Times New Roman" w:hAnsi="Times New Roman"/>
          <w:color w:val="000000" w:themeColor="text1" w:themeTint="FF" w:themeShade="FF"/>
          <w:sz w:val="24"/>
          <w:szCs w:val="24"/>
        </w:rPr>
        <w:t xml:space="preserve"> sellisena proportsionaalne</w:t>
      </w:r>
      <w:r w:rsidRPr="37D7148E" w:rsidR="008A6546">
        <w:rPr>
          <w:rFonts w:ascii="Times New Roman" w:hAnsi="Times New Roman"/>
          <w:color w:val="000000" w:themeColor="text1" w:themeTint="FF" w:themeShade="FF"/>
          <w:sz w:val="24"/>
          <w:szCs w:val="24"/>
        </w:rPr>
        <w:t xml:space="preserve">. </w:t>
      </w:r>
    </w:p>
    <w:p w:rsidR="008A6546" w:rsidP="00E76672" w:rsidRDefault="008A6546" w14:paraId="633374ED" w14:textId="77777777">
      <w:pPr>
        <w:rPr>
          <w:rFonts w:ascii="Times New Roman" w:hAnsi="Times New Roman"/>
          <w:color w:val="000000" w:themeColor="text1"/>
          <w:sz w:val="24"/>
        </w:rPr>
      </w:pPr>
    </w:p>
    <w:p w:rsidR="008F04E4" w:rsidP="00E76672" w:rsidRDefault="008F04E4" w14:paraId="05C7584F" w14:textId="1F14C385">
      <w:pPr>
        <w:rPr>
          <w:rFonts w:ascii="Times New Roman" w:hAnsi="Times New Roman"/>
          <w:color w:val="000000" w:themeColor="text1"/>
          <w:sz w:val="24"/>
        </w:rPr>
      </w:pPr>
      <w:r w:rsidRPr="006C0EDB">
        <w:rPr>
          <w:rFonts w:ascii="Times New Roman" w:hAnsi="Times New Roman"/>
          <w:color w:val="000000" w:themeColor="text1"/>
          <w:sz w:val="24"/>
        </w:rPr>
        <w:t xml:space="preserve">Muudatuse rakendamiseks nähakse </w:t>
      </w:r>
      <w:r w:rsidR="002F6731">
        <w:rPr>
          <w:rFonts w:ascii="Times New Roman" w:hAnsi="Times New Roman"/>
          <w:color w:val="000000" w:themeColor="text1"/>
          <w:sz w:val="24"/>
        </w:rPr>
        <w:t xml:space="preserve">eelnõu § 1 punktiga 17 </w:t>
      </w:r>
      <w:r w:rsidRPr="006C0EDB">
        <w:rPr>
          <w:rFonts w:ascii="Times New Roman" w:hAnsi="Times New Roman"/>
          <w:color w:val="000000" w:themeColor="text1"/>
          <w:sz w:val="24"/>
        </w:rPr>
        <w:t xml:space="preserve">ette </w:t>
      </w:r>
      <w:r w:rsidR="0083648F">
        <w:rPr>
          <w:rFonts w:ascii="Times New Roman" w:hAnsi="Times New Roman"/>
          <w:color w:val="000000" w:themeColor="text1"/>
          <w:sz w:val="24"/>
        </w:rPr>
        <w:t>ühe</w:t>
      </w:r>
      <w:r w:rsidRPr="006C0EDB">
        <w:rPr>
          <w:rFonts w:ascii="Times New Roman" w:hAnsi="Times New Roman"/>
          <w:color w:val="000000" w:themeColor="text1"/>
          <w:sz w:val="24"/>
        </w:rPr>
        <w:t xml:space="preserve">aastane üleminekuaeg, et tagada kõigile </w:t>
      </w:r>
      <w:r w:rsidR="00E22A65">
        <w:rPr>
          <w:rFonts w:ascii="Times New Roman" w:hAnsi="Times New Roman"/>
          <w:color w:val="000000" w:themeColor="text1"/>
          <w:sz w:val="24"/>
        </w:rPr>
        <w:t xml:space="preserve">eespool </w:t>
      </w:r>
      <w:r w:rsidR="00CD0BE8">
        <w:rPr>
          <w:rFonts w:ascii="Times New Roman" w:hAnsi="Times New Roman"/>
          <w:color w:val="000000" w:themeColor="text1"/>
          <w:sz w:val="24"/>
        </w:rPr>
        <w:t>kirjeldatud</w:t>
      </w:r>
      <w:r w:rsidRPr="006C0EDB">
        <w:rPr>
          <w:rFonts w:ascii="Times New Roman" w:hAnsi="Times New Roman"/>
          <w:color w:val="000000" w:themeColor="text1"/>
          <w:sz w:val="24"/>
        </w:rPr>
        <w:t xml:space="preserve"> ülesan</w:t>
      </w:r>
      <w:r w:rsidR="002D478D">
        <w:rPr>
          <w:rFonts w:ascii="Times New Roman" w:hAnsi="Times New Roman"/>
          <w:color w:val="000000" w:themeColor="text1"/>
          <w:sz w:val="24"/>
        </w:rPr>
        <w:t xml:space="preserve">deid täitvatele </w:t>
      </w:r>
      <w:r w:rsidR="00E22A65">
        <w:rPr>
          <w:rFonts w:ascii="Times New Roman" w:hAnsi="Times New Roman"/>
          <w:color w:val="000000" w:themeColor="text1"/>
          <w:sz w:val="24"/>
        </w:rPr>
        <w:t xml:space="preserve">SKA </w:t>
      </w:r>
      <w:r w:rsidR="002D478D">
        <w:rPr>
          <w:rFonts w:ascii="Times New Roman" w:hAnsi="Times New Roman"/>
          <w:color w:val="000000" w:themeColor="text1"/>
          <w:sz w:val="24"/>
        </w:rPr>
        <w:t xml:space="preserve">teenistujatele </w:t>
      </w:r>
      <w:r w:rsidRPr="006C0EDB">
        <w:rPr>
          <w:rFonts w:ascii="Times New Roman" w:hAnsi="Times New Roman"/>
          <w:color w:val="000000" w:themeColor="text1"/>
          <w:sz w:val="24"/>
        </w:rPr>
        <w:t>võimalus vajaduse korral omandada nõutav haridus ja kutse.</w:t>
      </w:r>
    </w:p>
    <w:p w:rsidRPr="00731938" w:rsidR="00033340" w:rsidP="00E76672" w:rsidRDefault="00033340" w14:paraId="2648E1F3" w14:textId="77777777">
      <w:pPr>
        <w:rPr>
          <w:rFonts w:ascii="Times New Roman" w:hAnsi="Times New Roman"/>
          <w:b/>
          <w:bCs/>
          <w:sz w:val="24"/>
        </w:rPr>
      </w:pPr>
    </w:p>
    <w:p w:rsidR="00391677" w:rsidP="00E76672" w:rsidRDefault="00D1138C" w14:paraId="00C4D8CD" w14:textId="1846F667">
      <w:pPr>
        <w:rPr>
          <w:rFonts w:ascii="Times New Roman" w:hAnsi="Times New Roman" w:eastAsia="Calibri"/>
          <w:sz w:val="24"/>
        </w:rPr>
      </w:pPr>
      <w:r>
        <w:rPr>
          <w:rFonts w:ascii="Times New Roman" w:hAnsi="Times New Roman"/>
          <w:b/>
          <w:bCs/>
          <w:sz w:val="24"/>
        </w:rPr>
        <w:t xml:space="preserve">Eelnõu § 1 punktiga </w:t>
      </w:r>
      <w:r w:rsidR="002A1970">
        <w:rPr>
          <w:rFonts w:ascii="Times New Roman" w:hAnsi="Times New Roman"/>
          <w:b/>
          <w:bCs/>
          <w:sz w:val="24"/>
        </w:rPr>
        <w:t>7</w:t>
      </w:r>
      <w:r>
        <w:rPr>
          <w:rFonts w:ascii="Times New Roman" w:hAnsi="Times New Roman"/>
          <w:b/>
          <w:bCs/>
          <w:sz w:val="24"/>
        </w:rPr>
        <w:t xml:space="preserve"> </w:t>
      </w:r>
      <w:r w:rsidRPr="00FF50E7" w:rsidR="00FF50E7">
        <w:rPr>
          <w:rFonts w:ascii="Times New Roman" w:hAnsi="Times New Roman"/>
          <w:sz w:val="24"/>
        </w:rPr>
        <w:t xml:space="preserve">jäetakse </w:t>
      </w:r>
      <w:proofErr w:type="spellStart"/>
      <w:r w:rsidR="00160B58">
        <w:rPr>
          <w:rFonts w:ascii="Times New Roman" w:hAnsi="Times New Roman"/>
          <w:color w:val="000000" w:themeColor="text1"/>
          <w:sz w:val="24"/>
        </w:rPr>
        <w:t>LasteKS</w:t>
      </w:r>
      <w:proofErr w:type="spellEnd"/>
      <w:r w:rsidRPr="00FF50E7" w:rsidR="00160B58">
        <w:rPr>
          <w:rFonts w:ascii="Times New Roman" w:hAnsi="Times New Roman"/>
          <w:sz w:val="24"/>
        </w:rPr>
        <w:t xml:space="preserve"> </w:t>
      </w:r>
      <w:r w:rsidRPr="00FF50E7" w:rsidR="00FF50E7">
        <w:rPr>
          <w:rFonts w:ascii="Times New Roman" w:hAnsi="Times New Roman"/>
          <w:sz w:val="24"/>
        </w:rPr>
        <w:t>§</w:t>
      </w:r>
      <w:r w:rsidR="00FF50E7">
        <w:rPr>
          <w:rFonts w:ascii="Times New Roman" w:hAnsi="Times New Roman"/>
          <w:sz w:val="24"/>
        </w:rPr>
        <w:t xml:space="preserve"> 17 lõike 1 punktist 3 välja nõue, mille kohaselt peab KOV </w:t>
      </w:r>
      <w:r w:rsidRPr="13D22D72" w:rsidR="006A6666">
        <w:rPr>
          <w:rFonts w:ascii="Times New Roman" w:hAnsi="Times New Roman" w:eastAsia="Calibri"/>
          <w:sz w:val="24"/>
        </w:rPr>
        <w:t>abivajavast lapsest teada saamisel</w:t>
      </w:r>
      <w:r w:rsidR="00FF50E7">
        <w:rPr>
          <w:rFonts w:ascii="Times New Roman" w:hAnsi="Times New Roman" w:eastAsia="Calibri"/>
          <w:sz w:val="24"/>
        </w:rPr>
        <w:t xml:space="preserve"> hindama</w:t>
      </w:r>
      <w:r w:rsidRPr="13D22D72" w:rsidR="006A6666">
        <w:rPr>
          <w:rFonts w:ascii="Times New Roman" w:hAnsi="Times New Roman" w:eastAsia="Calibri"/>
          <w:sz w:val="24"/>
        </w:rPr>
        <w:t xml:space="preserve"> lapse abivajadus</w:t>
      </w:r>
      <w:r w:rsidR="00FF50E7">
        <w:rPr>
          <w:rFonts w:ascii="Times New Roman" w:hAnsi="Times New Roman" w:eastAsia="Calibri"/>
          <w:sz w:val="24"/>
        </w:rPr>
        <w:t>t viivitamata. Nõue</w:t>
      </w:r>
      <w:r w:rsidR="006A60CD">
        <w:rPr>
          <w:rFonts w:ascii="Times New Roman" w:hAnsi="Times New Roman" w:eastAsia="Calibri"/>
          <w:sz w:val="24"/>
        </w:rPr>
        <w:t xml:space="preserve"> ei kao</w:t>
      </w:r>
      <w:r w:rsidR="00604E4A">
        <w:rPr>
          <w:rFonts w:ascii="Times New Roman" w:hAnsi="Times New Roman" w:eastAsia="Calibri"/>
          <w:sz w:val="24"/>
        </w:rPr>
        <w:t xml:space="preserve">, vaid </w:t>
      </w:r>
      <w:r w:rsidRPr="00D87D61" w:rsidR="00604E4A">
        <w:rPr>
          <w:rFonts w:ascii="Times New Roman" w:hAnsi="Times New Roman" w:eastAsia="Calibri"/>
          <w:sz w:val="24"/>
        </w:rPr>
        <w:t xml:space="preserve">see lisatakse </w:t>
      </w:r>
      <w:r w:rsidRPr="00D87D61" w:rsidR="00E8796D">
        <w:rPr>
          <w:rFonts w:ascii="Times New Roman" w:hAnsi="Times New Roman" w:eastAsia="Calibri"/>
          <w:sz w:val="24"/>
        </w:rPr>
        <w:t>ümbersõnastatult ja täpsustatult</w:t>
      </w:r>
      <w:r w:rsidRPr="00D87D61" w:rsidR="007A757C">
        <w:rPr>
          <w:rFonts w:ascii="Times New Roman" w:hAnsi="Times New Roman" w:eastAsia="Calibri"/>
          <w:sz w:val="24"/>
        </w:rPr>
        <w:t xml:space="preserve"> </w:t>
      </w:r>
      <w:r w:rsidRPr="00D87D61" w:rsidR="00E8796D">
        <w:rPr>
          <w:rFonts w:ascii="Times New Roman" w:hAnsi="Times New Roman" w:eastAsia="Calibri"/>
          <w:sz w:val="24"/>
        </w:rPr>
        <w:t xml:space="preserve">abivajaduse hindamist reguleerivasse </w:t>
      </w:r>
      <w:proofErr w:type="spellStart"/>
      <w:r w:rsidRPr="00D87D61" w:rsidR="00E8796D">
        <w:rPr>
          <w:rFonts w:ascii="Times New Roman" w:hAnsi="Times New Roman" w:eastAsia="Calibri"/>
          <w:sz w:val="24"/>
        </w:rPr>
        <w:t>LasteKS</w:t>
      </w:r>
      <w:proofErr w:type="spellEnd"/>
      <w:r w:rsidRPr="00D87D61" w:rsidR="00E8796D">
        <w:rPr>
          <w:rFonts w:ascii="Times New Roman" w:hAnsi="Times New Roman" w:eastAsia="Calibri"/>
          <w:sz w:val="24"/>
        </w:rPr>
        <w:t xml:space="preserve"> </w:t>
      </w:r>
      <w:r w:rsidRPr="00D87D61" w:rsidR="001D01B2">
        <w:rPr>
          <w:rFonts w:ascii="Times New Roman" w:hAnsi="Times New Roman" w:eastAsia="Calibri"/>
          <w:sz w:val="24"/>
        </w:rPr>
        <w:t>§ </w:t>
      </w:r>
      <w:r w:rsidRPr="00D87D61" w:rsidR="00E8796D">
        <w:rPr>
          <w:rFonts w:ascii="Times New Roman" w:hAnsi="Times New Roman" w:eastAsia="Calibri"/>
          <w:sz w:val="24"/>
        </w:rPr>
        <w:t>2</w:t>
      </w:r>
      <w:r w:rsidRPr="00D87D61" w:rsidR="00C974FF">
        <w:rPr>
          <w:rFonts w:ascii="Times New Roman" w:hAnsi="Times New Roman" w:eastAsia="Calibri"/>
          <w:sz w:val="24"/>
        </w:rPr>
        <w:t>8</w:t>
      </w:r>
      <w:r w:rsidRPr="00D87D61" w:rsidR="00E8796D">
        <w:rPr>
          <w:rFonts w:ascii="Times New Roman" w:hAnsi="Times New Roman" w:eastAsia="Calibri"/>
          <w:sz w:val="24"/>
        </w:rPr>
        <w:t xml:space="preserve"> lõike</w:t>
      </w:r>
      <w:r w:rsidRPr="00D87D61" w:rsidR="00697679">
        <w:rPr>
          <w:rFonts w:ascii="Times New Roman" w:hAnsi="Times New Roman" w:eastAsia="Calibri"/>
          <w:sz w:val="24"/>
        </w:rPr>
        <w:t xml:space="preserve">sse </w:t>
      </w:r>
      <w:r w:rsidRPr="00D87D61" w:rsidR="00C974FF">
        <w:rPr>
          <w:rFonts w:ascii="Times New Roman" w:hAnsi="Times New Roman" w:eastAsia="Calibri"/>
          <w:sz w:val="24"/>
        </w:rPr>
        <w:t>5</w:t>
      </w:r>
      <w:r w:rsidRPr="00D87D61" w:rsidR="00E8796D">
        <w:rPr>
          <w:rFonts w:ascii="Times New Roman" w:hAnsi="Times New Roman" w:eastAsia="Calibri"/>
          <w:sz w:val="24"/>
        </w:rPr>
        <w:t xml:space="preserve"> (eelnõu § 1 punktiga </w:t>
      </w:r>
      <w:r w:rsidRPr="00D87D61" w:rsidR="00CD0BE8">
        <w:rPr>
          <w:rFonts w:ascii="Times New Roman" w:hAnsi="Times New Roman" w:eastAsia="Calibri"/>
          <w:sz w:val="24"/>
        </w:rPr>
        <w:t>9</w:t>
      </w:r>
      <w:r w:rsidRPr="00D87D61" w:rsidR="00FA1119">
        <w:rPr>
          <w:rFonts w:ascii="Times New Roman" w:hAnsi="Times New Roman" w:eastAsia="Calibri"/>
          <w:sz w:val="24"/>
        </w:rPr>
        <w:t xml:space="preserve"> tehtav muudatus)</w:t>
      </w:r>
      <w:r w:rsidR="00FA1119">
        <w:rPr>
          <w:rFonts w:ascii="Times New Roman" w:hAnsi="Times New Roman" w:eastAsia="Calibri"/>
          <w:sz w:val="24"/>
        </w:rPr>
        <w:t xml:space="preserve">. </w:t>
      </w:r>
      <w:r w:rsidR="009028E3">
        <w:rPr>
          <w:rFonts w:ascii="Times New Roman" w:hAnsi="Times New Roman" w:eastAsia="Calibri"/>
          <w:sz w:val="24"/>
        </w:rPr>
        <w:t xml:space="preserve">Selle järgi </w:t>
      </w:r>
      <w:r w:rsidRPr="004B58A1" w:rsidR="000A272F">
        <w:rPr>
          <w:rFonts w:ascii="Times New Roman" w:hAnsi="Times New Roman" w:eastAsia="Calibri"/>
          <w:sz w:val="24"/>
        </w:rPr>
        <w:t>tuleb abivajadus</w:t>
      </w:r>
      <w:r w:rsidRPr="004B58A1" w:rsidR="00E0117B">
        <w:rPr>
          <w:rFonts w:ascii="Times New Roman" w:hAnsi="Times New Roman" w:eastAsia="Calibri"/>
          <w:sz w:val="24"/>
        </w:rPr>
        <w:t>t</w:t>
      </w:r>
      <w:r w:rsidRPr="004B58A1" w:rsidR="000A272F">
        <w:rPr>
          <w:rFonts w:ascii="Times New Roman" w:hAnsi="Times New Roman" w:eastAsia="Calibri"/>
          <w:sz w:val="24"/>
        </w:rPr>
        <w:t xml:space="preserve"> hin</w:t>
      </w:r>
      <w:r w:rsidRPr="004B58A1" w:rsidR="00E0117B">
        <w:rPr>
          <w:rFonts w:ascii="Times New Roman" w:hAnsi="Times New Roman" w:eastAsia="Calibri"/>
          <w:sz w:val="24"/>
        </w:rPr>
        <w:t>nata</w:t>
      </w:r>
      <w:r w:rsidRPr="000A272F" w:rsidR="000A272F">
        <w:rPr>
          <w:rFonts w:ascii="Times New Roman" w:hAnsi="Times New Roman" w:eastAsia="Calibri"/>
          <w:sz w:val="24"/>
        </w:rPr>
        <w:t xml:space="preserve"> esimesel võimalusel, </w:t>
      </w:r>
      <w:r w:rsidRPr="00CD0BE8" w:rsidR="00CD0BE8">
        <w:rPr>
          <w:rFonts w:ascii="Times New Roman" w:hAnsi="Times New Roman" w:eastAsia="Calibri"/>
          <w:sz w:val="24"/>
        </w:rPr>
        <w:t xml:space="preserve">kuid hiljemalt kolme kuu </w:t>
      </w:r>
      <w:r w:rsidR="002351E0">
        <w:rPr>
          <w:rFonts w:ascii="Times New Roman" w:hAnsi="Times New Roman" w:eastAsia="Calibri"/>
          <w:sz w:val="24"/>
        </w:rPr>
        <w:t>möödumisel</w:t>
      </w:r>
      <w:r w:rsidRPr="00CD0BE8" w:rsidR="00CD0BE8">
        <w:rPr>
          <w:rFonts w:ascii="Times New Roman" w:hAnsi="Times New Roman" w:eastAsia="Calibri"/>
          <w:sz w:val="24"/>
        </w:rPr>
        <w:t xml:space="preserve"> abivajava</w:t>
      </w:r>
      <w:r w:rsidR="00CD0BE8">
        <w:rPr>
          <w:rFonts w:ascii="Times New Roman" w:hAnsi="Times New Roman" w:eastAsia="Calibri"/>
          <w:sz w:val="24"/>
        </w:rPr>
        <w:t>st lapsest teada saamisest</w:t>
      </w:r>
      <w:r w:rsidRPr="000A272F" w:rsidR="000A272F">
        <w:rPr>
          <w:rFonts w:ascii="Times New Roman" w:hAnsi="Times New Roman" w:eastAsia="Calibri"/>
          <w:sz w:val="24"/>
        </w:rPr>
        <w:t xml:space="preserve">. </w:t>
      </w:r>
    </w:p>
    <w:p w:rsidR="00391677" w:rsidP="00E76672" w:rsidRDefault="00391677" w14:paraId="04304840" w14:textId="77777777">
      <w:pPr>
        <w:rPr>
          <w:rFonts w:ascii="Times New Roman" w:hAnsi="Times New Roman" w:eastAsia="Calibri"/>
          <w:sz w:val="24"/>
        </w:rPr>
      </w:pPr>
    </w:p>
    <w:p w:rsidRPr="009C1E9A" w:rsidR="00391677" w:rsidP="00E76672" w:rsidRDefault="00E00DCE" w14:paraId="6A55EAB6" w14:textId="5B4D8F0C">
      <w:pPr>
        <w:rPr>
          <w:rFonts w:ascii="Times New Roman" w:hAnsi="Times New Roman" w:eastAsia="Calibri"/>
          <w:sz w:val="24"/>
        </w:rPr>
      </w:pPr>
      <w:r>
        <w:rPr>
          <w:rFonts w:ascii="Times New Roman" w:hAnsi="Times New Roman" w:eastAsia="Calibri"/>
          <w:sz w:val="24"/>
        </w:rPr>
        <w:t xml:space="preserve">Abivajaduse hindamise </w:t>
      </w:r>
      <w:r w:rsidR="00391677">
        <w:rPr>
          <w:rFonts w:ascii="Times New Roman" w:hAnsi="Times New Roman" w:eastAsia="Calibri"/>
          <w:sz w:val="24"/>
        </w:rPr>
        <w:t xml:space="preserve">tähtaeg on </w:t>
      </w:r>
      <w:r w:rsidRPr="009C1E9A" w:rsidR="00391677">
        <w:rPr>
          <w:rFonts w:ascii="Times New Roman" w:hAnsi="Times New Roman" w:eastAsia="Calibri"/>
          <w:sz w:val="24"/>
        </w:rPr>
        <w:t xml:space="preserve">sobivam </w:t>
      </w:r>
      <w:r w:rsidR="00F13AF5">
        <w:rPr>
          <w:rFonts w:ascii="Times New Roman" w:hAnsi="Times New Roman" w:eastAsia="Calibri"/>
          <w:sz w:val="24"/>
        </w:rPr>
        <w:t>sätestada</w:t>
      </w:r>
      <w:r w:rsidRPr="009C1E9A" w:rsidR="00391677">
        <w:rPr>
          <w:rFonts w:ascii="Times New Roman" w:hAnsi="Times New Roman" w:eastAsia="Calibri"/>
          <w:sz w:val="24"/>
        </w:rPr>
        <w:t xml:space="preserve"> </w:t>
      </w:r>
      <w:proofErr w:type="spellStart"/>
      <w:r w:rsidR="00391677">
        <w:rPr>
          <w:rFonts w:ascii="Times New Roman" w:hAnsi="Times New Roman" w:eastAsia="Calibri"/>
          <w:sz w:val="24"/>
        </w:rPr>
        <w:t>LasteKS</w:t>
      </w:r>
      <w:proofErr w:type="spellEnd"/>
      <w:r w:rsidR="00391677">
        <w:rPr>
          <w:rFonts w:ascii="Times New Roman" w:hAnsi="Times New Roman" w:eastAsia="Calibri"/>
          <w:sz w:val="24"/>
        </w:rPr>
        <w:t xml:space="preserve"> </w:t>
      </w:r>
      <w:r w:rsidRPr="009C1E9A" w:rsidR="00391677">
        <w:rPr>
          <w:rFonts w:ascii="Times New Roman" w:hAnsi="Times New Roman" w:eastAsia="Calibri"/>
          <w:sz w:val="24"/>
        </w:rPr>
        <w:t>§-</w:t>
      </w:r>
      <w:r w:rsidR="00F13AF5">
        <w:rPr>
          <w:rFonts w:ascii="Times New Roman" w:hAnsi="Times New Roman" w:eastAsia="Calibri"/>
          <w:sz w:val="24"/>
        </w:rPr>
        <w:t>s</w:t>
      </w:r>
      <w:r w:rsidRPr="009C1E9A" w:rsidR="00391677">
        <w:rPr>
          <w:rFonts w:ascii="Times New Roman" w:hAnsi="Times New Roman" w:eastAsia="Calibri"/>
          <w:sz w:val="24"/>
        </w:rPr>
        <w:t xml:space="preserve"> 2</w:t>
      </w:r>
      <w:r w:rsidR="004C3D7D">
        <w:rPr>
          <w:rFonts w:ascii="Times New Roman" w:hAnsi="Times New Roman" w:eastAsia="Calibri"/>
          <w:sz w:val="24"/>
        </w:rPr>
        <w:t>8</w:t>
      </w:r>
      <w:r w:rsidRPr="009C1E9A" w:rsidR="00391677">
        <w:rPr>
          <w:rFonts w:ascii="Times New Roman" w:hAnsi="Times New Roman" w:eastAsia="Calibri"/>
          <w:sz w:val="24"/>
        </w:rPr>
        <w:t xml:space="preserve">, mis </w:t>
      </w:r>
      <w:r w:rsidRPr="007C4F12" w:rsidR="00391677">
        <w:rPr>
          <w:rFonts w:ascii="Times New Roman" w:hAnsi="Times New Roman" w:eastAsia="Calibri"/>
          <w:sz w:val="24"/>
        </w:rPr>
        <w:t xml:space="preserve">reguleerib abivajaduse hindamise korda tervikuna </w:t>
      </w:r>
      <w:r w:rsidR="004A4777">
        <w:rPr>
          <w:rFonts w:ascii="Times New Roman" w:hAnsi="Times New Roman" w:eastAsia="Calibri"/>
          <w:sz w:val="24"/>
        </w:rPr>
        <w:t>ja</w:t>
      </w:r>
      <w:r w:rsidRPr="007C4F12" w:rsidR="00391677">
        <w:rPr>
          <w:rFonts w:ascii="Times New Roman" w:hAnsi="Times New Roman" w:eastAsia="Calibri"/>
          <w:sz w:val="24"/>
        </w:rPr>
        <w:t xml:space="preserve"> mille kohaldamisala hõlma</w:t>
      </w:r>
      <w:r w:rsidR="00D20D12">
        <w:rPr>
          <w:rFonts w:ascii="Times New Roman" w:hAnsi="Times New Roman" w:eastAsia="Calibri"/>
          <w:sz w:val="24"/>
        </w:rPr>
        <w:t>b</w:t>
      </w:r>
      <w:r w:rsidRPr="007C4F12" w:rsidR="00391677">
        <w:rPr>
          <w:rFonts w:ascii="Times New Roman" w:hAnsi="Times New Roman" w:eastAsia="Calibri"/>
          <w:sz w:val="24"/>
        </w:rPr>
        <w:t xml:space="preserve"> lisa</w:t>
      </w:r>
      <w:r w:rsidRPr="009C1E9A" w:rsidR="00391677">
        <w:rPr>
          <w:rFonts w:ascii="Times New Roman" w:hAnsi="Times New Roman" w:eastAsia="Calibri"/>
          <w:sz w:val="24"/>
        </w:rPr>
        <w:t xml:space="preserve">ks </w:t>
      </w:r>
      <w:proofErr w:type="spellStart"/>
      <w:r w:rsidRPr="009C1E9A" w:rsidR="00391677">
        <w:rPr>
          <w:rFonts w:ascii="Times New Roman" w:hAnsi="Times New Roman" w:eastAsia="Calibri"/>
          <w:sz w:val="24"/>
        </w:rPr>
        <w:t>KOV-idele</w:t>
      </w:r>
      <w:proofErr w:type="spellEnd"/>
      <w:r w:rsidRPr="009C1E9A" w:rsidR="00391677">
        <w:rPr>
          <w:rFonts w:ascii="Times New Roman" w:hAnsi="Times New Roman" w:eastAsia="Calibri"/>
          <w:sz w:val="24"/>
        </w:rPr>
        <w:t xml:space="preserve"> ka teisi lastekaitsetöötajaid </w:t>
      </w:r>
      <w:r w:rsidR="001A172F">
        <w:rPr>
          <w:rFonts w:ascii="Times New Roman" w:hAnsi="Times New Roman" w:eastAsia="Calibri"/>
          <w:sz w:val="24"/>
        </w:rPr>
        <w:t>ja</w:t>
      </w:r>
      <w:r w:rsidRPr="009C1E9A" w:rsidR="00391677">
        <w:rPr>
          <w:rFonts w:ascii="Times New Roman" w:hAnsi="Times New Roman" w:eastAsia="Calibri"/>
          <w:sz w:val="24"/>
        </w:rPr>
        <w:t xml:space="preserve"> lapsega töötavaid isikuid. Seega tagab muudatus, et abivajaduse hindamise tähtaeg on ühtselt kohaldatav </w:t>
      </w:r>
      <w:r w:rsidR="00CB494F">
        <w:rPr>
          <w:rFonts w:ascii="Times New Roman" w:hAnsi="Times New Roman" w:eastAsia="Calibri"/>
          <w:sz w:val="24"/>
        </w:rPr>
        <w:t>igas</w:t>
      </w:r>
      <w:r w:rsidRPr="009C1E9A" w:rsidR="00391677">
        <w:rPr>
          <w:rFonts w:ascii="Times New Roman" w:hAnsi="Times New Roman" w:eastAsia="Calibri"/>
          <w:sz w:val="24"/>
        </w:rPr>
        <w:t xml:space="preserve"> olukor</w:t>
      </w:r>
      <w:r w:rsidR="00CB494F">
        <w:rPr>
          <w:rFonts w:ascii="Times New Roman" w:hAnsi="Times New Roman" w:eastAsia="Calibri"/>
          <w:sz w:val="24"/>
        </w:rPr>
        <w:t>ras</w:t>
      </w:r>
      <w:r w:rsidRPr="009C1E9A" w:rsidR="00391677">
        <w:rPr>
          <w:rFonts w:ascii="Times New Roman" w:hAnsi="Times New Roman" w:eastAsia="Calibri"/>
          <w:sz w:val="24"/>
        </w:rPr>
        <w:t xml:space="preserve">, mitte üksnes siis, kui </w:t>
      </w:r>
      <w:r w:rsidRPr="00625E63" w:rsidR="00391677">
        <w:rPr>
          <w:rFonts w:ascii="Times New Roman" w:hAnsi="Times New Roman" w:eastAsia="Calibri"/>
          <w:sz w:val="24"/>
        </w:rPr>
        <w:t>hinda</w:t>
      </w:r>
      <w:r w:rsidR="00625E63">
        <w:rPr>
          <w:rFonts w:ascii="Times New Roman" w:hAnsi="Times New Roman" w:eastAsia="Calibri"/>
          <w:sz w:val="24"/>
        </w:rPr>
        <w:t>jaks on</w:t>
      </w:r>
      <w:r w:rsidRPr="00625E63" w:rsidR="00391677">
        <w:rPr>
          <w:rFonts w:ascii="Times New Roman" w:hAnsi="Times New Roman" w:eastAsia="Calibri"/>
          <w:sz w:val="24"/>
        </w:rPr>
        <w:t xml:space="preserve"> </w:t>
      </w:r>
      <w:proofErr w:type="spellStart"/>
      <w:r w:rsidRPr="00625E63" w:rsidR="00391677">
        <w:rPr>
          <w:rFonts w:ascii="Times New Roman" w:hAnsi="Times New Roman" w:eastAsia="Calibri"/>
          <w:sz w:val="24"/>
        </w:rPr>
        <w:t>KOV</w:t>
      </w:r>
      <w:r w:rsidRPr="00625E63" w:rsidR="0035401A">
        <w:rPr>
          <w:rFonts w:ascii="Times New Roman" w:hAnsi="Times New Roman" w:eastAsia="Calibri"/>
          <w:sz w:val="24"/>
        </w:rPr>
        <w:noBreakHyphen/>
      </w:r>
      <w:r w:rsidRPr="00625E63" w:rsidR="00391677">
        <w:rPr>
          <w:rFonts w:ascii="Times New Roman" w:hAnsi="Times New Roman" w:eastAsia="Calibri"/>
          <w:sz w:val="24"/>
        </w:rPr>
        <w:t>i</w:t>
      </w:r>
      <w:proofErr w:type="spellEnd"/>
      <w:r w:rsidRPr="00625E63" w:rsidR="00391677">
        <w:rPr>
          <w:rFonts w:ascii="Times New Roman" w:hAnsi="Times New Roman" w:eastAsia="Calibri"/>
          <w:sz w:val="24"/>
        </w:rPr>
        <w:t xml:space="preserve"> lastekaitsetöötaja</w:t>
      </w:r>
      <w:r w:rsidRPr="009C1E9A" w:rsidR="00391677">
        <w:rPr>
          <w:rFonts w:ascii="Times New Roman" w:hAnsi="Times New Roman" w:eastAsia="Calibri"/>
          <w:sz w:val="24"/>
        </w:rPr>
        <w:t>.</w:t>
      </w:r>
    </w:p>
    <w:p w:rsidR="339355C7" w:rsidP="00E76672" w:rsidRDefault="339355C7" w14:paraId="0F9117CF" w14:textId="1241D34B">
      <w:pPr>
        <w:rPr>
          <w:rFonts w:ascii="Times New Roman" w:hAnsi="Times New Roman"/>
          <w:strike/>
          <w:sz w:val="24"/>
        </w:rPr>
      </w:pPr>
    </w:p>
    <w:p w:rsidR="008E1CD3" w:rsidP="00E76672" w:rsidRDefault="00AC3F74" w14:paraId="222F8DF7" w14:textId="7014AE26">
      <w:pPr>
        <w:rPr>
          <w:rFonts w:ascii="Times New Roman" w:hAnsi="Times New Roman"/>
          <w:color w:val="000000" w:themeColor="text1"/>
          <w:sz w:val="24"/>
        </w:rPr>
      </w:pPr>
      <w:r>
        <w:rPr>
          <w:rFonts w:ascii="Times New Roman" w:hAnsi="Times New Roman"/>
          <w:b/>
          <w:bCs/>
          <w:color w:val="000000" w:themeColor="text1"/>
          <w:sz w:val="24"/>
        </w:rPr>
        <w:t xml:space="preserve">Eelnõu § 1 punktiga </w:t>
      </w:r>
      <w:r w:rsidR="002E079A">
        <w:rPr>
          <w:rFonts w:ascii="Times New Roman" w:hAnsi="Times New Roman"/>
          <w:b/>
          <w:bCs/>
          <w:color w:val="000000" w:themeColor="text1"/>
          <w:sz w:val="24"/>
        </w:rPr>
        <w:t>8</w:t>
      </w:r>
      <w:r w:rsidR="00DD4882">
        <w:rPr>
          <w:rFonts w:ascii="Times New Roman" w:hAnsi="Times New Roman"/>
          <w:b/>
          <w:bCs/>
          <w:color w:val="000000" w:themeColor="text1"/>
          <w:sz w:val="24"/>
        </w:rPr>
        <w:t xml:space="preserve"> </w:t>
      </w:r>
      <w:r w:rsidRPr="00DD4882" w:rsidR="00DD4882">
        <w:rPr>
          <w:rFonts w:ascii="Times New Roman" w:hAnsi="Times New Roman"/>
          <w:color w:val="000000" w:themeColor="text1"/>
          <w:sz w:val="24"/>
        </w:rPr>
        <w:t xml:space="preserve">täpsustakse </w:t>
      </w:r>
      <w:proofErr w:type="spellStart"/>
      <w:r w:rsidR="00CB494F">
        <w:rPr>
          <w:rFonts w:ascii="Times New Roman" w:hAnsi="Times New Roman"/>
          <w:color w:val="000000" w:themeColor="text1"/>
          <w:sz w:val="24"/>
        </w:rPr>
        <w:t>LasteKS</w:t>
      </w:r>
      <w:proofErr w:type="spellEnd"/>
      <w:r w:rsidR="00CB494F">
        <w:rPr>
          <w:rFonts w:ascii="Times New Roman" w:hAnsi="Times New Roman"/>
          <w:color w:val="000000" w:themeColor="text1"/>
          <w:sz w:val="24"/>
        </w:rPr>
        <w:t xml:space="preserve"> </w:t>
      </w:r>
      <w:r w:rsidR="002B1AF3">
        <w:rPr>
          <w:rFonts w:ascii="Times New Roman" w:hAnsi="Times New Roman"/>
          <w:color w:val="000000" w:themeColor="text1"/>
          <w:sz w:val="24"/>
        </w:rPr>
        <w:t>§</w:t>
      </w:r>
      <w:r w:rsidR="009B678E">
        <w:rPr>
          <w:rFonts w:ascii="Times New Roman" w:hAnsi="Times New Roman"/>
          <w:color w:val="000000" w:themeColor="text1"/>
          <w:sz w:val="24"/>
        </w:rPr>
        <w:t xml:space="preserve"> 18 lõikes 1 sätestatud </w:t>
      </w:r>
      <w:r w:rsidRPr="00DD4882" w:rsidR="00DD4882">
        <w:rPr>
          <w:rFonts w:ascii="Times New Roman" w:hAnsi="Times New Roman"/>
          <w:color w:val="000000" w:themeColor="text1"/>
          <w:sz w:val="24"/>
        </w:rPr>
        <w:t>lastekaitsetöötaja mõistet.</w:t>
      </w:r>
      <w:r w:rsidR="000F6CD1">
        <w:rPr>
          <w:rFonts w:ascii="Times New Roman" w:hAnsi="Times New Roman"/>
          <w:color w:val="000000" w:themeColor="text1"/>
          <w:sz w:val="24"/>
        </w:rPr>
        <w:t xml:space="preserve"> </w:t>
      </w:r>
      <w:r w:rsidRPr="00EE54C5" w:rsidR="00EE54C5">
        <w:rPr>
          <w:rFonts w:ascii="Times New Roman" w:hAnsi="Times New Roman"/>
          <w:color w:val="000000" w:themeColor="text1"/>
          <w:sz w:val="24"/>
        </w:rPr>
        <w:t xml:space="preserve"> </w:t>
      </w:r>
    </w:p>
    <w:p w:rsidR="008E1CD3" w:rsidP="00E76672" w:rsidRDefault="008E1CD3" w14:paraId="0275162A" w14:textId="77777777">
      <w:pPr>
        <w:rPr>
          <w:rFonts w:ascii="Times New Roman" w:hAnsi="Times New Roman"/>
          <w:color w:val="000000" w:themeColor="text1"/>
          <w:sz w:val="24"/>
        </w:rPr>
      </w:pPr>
    </w:p>
    <w:p w:rsidRPr="00E51A86" w:rsidR="00E51A86" w:rsidP="00E76672" w:rsidRDefault="008E1CD3" w14:paraId="093CA5F0" w14:textId="5E8DA9AC">
      <w:pPr>
        <w:rPr>
          <w:rFonts w:ascii="Times New Roman" w:hAnsi="Times New Roman"/>
          <w:color w:val="000000" w:themeColor="text1"/>
          <w:sz w:val="24"/>
        </w:rPr>
      </w:pPr>
      <w:r w:rsidRPr="00914F77">
        <w:rPr>
          <w:rFonts w:ascii="Times New Roman" w:hAnsi="Times New Roman"/>
          <w:color w:val="000000" w:themeColor="text1"/>
          <w:sz w:val="24"/>
        </w:rPr>
        <w:t>Paragrahvi 18 k</w:t>
      </w:r>
      <w:r w:rsidRPr="00914F77" w:rsidR="00EE54C5">
        <w:rPr>
          <w:rFonts w:ascii="Times New Roman" w:hAnsi="Times New Roman"/>
          <w:color w:val="000000" w:themeColor="text1"/>
          <w:sz w:val="24"/>
        </w:rPr>
        <w:t xml:space="preserve">ehtiva sõnastuse järgi on lastekaitsetöötaja SKA või </w:t>
      </w:r>
      <w:proofErr w:type="spellStart"/>
      <w:r w:rsidRPr="00914F77" w:rsidR="00EE54C5">
        <w:rPr>
          <w:rFonts w:ascii="Times New Roman" w:hAnsi="Times New Roman"/>
          <w:color w:val="000000" w:themeColor="text1"/>
          <w:sz w:val="24"/>
        </w:rPr>
        <w:t>KOV-i</w:t>
      </w:r>
      <w:proofErr w:type="spellEnd"/>
      <w:r w:rsidRPr="00914F77" w:rsidR="00EE54C5">
        <w:rPr>
          <w:rFonts w:ascii="Times New Roman" w:hAnsi="Times New Roman"/>
          <w:color w:val="000000" w:themeColor="text1"/>
          <w:sz w:val="24"/>
        </w:rPr>
        <w:t xml:space="preserve"> ametnik, kes täidab talle </w:t>
      </w:r>
      <w:proofErr w:type="spellStart"/>
      <w:r w:rsidRPr="00914F77" w:rsidR="00EE54C5">
        <w:rPr>
          <w:rFonts w:ascii="Times New Roman" w:hAnsi="Times New Roman"/>
          <w:color w:val="000000" w:themeColor="text1"/>
          <w:sz w:val="24"/>
        </w:rPr>
        <w:t>LasteKS-is</w:t>
      </w:r>
      <w:proofErr w:type="spellEnd"/>
      <w:r w:rsidRPr="00914F77" w:rsidR="00EE54C5">
        <w:rPr>
          <w:rFonts w:ascii="Times New Roman" w:hAnsi="Times New Roman"/>
          <w:color w:val="000000" w:themeColor="text1"/>
          <w:sz w:val="24"/>
        </w:rPr>
        <w:t xml:space="preserve"> või muus õigusaktis sätestatud ülesandeid lapse õiguste ja heaolu tagamisel</w:t>
      </w:r>
      <w:r w:rsidRPr="00EE54C5" w:rsidR="00EE54C5">
        <w:rPr>
          <w:rFonts w:ascii="Times New Roman" w:hAnsi="Times New Roman"/>
          <w:color w:val="000000" w:themeColor="text1"/>
          <w:sz w:val="24"/>
        </w:rPr>
        <w:t>.</w:t>
      </w:r>
      <w:r w:rsidR="006B46DE">
        <w:rPr>
          <w:rFonts w:ascii="Times New Roman" w:hAnsi="Times New Roman"/>
          <w:color w:val="000000" w:themeColor="text1"/>
          <w:sz w:val="24"/>
        </w:rPr>
        <w:t xml:space="preserve"> </w:t>
      </w:r>
      <w:r w:rsidRPr="00E51A86" w:rsidR="00750DC5">
        <w:rPr>
          <w:rFonts w:ascii="Times New Roman" w:hAnsi="Times New Roman"/>
          <w:color w:val="000000" w:themeColor="text1"/>
          <w:sz w:val="24"/>
        </w:rPr>
        <w:t>Säte viitab üldiselt lastele</w:t>
      </w:r>
      <w:r w:rsidR="00F97EE3">
        <w:rPr>
          <w:rFonts w:ascii="Times New Roman" w:hAnsi="Times New Roman"/>
          <w:color w:val="000000" w:themeColor="text1"/>
          <w:sz w:val="24"/>
        </w:rPr>
        <w:t>,</w:t>
      </w:r>
      <w:r w:rsidRPr="00E51A86" w:rsidR="00750DC5">
        <w:rPr>
          <w:rFonts w:ascii="Times New Roman" w:hAnsi="Times New Roman"/>
          <w:color w:val="000000" w:themeColor="text1"/>
          <w:sz w:val="24"/>
        </w:rPr>
        <w:t xml:space="preserve"> sõltumata nende abivajadusest</w:t>
      </w:r>
      <w:r w:rsidR="00750DC5">
        <w:rPr>
          <w:rFonts w:ascii="Times New Roman" w:hAnsi="Times New Roman"/>
          <w:color w:val="000000" w:themeColor="text1"/>
          <w:sz w:val="24"/>
        </w:rPr>
        <w:t xml:space="preserve"> ega </w:t>
      </w:r>
      <w:r w:rsidRPr="00E51A86" w:rsidR="00750DC5">
        <w:rPr>
          <w:rFonts w:ascii="Times New Roman" w:hAnsi="Times New Roman"/>
          <w:color w:val="000000" w:themeColor="text1"/>
          <w:sz w:val="24"/>
        </w:rPr>
        <w:t xml:space="preserve">diferentseeri lastega seotud ülesandeid nende raskusastme ega sekkumisvajaduse alusel. Praktikas on see viinud olukorrani, kus suurem osa või isegi kõik lastega seotud </w:t>
      </w:r>
      <w:proofErr w:type="spellStart"/>
      <w:r w:rsidRPr="00E51A86" w:rsidR="00750DC5">
        <w:rPr>
          <w:rFonts w:ascii="Times New Roman" w:hAnsi="Times New Roman"/>
          <w:color w:val="000000" w:themeColor="text1"/>
          <w:sz w:val="24"/>
        </w:rPr>
        <w:t>KOV-i</w:t>
      </w:r>
      <w:proofErr w:type="spellEnd"/>
      <w:r w:rsidRPr="00E51A86" w:rsidR="00750DC5">
        <w:rPr>
          <w:rFonts w:ascii="Times New Roman" w:hAnsi="Times New Roman"/>
          <w:color w:val="000000" w:themeColor="text1"/>
          <w:sz w:val="24"/>
        </w:rPr>
        <w:t xml:space="preserve"> ülesanded suunatakse lastekaitsetöötajale. Tulemuseks on </w:t>
      </w:r>
      <w:proofErr w:type="spellStart"/>
      <w:r w:rsidR="00CD0BE8">
        <w:rPr>
          <w:rFonts w:ascii="Times New Roman" w:hAnsi="Times New Roman"/>
          <w:color w:val="000000" w:themeColor="text1"/>
          <w:sz w:val="24"/>
        </w:rPr>
        <w:t>KOV-i</w:t>
      </w:r>
      <w:proofErr w:type="spellEnd"/>
      <w:r w:rsidR="00CD0BE8">
        <w:rPr>
          <w:rFonts w:ascii="Times New Roman" w:hAnsi="Times New Roman"/>
          <w:color w:val="000000" w:themeColor="text1"/>
          <w:sz w:val="24"/>
        </w:rPr>
        <w:t xml:space="preserve"> </w:t>
      </w:r>
      <w:r w:rsidRPr="00E51A86" w:rsidR="00750DC5">
        <w:rPr>
          <w:rFonts w:ascii="Times New Roman" w:hAnsi="Times New Roman"/>
          <w:color w:val="000000" w:themeColor="text1"/>
          <w:sz w:val="24"/>
        </w:rPr>
        <w:t xml:space="preserve">lastekaitsetöötajate ülekoormus ning kõrgelt kvalifitseeritud ressursi kasutamine ka selliste ülesannete täitmisel, mida võiks sisust lähtuvalt teha </w:t>
      </w:r>
      <w:r w:rsidR="002F6731">
        <w:rPr>
          <w:rFonts w:ascii="Times New Roman" w:hAnsi="Times New Roman"/>
          <w:color w:val="000000" w:themeColor="text1"/>
          <w:sz w:val="24"/>
        </w:rPr>
        <w:t>kitsama profiiliga</w:t>
      </w:r>
      <w:r w:rsidRPr="00E51A86" w:rsidR="00750DC5">
        <w:rPr>
          <w:rFonts w:ascii="Times New Roman" w:hAnsi="Times New Roman"/>
          <w:color w:val="000000" w:themeColor="text1"/>
          <w:sz w:val="24"/>
        </w:rPr>
        <w:t xml:space="preserve"> spetsialist.</w:t>
      </w:r>
    </w:p>
    <w:p w:rsidR="00E51A86" w:rsidP="00E76672" w:rsidRDefault="00E51A86" w14:paraId="67003D78" w14:textId="77777777">
      <w:pPr>
        <w:rPr>
          <w:rFonts w:ascii="Times New Roman" w:hAnsi="Times New Roman"/>
          <w:color w:val="000000" w:themeColor="text1"/>
          <w:sz w:val="24"/>
        </w:rPr>
      </w:pPr>
    </w:p>
    <w:p w:rsidR="00AD3F8D" w:rsidP="64CFBF82" w:rsidRDefault="00AD3F8D" w14:paraId="2D0B649E" w14:textId="5FC5E7E2">
      <w:pPr>
        <w:rPr>
          <w:rFonts w:ascii="Times New Roman" w:hAnsi="Times New Roman"/>
          <w:color w:val="000000" w:themeColor="text1"/>
          <w:sz w:val="24"/>
          <w:szCs w:val="24"/>
        </w:rPr>
      </w:pPr>
      <w:r w:rsidRPr="64CFBF82" w:rsidR="00AD3F8D">
        <w:rPr>
          <w:rFonts w:ascii="Times New Roman" w:hAnsi="Times New Roman"/>
          <w:color w:val="000000" w:themeColor="text1" w:themeTint="FF" w:themeShade="FF"/>
          <w:sz w:val="24"/>
          <w:szCs w:val="24"/>
        </w:rPr>
        <w:t xml:space="preserve">Muudatuse eesmärk on võimaldada </w:t>
      </w:r>
      <w:r w:rsidRPr="64CFBF82" w:rsidR="00AD3F8D">
        <w:rPr>
          <w:rFonts w:ascii="Times New Roman" w:hAnsi="Times New Roman"/>
          <w:color w:val="000000" w:themeColor="text1" w:themeTint="FF" w:themeShade="FF"/>
          <w:sz w:val="24"/>
          <w:szCs w:val="24"/>
        </w:rPr>
        <w:t>KOV-idele</w:t>
      </w:r>
      <w:r w:rsidRPr="64CFBF82" w:rsidR="00AD3F8D">
        <w:rPr>
          <w:rFonts w:ascii="Times New Roman" w:hAnsi="Times New Roman"/>
          <w:color w:val="000000" w:themeColor="text1" w:themeTint="FF" w:themeShade="FF"/>
          <w:sz w:val="24"/>
          <w:szCs w:val="24"/>
        </w:rPr>
        <w:t xml:space="preserve"> suuremat paindlikkust lastega seotud ülesannete täitmisel vajalike ressursside kasutamisel ja töökorralduse kujundamisel. </w:t>
      </w:r>
      <w:r w:rsidRPr="64CFBF82" w:rsidR="00F57524">
        <w:rPr>
          <w:rFonts w:ascii="Times New Roman" w:hAnsi="Times New Roman"/>
          <w:color w:val="000000" w:themeColor="text1" w:themeTint="FF" w:themeShade="FF"/>
          <w:sz w:val="24"/>
          <w:szCs w:val="24"/>
        </w:rPr>
        <w:t xml:space="preserve">Eelnõuga lisatav § 18 </w:t>
      </w:r>
      <w:r w:rsidRPr="64CFBF82" w:rsidR="00270F81">
        <w:rPr>
          <w:rFonts w:ascii="Times New Roman" w:hAnsi="Times New Roman"/>
          <w:color w:val="000000" w:themeColor="text1" w:themeTint="FF" w:themeShade="FF"/>
          <w:sz w:val="24"/>
          <w:szCs w:val="24"/>
        </w:rPr>
        <w:t>lõike </w:t>
      </w:r>
      <w:r w:rsidRPr="64CFBF82" w:rsidR="00F57524">
        <w:rPr>
          <w:rFonts w:ascii="Times New Roman" w:hAnsi="Times New Roman"/>
          <w:color w:val="000000" w:themeColor="text1" w:themeTint="FF" w:themeShade="FF"/>
          <w:sz w:val="24"/>
          <w:szCs w:val="24"/>
        </w:rPr>
        <w:t>1 punkt 1 määratleb lastekaitsetöötaja</w:t>
      </w:r>
      <w:r w:rsidRPr="64CFBF82" w:rsidR="00355D70">
        <w:rPr>
          <w:rFonts w:ascii="Times New Roman" w:hAnsi="Times New Roman"/>
          <w:color w:val="000000" w:themeColor="text1" w:themeTint="FF" w:themeShade="FF"/>
          <w:sz w:val="24"/>
          <w:szCs w:val="24"/>
        </w:rPr>
        <w:t>na</w:t>
      </w:r>
      <w:r w:rsidRPr="64CFBF82" w:rsidR="00C81AC4">
        <w:rPr>
          <w:rFonts w:ascii="Times New Roman" w:hAnsi="Times New Roman"/>
          <w:color w:val="000000" w:themeColor="text1" w:themeTint="FF" w:themeShade="FF"/>
          <w:sz w:val="24"/>
          <w:szCs w:val="24"/>
        </w:rPr>
        <w:t xml:space="preserve"> </w:t>
      </w:r>
      <w:r w:rsidRPr="64CFBF82" w:rsidR="00C81AC4">
        <w:rPr>
          <w:rFonts w:ascii="Times New Roman" w:hAnsi="Times New Roman"/>
          <w:color w:val="000000" w:themeColor="text1" w:themeTint="FF" w:themeShade="FF"/>
          <w:sz w:val="24"/>
          <w:szCs w:val="24"/>
        </w:rPr>
        <w:t>KOV-i</w:t>
      </w:r>
      <w:r w:rsidRPr="64CFBF82" w:rsidR="00F57524">
        <w:rPr>
          <w:rFonts w:ascii="Times New Roman" w:hAnsi="Times New Roman"/>
          <w:color w:val="000000" w:themeColor="text1" w:themeTint="FF" w:themeShade="FF"/>
          <w:sz w:val="24"/>
          <w:szCs w:val="24"/>
        </w:rPr>
        <w:t xml:space="preserve"> ametniku, kes</w:t>
      </w:r>
      <w:r w:rsidRPr="64CFBF82" w:rsidR="00F57524">
        <w:rPr>
          <w:rFonts w:ascii="Times New Roman" w:hAnsi="Times New Roman"/>
          <w:color w:val="000000" w:themeColor="text1" w:themeTint="FF" w:themeShade="FF"/>
          <w:sz w:val="24"/>
          <w:szCs w:val="24"/>
        </w:rPr>
        <w:t xml:space="preserve"> täidab </w:t>
      </w:r>
      <w:r w:rsidRPr="64CFBF82" w:rsidR="00F57524">
        <w:rPr>
          <w:rFonts w:ascii="Times New Roman" w:hAnsi="Times New Roman"/>
          <w:color w:val="000000" w:themeColor="text1" w:themeTint="FF" w:themeShade="FF"/>
          <w:sz w:val="24"/>
          <w:szCs w:val="24"/>
        </w:rPr>
        <w:t>LasteKS</w:t>
      </w:r>
      <w:r w:rsidRPr="64CFBF82" w:rsidR="00F57524">
        <w:rPr>
          <w:rFonts w:ascii="Times New Roman" w:hAnsi="Times New Roman"/>
          <w:color w:val="000000" w:themeColor="text1" w:themeTint="FF" w:themeShade="FF"/>
          <w:sz w:val="24"/>
          <w:szCs w:val="24"/>
        </w:rPr>
        <w:t xml:space="preserve"> § 17 lõi</w:t>
      </w:r>
      <w:r w:rsidRPr="64CFBF82" w:rsidR="00863A3A">
        <w:rPr>
          <w:rFonts w:ascii="Times New Roman" w:hAnsi="Times New Roman"/>
          <w:color w:val="000000" w:themeColor="text1" w:themeTint="FF" w:themeShade="FF"/>
          <w:sz w:val="24"/>
          <w:szCs w:val="24"/>
        </w:rPr>
        <w:t>ke</w:t>
      </w:r>
      <w:r w:rsidRPr="64CFBF82" w:rsidR="00B25AD1">
        <w:rPr>
          <w:rFonts w:ascii="Times New Roman" w:hAnsi="Times New Roman"/>
          <w:color w:val="000000" w:themeColor="text1" w:themeTint="FF" w:themeShade="FF"/>
          <w:sz w:val="24"/>
          <w:szCs w:val="24"/>
        </w:rPr>
        <w:t xml:space="preserve"> </w:t>
      </w:r>
      <w:r w:rsidRPr="64CFBF82" w:rsidR="00F13D08">
        <w:rPr>
          <w:rFonts w:ascii="Times New Roman" w:hAnsi="Times New Roman"/>
          <w:color w:val="000000" w:themeColor="text1" w:themeTint="FF" w:themeShade="FF"/>
          <w:sz w:val="24"/>
          <w:szCs w:val="24"/>
        </w:rPr>
        <w:t>1</w:t>
      </w:r>
      <w:r w:rsidRPr="64CFBF82" w:rsidR="00B72674">
        <w:rPr>
          <w:rFonts w:ascii="Times New Roman" w:hAnsi="Times New Roman"/>
          <w:color w:val="000000" w:themeColor="text1" w:themeTint="FF" w:themeShade="FF"/>
          <w:sz w:val="24"/>
          <w:szCs w:val="24"/>
        </w:rPr>
        <w:t xml:space="preserve"> punktides</w:t>
      </w:r>
      <w:r w:rsidRPr="64CFBF82" w:rsidR="00F57524">
        <w:rPr>
          <w:rFonts w:ascii="Times New Roman" w:hAnsi="Times New Roman"/>
          <w:color w:val="000000" w:themeColor="text1" w:themeTint="FF" w:themeShade="FF"/>
          <w:sz w:val="24"/>
          <w:szCs w:val="24"/>
        </w:rPr>
        <w:t xml:space="preserve"> 3 ja 4 sätestatud ülesandeid: hindab abivajavast lapsest teada saamisel tema abivajadust </w:t>
      </w:r>
      <w:r w:rsidRPr="64CFBF82" w:rsidR="00522CDB">
        <w:rPr>
          <w:rFonts w:ascii="Times New Roman" w:hAnsi="Times New Roman"/>
          <w:color w:val="000000" w:themeColor="text1" w:themeTint="FF" w:themeShade="FF"/>
          <w:sz w:val="24"/>
          <w:szCs w:val="24"/>
        </w:rPr>
        <w:t>ja</w:t>
      </w:r>
      <w:r w:rsidRPr="64CFBF82" w:rsidR="00F57524">
        <w:rPr>
          <w:rFonts w:ascii="Times New Roman" w:hAnsi="Times New Roman"/>
          <w:color w:val="000000" w:themeColor="text1" w:themeTint="FF" w:themeShade="FF"/>
          <w:sz w:val="24"/>
          <w:szCs w:val="24"/>
        </w:rPr>
        <w:t xml:space="preserve"> pakub meetmeid </w:t>
      </w:r>
      <w:r w:rsidRPr="64CFBF82" w:rsidR="00AF5911">
        <w:rPr>
          <w:rFonts w:ascii="Times New Roman" w:hAnsi="Times New Roman"/>
          <w:color w:val="000000" w:themeColor="text1" w:themeTint="FF" w:themeShade="FF"/>
          <w:sz w:val="24"/>
          <w:szCs w:val="24"/>
        </w:rPr>
        <w:t xml:space="preserve">lapse abistamiseks </w:t>
      </w:r>
      <w:r w:rsidRPr="64CFBF82" w:rsidR="0019726A">
        <w:rPr>
          <w:rFonts w:ascii="Times New Roman" w:hAnsi="Times New Roman"/>
          <w:color w:val="000000" w:themeColor="text1" w:themeTint="FF" w:themeShade="FF"/>
          <w:sz w:val="24"/>
          <w:szCs w:val="24"/>
        </w:rPr>
        <w:t xml:space="preserve">ning </w:t>
      </w:r>
      <w:r w:rsidRPr="64CFBF82" w:rsidR="00FA57DD">
        <w:rPr>
          <w:rFonts w:ascii="Times New Roman" w:hAnsi="Times New Roman"/>
          <w:color w:val="000000" w:themeColor="text1" w:themeTint="FF" w:themeShade="FF"/>
          <w:sz w:val="24"/>
          <w:szCs w:val="24"/>
        </w:rPr>
        <w:t>pakub</w:t>
      </w:r>
      <w:r w:rsidRPr="64CFBF82" w:rsidR="009854DC">
        <w:rPr>
          <w:rFonts w:ascii="Times New Roman" w:hAnsi="Times New Roman"/>
          <w:color w:val="000000" w:themeColor="text1" w:themeTint="FF" w:themeShade="FF"/>
          <w:sz w:val="24"/>
          <w:szCs w:val="24"/>
        </w:rPr>
        <w:t xml:space="preserve"> meetmeid</w:t>
      </w:r>
      <w:r w:rsidRPr="64CFBF82" w:rsidR="00F57524">
        <w:rPr>
          <w:rFonts w:ascii="Times New Roman" w:hAnsi="Times New Roman"/>
          <w:color w:val="000000" w:themeColor="text1" w:themeTint="FF" w:themeShade="FF"/>
          <w:sz w:val="24"/>
          <w:szCs w:val="24"/>
        </w:rPr>
        <w:t xml:space="preserve"> perekonnast eraldatud lapsele </w:t>
      </w:r>
      <w:r w:rsidRPr="64CFBF82" w:rsidR="0056605E">
        <w:rPr>
          <w:rFonts w:ascii="Times New Roman" w:hAnsi="Times New Roman"/>
          <w:color w:val="000000" w:themeColor="text1" w:themeTint="FF" w:themeShade="FF"/>
          <w:sz w:val="24"/>
          <w:szCs w:val="24"/>
        </w:rPr>
        <w:t>ja</w:t>
      </w:r>
      <w:r w:rsidRPr="64CFBF82" w:rsidR="00F57524">
        <w:rPr>
          <w:rFonts w:ascii="Times New Roman" w:hAnsi="Times New Roman"/>
          <w:color w:val="000000" w:themeColor="text1" w:themeTint="FF" w:themeShade="FF"/>
          <w:sz w:val="24"/>
          <w:szCs w:val="24"/>
        </w:rPr>
        <w:t xml:space="preserve"> tema perekonnale.</w:t>
      </w:r>
      <w:r w:rsidRPr="64CFBF82" w:rsidR="00F57524">
        <w:rPr>
          <w:rFonts w:ascii="Times New Roman" w:hAnsi="Times New Roman"/>
          <w:color w:val="000000" w:themeColor="text1" w:themeTint="FF" w:themeShade="FF"/>
          <w:sz w:val="24"/>
          <w:szCs w:val="24"/>
        </w:rPr>
        <w:t xml:space="preserve"> </w:t>
      </w:r>
      <w:r w:rsidRPr="64CFBF82" w:rsidR="005E12EA">
        <w:rPr>
          <w:rFonts w:ascii="Times New Roman" w:hAnsi="Times New Roman"/>
          <w:color w:val="000000" w:themeColor="text1" w:themeTint="FF" w:themeShade="FF"/>
          <w:sz w:val="24"/>
          <w:szCs w:val="24"/>
        </w:rPr>
        <w:t>Seega</w:t>
      </w:r>
      <w:r w:rsidRPr="64CFBF82" w:rsidR="0060205C">
        <w:rPr>
          <w:rFonts w:ascii="Times New Roman" w:hAnsi="Times New Roman"/>
          <w:color w:val="000000" w:themeColor="text1" w:themeTint="FF" w:themeShade="FF"/>
          <w:sz w:val="24"/>
          <w:szCs w:val="24"/>
        </w:rPr>
        <w:t xml:space="preserve"> seatakse </w:t>
      </w:r>
      <w:r w:rsidRPr="64CFBF82" w:rsidR="005E12EA">
        <w:rPr>
          <w:rFonts w:ascii="Times New Roman" w:hAnsi="Times New Roman"/>
          <w:color w:val="000000" w:themeColor="text1" w:themeTint="FF" w:themeShade="FF"/>
          <w:sz w:val="24"/>
          <w:szCs w:val="24"/>
        </w:rPr>
        <w:t xml:space="preserve">muudatustega </w:t>
      </w:r>
      <w:r w:rsidRPr="64CFBF82" w:rsidR="0060205C">
        <w:rPr>
          <w:rFonts w:ascii="Times New Roman" w:hAnsi="Times New Roman"/>
          <w:color w:val="000000" w:themeColor="text1" w:themeTint="FF" w:themeShade="FF"/>
          <w:sz w:val="24"/>
          <w:szCs w:val="24"/>
        </w:rPr>
        <w:t xml:space="preserve">lastekaitsetöötaja töö keskmesse abivajav, </w:t>
      </w:r>
      <w:r w:rsidRPr="64CFBF82" w:rsidR="005E12EA">
        <w:rPr>
          <w:rFonts w:ascii="Times New Roman" w:hAnsi="Times New Roman"/>
          <w:color w:val="000000" w:themeColor="text1" w:themeTint="FF" w:themeShade="FF"/>
          <w:sz w:val="24"/>
          <w:szCs w:val="24"/>
        </w:rPr>
        <w:t>sealhulgas</w:t>
      </w:r>
      <w:r w:rsidRPr="64CFBF82" w:rsidR="0060205C">
        <w:rPr>
          <w:rFonts w:ascii="Times New Roman" w:hAnsi="Times New Roman"/>
          <w:color w:val="000000" w:themeColor="text1" w:themeTint="FF" w:themeShade="FF"/>
          <w:sz w:val="24"/>
          <w:szCs w:val="24"/>
        </w:rPr>
        <w:t xml:space="preserve"> hädaohus olev laps (vt ka eelnõu § 1 </w:t>
      </w:r>
      <w:r w:rsidRPr="64CFBF82" w:rsidR="0060205C">
        <w:rPr>
          <w:rFonts w:ascii="Times New Roman" w:hAnsi="Times New Roman"/>
          <w:color w:val="000000" w:themeColor="text1" w:themeTint="FF" w:themeShade="FF"/>
          <w:sz w:val="24"/>
          <w:szCs w:val="24"/>
        </w:rPr>
        <w:t>punkti 1</w:t>
      </w:r>
      <w:r w:rsidRPr="64CFBF82" w:rsidR="002F6731">
        <w:rPr>
          <w:rFonts w:ascii="Times New Roman" w:hAnsi="Times New Roman"/>
          <w:color w:val="000000" w:themeColor="text1" w:themeTint="FF" w:themeShade="FF"/>
          <w:sz w:val="24"/>
          <w:szCs w:val="24"/>
        </w:rPr>
        <w:t>1</w:t>
      </w:r>
      <w:r w:rsidRPr="64CFBF82" w:rsidR="0060205C">
        <w:rPr>
          <w:rFonts w:ascii="Times New Roman" w:hAnsi="Times New Roman"/>
          <w:color w:val="000000" w:themeColor="text1" w:themeTint="FF" w:themeShade="FF"/>
          <w:sz w:val="24"/>
          <w:szCs w:val="24"/>
        </w:rPr>
        <w:t xml:space="preserve"> selgitusi</w:t>
      </w:r>
      <w:r w:rsidRPr="64CFBF82" w:rsidR="0060205C">
        <w:rPr>
          <w:rFonts w:ascii="Times New Roman" w:hAnsi="Times New Roman"/>
          <w:color w:val="000000" w:themeColor="text1" w:themeTint="FF" w:themeShade="FF"/>
          <w:sz w:val="24"/>
          <w:szCs w:val="24"/>
        </w:rPr>
        <w:t>)</w:t>
      </w:r>
      <w:r w:rsidRPr="64CFBF82" w:rsidR="000241E6">
        <w:rPr>
          <w:rFonts w:ascii="Times New Roman" w:hAnsi="Times New Roman"/>
          <w:color w:val="000000" w:themeColor="text1" w:themeTint="FF" w:themeShade="FF"/>
          <w:sz w:val="24"/>
          <w:szCs w:val="24"/>
        </w:rPr>
        <w:t xml:space="preserve"> </w:t>
      </w:r>
      <w:r w:rsidRPr="64CFBF82" w:rsidR="0080588C">
        <w:rPr>
          <w:rFonts w:ascii="Times New Roman" w:hAnsi="Times New Roman"/>
          <w:color w:val="000000" w:themeColor="text1" w:themeTint="FF" w:themeShade="FF"/>
          <w:sz w:val="24"/>
          <w:szCs w:val="24"/>
        </w:rPr>
        <w:t>ning</w:t>
      </w:r>
      <w:r w:rsidRPr="64CFBF82" w:rsidR="000241E6">
        <w:rPr>
          <w:rFonts w:ascii="Times New Roman" w:hAnsi="Times New Roman"/>
          <w:color w:val="000000" w:themeColor="text1" w:themeTint="FF" w:themeShade="FF"/>
          <w:sz w:val="24"/>
          <w:szCs w:val="24"/>
        </w:rPr>
        <w:t xml:space="preserve"> talle abi osutamise korraldamine</w:t>
      </w:r>
      <w:r w:rsidRPr="64CFBF82" w:rsidR="649D2AD9">
        <w:rPr>
          <w:rFonts w:ascii="Times New Roman" w:hAnsi="Times New Roman"/>
          <w:color w:val="000000" w:themeColor="text1" w:themeTint="FF" w:themeShade="FF"/>
          <w:sz w:val="24"/>
          <w:szCs w:val="24"/>
        </w:rPr>
        <w:t xml:space="preserve"> lapse õiguste ja heaolu rikkumise</w:t>
      </w:r>
      <w:r w:rsidRPr="64CFBF82" w:rsidR="00C77C1C">
        <w:rPr>
          <w:rFonts w:ascii="Times New Roman" w:hAnsi="Times New Roman"/>
          <w:color w:val="000000" w:themeColor="text1" w:themeTint="FF" w:themeShade="FF"/>
          <w:sz w:val="24"/>
          <w:szCs w:val="24"/>
        </w:rPr>
        <w:t xml:space="preserve"> korra</w:t>
      </w:r>
      <w:r w:rsidRPr="64CFBF82" w:rsidR="649D2AD9">
        <w:rPr>
          <w:rFonts w:ascii="Times New Roman" w:hAnsi="Times New Roman"/>
          <w:color w:val="000000" w:themeColor="text1" w:themeTint="FF" w:themeShade="FF"/>
          <w:sz w:val="24"/>
          <w:szCs w:val="24"/>
        </w:rPr>
        <w:t>l</w:t>
      </w:r>
      <w:r w:rsidRPr="64CFBF82" w:rsidR="0060205C">
        <w:rPr>
          <w:rFonts w:ascii="Times New Roman" w:hAnsi="Times New Roman"/>
          <w:color w:val="000000" w:themeColor="text1" w:themeTint="FF" w:themeShade="FF"/>
          <w:sz w:val="24"/>
          <w:szCs w:val="24"/>
        </w:rPr>
        <w:t>.</w:t>
      </w:r>
      <w:r w:rsidRPr="64CFBF82" w:rsidR="0060205C">
        <w:rPr>
          <w:rFonts w:ascii="Times New Roman" w:hAnsi="Times New Roman"/>
          <w:color w:val="000000" w:themeColor="text1" w:themeTint="FF" w:themeShade="FF"/>
          <w:sz w:val="24"/>
          <w:szCs w:val="24"/>
        </w:rPr>
        <w:t xml:space="preserve"> </w:t>
      </w:r>
      <w:r w:rsidRPr="64CFBF82" w:rsidR="00111467">
        <w:rPr>
          <w:rFonts w:ascii="Times New Roman" w:hAnsi="Times New Roman"/>
          <w:color w:val="000000" w:themeColor="text1" w:themeTint="FF" w:themeShade="FF"/>
          <w:sz w:val="24"/>
          <w:szCs w:val="24"/>
        </w:rPr>
        <w:t>Ü</w:t>
      </w:r>
      <w:r w:rsidRPr="64CFBF82" w:rsidR="00D11DD7">
        <w:rPr>
          <w:rFonts w:ascii="Times New Roman" w:hAnsi="Times New Roman"/>
          <w:color w:val="000000" w:themeColor="text1" w:themeTint="FF" w:themeShade="FF"/>
          <w:sz w:val="24"/>
          <w:szCs w:val="24"/>
        </w:rPr>
        <w:t xml:space="preserve">lejäänud </w:t>
      </w:r>
      <w:r w:rsidRPr="64CFBF82" w:rsidR="001D1CE9">
        <w:rPr>
          <w:rFonts w:ascii="Times New Roman" w:hAnsi="Times New Roman"/>
          <w:color w:val="000000" w:themeColor="text1" w:themeTint="FF" w:themeShade="FF"/>
          <w:sz w:val="24"/>
          <w:szCs w:val="24"/>
        </w:rPr>
        <w:t>LasteKS</w:t>
      </w:r>
      <w:r w:rsidRPr="64CFBF82" w:rsidR="001D1CE9">
        <w:rPr>
          <w:rFonts w:ascii="Times New Roman" w:hAnsi="Times New Roman"/>
          <w:color w:val="000000" w:themeColor="text1" w:themeTint="FF" w:themeShade="FF"/>
          <w:sz w:val="24"/>
          <w:szCs w:val="24"/>
        </w:rPr>
        <w:t xml:space="preserve"> § 17 lõikes 1 nimetatud </w:t>
      </w:r>
      <w:r w:rsidRPr="64CFBF82" w:rsidR="001D1CE9">
        <w:rPr>
          <w:rFonts w:ascii="Times New Roman" w:hAnsi="Times New Roman"/>
          <w:color w:val="000000" w:themeColor="text1" w:themeTint="FF" w:themeShade="FF"/>
          <w:sz w:val="24"/>
          <w:szCs w:val="24"/>
        </w:rPr>
        <w:t>KOV-i</w:t>
      </w:r>
      <w:r w:rsidRPr="64CFBF82" w:rsidR="001D1CE9">
        <w:rPr>
          <w:rFonts w:ascii="Times New Roman" w:hAnsi="Times New Roman"/>
          <w:color w:val="000000" w:themeColor="text1" w:themeTint="FF" w:themeShade="FF"/>
          <w:sz w:val="24"/>
          <w:szCs w:val="24"/>
        </w:rPr>
        <w:t xml:space="preserve"> </w:t>
      </w:r>
      <w:r w:rsidRPr="64CFBF82" w:rsidR="00D11DD7">
        <w:rPr>
          <w:rFonts w:ascii="Times New Roman" w:hAnsi="Times New Roman"/>
          <w:color w:val="000000" w:themeColor="text1" w:themeTint="FF" w:themeShade="FF"/>
          <w:sz w:val="24"/>
          <w:szCs w:val="24"/>
        </w:rPr>
        <w:t>ülesande</w:t>
      </w:r>
      <w:r w:rsidRPr="64CFBF82" w:rsidR="001D1CE9">
        <w:rPr>
          <w:rFonts w:ascii="Times New Roman" w:hAnsi="Times New Roman"/>
          <w:color w:val="000000" w:themeColor="text1" w:themeTint="FF" w:themeShade="FF"/>
          <w:sz w:val="24"/>
          <w:szCs w:val="24"/>
        </w:rPr>
        <w:t>i</w:t>
      </w:r>
      <w:r w:rsidRPr="64CFBF82" w:rsidR="00D11DD7">
        <w:rPr>
          <w:rFonts w:ascii="Times New Roman" w:hAnsi="Times New Roman"/>
          <w:color w:val="000000" w:themeColor="text1" w:themeTint="FF" w:themeShade="FF"/>
          <w:sz w:val="24"/>
          <w:szCs w:val="24"/>
        </w:rPr>
        <w:t>d</w:t>
      </w:r>
      <w:r w:rsidRPr="64CFBF82" w:rsidR="00111467">
        <w:rPr>
          <w:rFonts w:ascii="Times New Roman" w:hAnsi="Times New Roman"/>
          <w:color w:val="000000" w:themeColor="text1" w:themeTint="FF" w:themeShade="FF"/>
          <w:sz w:val="24"/>
          <w:szCs w:val="24"/>
        </w:rPr>
        <w:t xml:space="preserve"> </w:t>
      </w:r>
      <w:r w:rsidRPr="64CFBF82" w:rsidR="00D11DD7">
        <w:rPr>
          <w:rFonts w:ascii="Times New Roman" w:hAnsi="Times New Roman"/>
          <w:color w:val="000000" w:themeColor="text1" w:themeTint="FF" w:themeShade="FF"/>
          <w:sz w:val="24"/>
          <w:szCs w:val="24"/>
        </w:rPr>
        <w:t>võib KOV vastavalt sisule ja raskusastmele anda</w:t>
      </w:r>
      <w:r w:rsidRPr="64CFBF82" w:rsidR="001D1CE9">
        <w:rPr>
          <w:rFonts w:ascii="Times New Roman" w:hAnsi="Times New Roman"/>
          <w:color w:val="000000" w:themeColor="text1" w:themeTint="FF" w:themeShade="FF"/>
          <w:sz w:val="24"/>
          <w:szCs w:val="24"/>
        </w:rPr>
        <w:t xml:space="preserve"> täitmiseks</w:t>
      </w:r>
      <w:r w:rsidRPr="64CFBF82" w:rsidR="00D11DD7">
        <w:rPr>
          <w:rFonts w:ascii="Times New Roman" w:hAnsi="Times New Roman"/>
          <w:color w:val="000000" w:themeColor="text1" w:themeTint="FF" w:themeShade="FF"/>
          <w:sz w:val="24"/>
          <w:szCs w:val="24"/>
        </w:rPr>
        <w:t xml:space="preserve"> </w:t>
      </w:r>
      <w:commentRangeStart w:id="407981694"/>
      <w:r w:rsidRPr="64CFBF82" w:rsidR="00D11DD7">
        <w:rPr>
          <w:rFonts w:ascii="Times New Roman" w:hAnsi="Times New Roman"/>
          <w:color w:val="000000" w:themeColor="text1" w:themeTint="FF" w:themeShade="FF"/>
          <w:sz w:val="24"/>
          <w:szCs w:val="24"/>
        </w:rPr>
        <w:t>teistele lastega töötavatele isikutele või muudele spetsialistidele.</w:t>
      </w:r>
      <w:r w:rsidRPr="64CFBF82" w:rsidR="001D1CE9">
        <w:rPr>
          <w:rFonts w:ascii="Times New Roman" w:hAnsi="Times New Roman"/>
          <w:color w:val="000000" w:themeColor="text1" w:themeTint="FF" w:themeShade="FF"/>
          <w:sz w:val="24"/>
          <w:szCs w:val="24"/>
        </w:rPr>
        <w:t xml:space="preserve"> </w:t>
      </w:r>
      <w:commentRangeEnd w:id="407981694"/>
      <w:r>
        <w:rPr>
          <w:rStyle w:val="CommentReference"/>
        </w:rPr>
        <w:commentReference w:id="407981694"/>
      </w:r>
    </w:p>
    <w:p w:rsidR="00AD3F8D" w:rsidP="00E76672" w:rsidRDefault="00AD3F8D" w14:paraId="41CF3703" w14:textId="77777777">
      <w:pPr>
        <w:rPr>
          <w:rFonts w:ascii="Times New Roman" w:hAnsi="Times New Roman"/>
          <w:color w:val="000000" w:themeColor="text1"/>
          <w:sz w:val="24"/>
        </w:rPr>
      </w:pPr>
    </w:p>
    <w:p w:rsidR="008313AC" w:rsidP="00E76672" w:rsidRDefault="00111467" w14:paraId="48D80484" w14:textId="7464E2EC">
      <w:pPr>
        <w:rPr>
          <w:rFonts w:ascii="Times New Roman" w:hAnsi="Times New Roman"/>
          <w:color w:val="000000" w:themeColor="text1"/>
          <w:sz w:val="24"/>
        </w:rPr>
      </w:pPr>
      <w:r>
        <w:rPr>
          <w:rFonts w:ascii="Times New Roman" w:hAnsi="Times New Roman"/>
          <w:color w:val="000000" w:themeColor="text1"/>
          <w:sz w:val="24"/>
        </w:rPr>
        <w:t>Paragrahvi 18 lõike 1 punkt</w:t>
      </w:r>
      <w:r w:rsidR="0035011D">
        <w:rPr>
          <w:rFonts w:ascii="Times New Roman" w:hAnsi="Times New Roman"/>
          <w:color w:val="000000" w:themeColor="text1"/>
          <w:sz w:val="24"/>
        </w:rPr>
        <w:t xml:space="preserve"> 2 </w:t>
      </w:r>
      <w:r w:rsidR="00BF2CFD">
        <w:rPr>
          <w:rFonts w:ascii="Times New Roman" w:hAnsi="Times New Roman"/>
          <w:color w:val="000000" w:themeColor="text1"/>
          <w:sz w:val="24"/>
        </w:rPr>
        <w:t>määratleb</w:t>
      </w:r>
      <w:r w:rsidR="00480AB2">
        <w:rPr>
          <w:rFonts w:ascii="Times New Roman" w:hAnsi="Times New Roman"/>
          <w:color w:val="000000" w:themeColor="text1"/>
          <w:sz w:val="24"/>
        </w:rPr>
        <w:t xml:space="preserve"> lastekaitsetöötaja</w:t>
      </w:r>
      <w:r w:rsidR="003C634E">
        <w:rPr>
          <w:rFonts w:ascii="Times New Roman" w:hAnsi="Times New Roman"/>
          <w:color w:val="000000" w:themeColor="text1"/>
          <w:sz w:val="24"/>
        </w:rPr>
        <w:t>na</w:t>
      </w:r>
      <w:r w:rsidR="00324E03">
        <w:rPr>
          <w:rFonts w:ascii="Times New Roman" w:hAnsi="Times New Roman"/>
          <w:color w:val="000000" w:themeColor="text1"/>
          <w:sz w:val="24"/>
        </w:rPr>
        <w:t xml:space="preserve"> SKA</w:t>
      </w:r>
      <w:r w:rsidR="005A5837">
        <w:rPr>
          <w:rFonts w:ascii="Times New Roman" w:hAnsi="Times New Roman"/>
          <w:color w:val="000000" w:themeColor="text1"/>
          <w:sz w:val="24"/>
        </w:rPr>
        <w:t xml:space="preserve"> ametniku</w:t>
      </w:r>
      <w:r w:rsidR="00D950A1">
        <w:rPr>
          <w:rFonts w:ascii="Times New Roman" w:hAnsi="Times New Roman"/>
          <w:color w:val="000000" w:themeColor="text1"/>
          <w:sz w:val="24"/>
        </w:rPr>
        <w:t>,</w:t>
      </w:r>
      <w:r w:rsidR="005A5837">
        <w:rPr>
          <w:rFonts w:ascii="Times New Roman" w:hAnsi="Times New Roman"/>
          <w:color w:val="000000" w:themeColor="text1"/>
          <w:sz w:val="24"/>
        </w:rPr>
        <w:t xml:space="preserve"> kes täidab </w:t>
      </w:r>
      <w:proofErr w:type="spellStart"/>
      <w:r w:rsidR="005A5837">
        <w:rPr>
          <w:rFonts w:ascii="Times New Roman" w:hAnsi="Times New Roman"/>
          <w:color w:val="000000" w:themeColor="text1"/>
          <w:sz w:val="24"/>
        </w:rPr>
        <w:t>LasteKS</w:t>
      </w:r>
      <w:proofErr w:type="spellEnd"/>
      <w:r w:rsidR="005A5837">
        <w:rPr>
          <w:rFonts w:ascii="Times New Roman" w:hAnsi="Times New Roman"/>
          <w:color w:val="000000" w:themeColor="text1"/>
          <w:sz w:val="24"/>
        </w:rPr>
        <w:t xml:space="preserve"> </w:t>
      </w:r>
      <w:r w:rsidRPr="008F0E06" w:rsidR="000F6CD1">
        <w:rPr>
          <w:rFonts w:ascii="Times New Roman" w:hAnsi="Times New Roman"/>
          <w:color w:val="000000" w:themeColor="text1"/>
          <w:sz w:val="24"/>
        </w:rPr>
        <w:t>§-des 29</w:t>
      </w:r>
      <w:r w:rsidRPr="008F0E06" w:rsidR="000F6CD1">
        <w:rPr>
          <w:rFonts w:ascii="Times New Roman" w:hAnsi="Times New Roman"/>
          <w:color w:val="000000" w:themeColor="text1"/>
          <w:sz w:val="24"/>
          <w:vertAlign w:val="superscript"/>
        </w:rPr>
        <w:t>1</w:t>
      </w:r>
      <w:r w:rsidR="00FC25B1">
        <w:rPr>
          <w:rFonts w:ascii="Times New Roman" w:hAnsi="Times New Roman"/>
          <w:color w:val="000000" w:themeColor="text1"/>
          <w:sz w:val="24"/>
        </w:rPr>
        <w:t xml:space="preserve"> </w:t>
      </w:r>
      <w:r w:rsidRPr="008F0E06" w:rsidR="000F6CD1">
        <w:rPr>
          <w:rFonts w:ascii="Times New Roman" w:hAnsi="Times New Roman"/>
          <w:color w:val="000000" w:themeColor="text1"/>
          <w:sz w:val="24"/>
        </w:rPr>
        <w:t>ja 33 sätestatud ülesandeid.</w:t>
      </w:r>
      <w:r w:rsidR="005A5837">
        <w:rPr>
          <w:rFonts w:ascii="Times New Roman" w:hAnsi="Times New Roman"/>
          <w:color w:val="000000" w:themeColor="text1"/>
          <w:sz w:val="24"/>
        </w:rPr>
        <w:t xml:space="preserve"> Nimetatud sätted reguleerivad </w:t>
      </w:r>
      <w:r w:rsidRPr="0085174C" w:rsidR="0085174C">
        <w:rPr>
          <w:rFonts w:ascii="Times New Roman" w:hAnsi="Times New Roman"/>
          <w:color w:val="000000" w:themeColor="text1"/>
          <w:sz w:val="24"/>
        </w:rPr>
        <w:t>seksuaalselt väärkoheldud la</w:t>
      </w:r>
      <w:r w:rsidR="0093388D">
        <w:rPr>
          <w:rFonts w:ascii="Times New Roman" w:hAnsi="Times New Roman"/>
          <w:color w:val="000000" w:themeColor="text1"/>
          <w:sz w:val="24"/>
        </w:rPr>
        <w:t>ste</w:t>
      </w:r>
      <w:r w:rsidRPr="0085174C" w:rsidR="0085174C">
        <w:rPr>
          <w:rFonts w:ascii="Times New Roman" w:hAnsi="Times New Roman"/>
          <w:color w:val="000000" w:themeColor="text1"/>
          <w:sz w:val="24"/>
        </w:rPr>
        <w:t xml:space="preserve"> ja seksuaalselt </w:t>
      </w:r>
      <w:proofErr w:type="spellStart"/>
      <w:r w:rsidRPr="0085174C" w:rsidR="0085174C">
        <w:rPr>
          <w:rFonts w:ascii="Times New Roman" w:hAnsi="Times New Roman"/>
          <w:color w:val="000000" w:themeColor="text1"/>
          <w:sz w:val="24"/>
        </w:rPr>
        <w:t>väärkohtlevalt</w:t>
      </w:r>
      <w:proofErr w:type="spellEnd"/>
      <w:r w:rsidRPr="0085174C" w:rsidR="0085174C">
        <w:rPr>
          <w:rFonts w:ascii="Times New Roman" w:hAnsi="Times New Roman"/>
          <w:color w:val="000000" w:themeColor="text1"/>
          <w:sz w:val="24"/>
        </w:rPr>
        <w:t xml:space="preserve"> käituva</w:t>
      </w:r>
      <w:r w:rsidR="0093388D">
        <w:rPr>
          <w:rFonts w:ascii="Times New Roman" w:hAnsi="Times New Roman"/>
          <w:color w:val="000000" w:themeColor="text1"/>
          <w:sz w:val="24"/>
        </w:rPr>
        <w:t>te</w:t>
      </w:r>
      <w:r w:rsidRPr="0085174C" w:rsidR="0085174C">
        <w:rPr>
          <w:rFonts w:ascii="Times New Roman" w:hAnsi="Times New Roman"/>
          <w:color w:val="000000" w:themeColor="text1"/>
          <w:sz w:val="24"/>
        </w:rPr>
        <w:t xml:space="preserve"> la</w:t>
      </w:r>
      <w:r w:rsidR="0093388D">
        <w:rPr>
          <w:rFonts w:ascii="Times New Roman" w:hAnsi="Times New Roman"/>
          <w:color w:val="000000" w:themeColor="text1"/>
          <w:sz w:val="24"/>
        </w:rPr>
        <w:t>ste</w:t>
      </w:r>
      <w:r w:rsidRPr="0085174C" w:rsidR="0085174C">
        <w:rPr>
          <w:rFonts w:ascii="Times New Roman" w:hAnsi="Times New Roman"/>
          <w:color w:val="000000" w:themeColor="text1"/>
          <w:sz w:val="24"/>
        </w:rPr>
        <w:t xml:space="preserve"> </w:t>
      </w:r>
      <w:r w:rsidR="0085174C">
        <w:rPr>
          <w:rFonts w:ascii="Times New Roman" w:hAnsi="Times New Roman"/>
          <w:color w:val="000000" w:themeColor="text1"/>
          <w:sz w:val="24"/>
        </w:rPr>
        <w:t xml:space="preserve">abistamist </w:t>
      </w:r>
      <w:proofErr w:type="spellStart"/>
      <w:r w:rsidR="002157A3">
        <w:rPr>
          <w:rFonts w:ascii="Times New Roman" w:hAnsi="Times New Roman"/>
          <w:color w:val="000000" w:themeColor="text1"/>
          <w:sz w:val="24"/>
        </w:rPr>
        <w:t>SKA-s</w:t>
      </w:r>
      <w:proofErr w:type="spellEnd"/>
      <w:r w:rsidR="002157A3">
        <w:rPr>
          <w:rFonts w:ascii="Times New Roman" w:hAnsi="Times New Roman"/>
          <w:color w:val="000000" w:themeColor="text1"/>
          <w:sz w:val="24"/>
        </w:rPr>
        <w:t xml:space="preserve"> </w:t>
      </w:r>
      <w:r w:rsidR="0085174C">
        <w:rPr>
          <w:rFonts w:ascii="Times New Roman" w:hAnsi="Times New Roman"/>
          <w:color w:val="000000" w:themeColor="text1"/>
          <w:sz w:val="24"/>
        </w:rPr>
        <w:t xml:space="preserve">ehk </w:t>
      </w:r>
      <w:proofErr w:type="spellStart"/>
      <w:r w:rsidR="005A5837">
        <w:rPr>
          <w:rFonts w:ascii="Times New Roman" w:hAnsi="Times New Roman"/>
          <w:color w:val="000000" w:themeColor="text1"/>
          <w:sz w:val="24"/>
        </w:rPr>
        <w:t>lastemaja</w:t>
      </w:r>
      <w:r w:rsidR="0085174C">
        <w:rPr>
          <w:rFonts w:ascii="Times New Roman" w:hAnsi="Times New Roman"/>
          <w:color w:val="000000" w:themeColor="text1"/>
          <w:sz w:val="24"/>
        </w:rPr>
        <w:t>teenust</w:t>
      </w:r>
      <w:proofErr w:type="spellEnd"/>
      <w:r w:rsidR="0085174C">
        <w:rPr>
          <w:rFonts w:ascii="Times New Roman" w:hAnsi="Times New Roman"/>
          <w:color w:val="000000" w:themeColor="text1"/>
          <w:sz w:val="24"/>
        </w:rPr>
        <w:t xml:space="preserve"> </w:t>
      </w:r>
      <w:r w:rsidR="00F725D0">
        <w:rPr>
          <w:rFonts w:ascii="Times New Roman" w:hAnsi="Times New Roman"/>
          <w:color w:val="000000" w:themeColor="text1"/>
          <w:sz w:val="24"/>
        </w:rPr>
        <w:t>(§</w:t>
      </w:r>
      <w:r w:rsidRPr="008F0E06" w:rsidR="00F725D0">
        <w:rPr>
          <w:rFonts w:ascii="Times New Roman" w:hAnsi="Times New Roman"/>
          <w:color w:val="000000" w:themeColor="text1"/>
          <w:sz w:val="24"/>
        </w:rPr>
        <w:t xml:space="preserve"> 29</w:t>
      </w:r>
      <w:r w:rsidRPr="008F0E06" w:rsidR="00F725D0">
        <w:rPr>
          <w:rFonts w:ascii="Times New Roman" w:hAnsi="Times New Roman"/>
          <w:color w:val="000000" w:themeColor="text1"/>
          <w:sz w:val="24"/>
          <w:vertAlign w:val="superscript"/>
        </w:rPr>
        <w:t>1</w:t>
      </w:r>
      <w:r w:rsidR="00F725D0">
        <w:rPr>
          <w:rFonts w:ascii="Times New Roman" w:hAnsi="Times New Roman"/>
          <w:color w:val="000000" w:themeColor="text1"/>
          <w:sz w:val="24"/>
        </w:rPr>
        <w:t xml:space="preserve">) </w:t>
      </w:r>
      <w:r w:rsidR="0093388D">
        <w:rPr>
          <w:rFonts w:ascii="Times New Roman" w:hAnsi="Times New Roman"/>
          <w:color w:val="000000" w:themeColor="text1"/>
          <w:sz w:val="24"/>
        </w:rPr>
        <w:t>ning</w:t>
      </w:r>
      <w:r w:rsidR="002157A3">
        <w:rPr>
          <w:rFonts w:ascii="Times New Roman" w:hAnsi="Times New Roman"/>
          <w:color w:val="000000" w:themeColor="text1"/>
          <w:sz w:val="24"/>
        </w:rPr>
        <w:t xml:space="preserve"> hädaohus </w:t>
      </w:r>
      <w:r w:rsidR="00D14F5E">
        <w:rPr>
          <w:rFonts w:ascii="Times New Roman" w:hAnsi="Times New Roman"/>
          <w:color w:val="000000" w:themeColor="text1"/>
          <w:sz w:val="24"/>
        </w:rPr>
        <w:t xml:space="preserve">oleva lapse ajutist perekonnast eraldamist, mida </w:t>
      </w:r>
      <w:proofErr w:type="spellStart"/>
      <w:r w:rsidR="00D14F5E">
        <w:rPr>
          <w:rFonts w:ascii="Times New Roman" w:hAnsi="Times New Roman"/>
          <w:color w:val="000000" w:themeColor="text1"/>
          <w:sz w:val="24"/>
        </w:rPr>
        <w:t>SKA-s</w:t>
      </w:r>
      <w:proofErr w:type="spellEnd"/>
      <w:r w:rsidR="00D14F5E">
        <w:rPr>
          <w:rFonts w:ascii="Times New Roman" w:hAnsi="Times New Roman"/>
          <w:color w:val="000000" w:themeColor="text1"/>
          <w:sz w:val="24"/>
        </w:rPr>
        <w:t xml:space="preserve"> </w:t>
      </w:r>
      <w:r w:rsidR="007265FD">
        <w:rPr>
          <w:rFonts w:ascii="Times New Roman" w:hAnsi="Times New Roman"/>
          <w:color w:val="000000" w:themeColor="text1"/>
          <w:sz w:val="24"/>
        </w:rPr>
        <w:t>korraldab</w:t>
      </w:r>
      <w:r w:rsidR="00D61A19">
        <w:rPr>
          <w:rFonts w:ascii="Times New Roman" w:hAnsi="Times New Roman"/>
          <w:color w:val="000000" w:themeColor="text1"/>
          <w:sz w:val="24"/>
        </w:rPr>
        <w:t xml:space="preserve"> </w:t>
      </w:r>
      <w:proofErr w:type="spellStart"/>
      <w:r w:rsidR="00D61A19">
        <w:rPr>
          <w:rFonts w:ascii="Times New Roman" w:hAnsi="Times New Roman"/>
          <w:color w:val="000000" w:themeColor="text1"/>
          <w:sz w:val="24"/>
        </w:rPr>
        <w:t>lasteabi</w:t>
      </w:r>
      <w:proofErr w:type="spellEnd"/>
      <w:r w:rsidR="00D61A19">
        <w:rPr>
          <w:rFonts w:ascii="Times New Roman" w:hAnsi="Times New Roman"/>
          <w:color w:val="000000" w:themeColor="text1"/>
          <w:sz w:val="24"/>
        </w:rPr>
        <w:t xml:space="preserve"> (§ 33). Nii </w:t>
      </w:r>
      <w:proofErr w:type="spellStart"/>
      <w:r w:rsidR="00D61A19">
        <w:rPr>
          <w:rFonts w:ascii="Times New Roman" w:hAnsi="Times New Roman"/>
          <w:color w:val="000000" w:themeColor="text1"/>
          <w:sz w:val="24"/>
        </w:rPr>
        <w:t>lastemajateenuse</w:t>
      </w:r>
      <w:proofErr w:type="spellEnd"/>
      <w:r w:rsidR="00D61A19">
        <w:rPr>
          <w:rFonts w:ascii="Times New Roman" w:hAnsi="Times New Roman"/>
          <w:color w:val="000000" w:themeColor="text1"/>
          <w:sz w:val="24"/>
        </w:rPr>
        <w:t xml:space="preserve"> osutamine kui </w:t>
      </w:r>
      <w:r w:rsidR="005D795E">
        <w:rPr>
          <w:rFonts w:ascii="Times New Roman" w:hAnsi="Times New Roman"/>
          <w:color w:val="000000" w:themeColor="text1"/>
          <w:sz w:val="24"/>
        </w:rPr>
        <w:t xml:space="preserve">ka </w:t>
      </w:r>
      <w:r w:rsidR="00D61A19">
        <w:rPr>
          <w:rFonts w:ascii="Times New Roman" w:hAnsi="Times New Roman"/>
          <w:color w:val="000000" w:themeColor="text1"/>
          <w:sz w:val="24"/>
        </w:rPr>
        <w:t xml:space="preserve">hädaohus </w:t>
      </w:r>
      <w:r w:rsidR="00901D88">
        <w:rPr>
          <w:rFonts w:ascii="Times New Roman" w:hAnsi="Times New Roman"/>
          <w:color w:val="000000" w:themeColor="text1"/>
          <w:sz w:val="24"/>
        </w:rPr>
        <w:t xml:space="preserve">oleva </w:t>
      </w:r>
      <w:r w:rsidR="00D61A19">
        <w:rPr>
          <w:rFonts w:ascii="Times New Roman" w:hAnsi="Times New Roman"/>
          <w:color w:val="000000" w:themeColor="text1"/>
          <w:sz w:val="24"/>
        </w:rPr>
        <w:t xml:space="preserve">lapse ajutine perekonnast eraldamine </w:t>
      </w:r>
      <w:r w:rsidR="00884C2F">
        <w:rPr>
          <w:rFonts w:ascii="Times New Roman" w:hAnsi="Times New Roman"/>
          <w:color w:val="000000" w:themeColor="text1"/>
          <w:sz w:val="24"/>
        </w:rPr>
        <w:t>sisaldavad</w:t>
      </w:r>
      <w:r w:rsidR="00D61A19">
        <w:rPr>
          <w:rFonts w:ascii="Times New Roman" w:hAnsi="Times New Roman"/>
          <w:color w:val="000000" w:themeColor="text1"/>
          <w:sz w:val="24"/>
        </w:rPr>
        <w:t xml:space="preserve"> abivajava lapse abivajaduse hindamist</w:t>
      </w:r>
      <w:r w:rsidR="00CF52F4">
        <w:rPr>
          <w:rFonts w:ascii="Times New Roman" w:hAnsi="Times New Roman"/>
          <w:color w:val="000000" w:themeColor="text1"/>
          <w:sz w:val="24"/>
        </w:rPr>
        <w:t xml:space="preserve"> ja </w:t>
      </w:r>
      <w:r w:rsidR="00D61A19">
        <w:rPr>
          <w:rFonts w:ascii="Times New Roman" w:hAnsi="Times New Roman"/>
          <w:color w:val="000000" w:themeColor="text1"/>
          <w:sz w:val="24"/>
        </w:rPr>
        <w:t xml:space="preserve">talle </w:t>
      </w:r>
      <w:r w:rsidR="00CF52F4">
        <w:rPr>
          <w:rFonts w:ascii="Times New Roman" w:hAnsi="Times New Roman"/>
          <w:color w:val="000000" w:themeColor="text1"/>
          <w:sz w:val="24"/>
        </w:rPr>
        <w:t xml:space="preserve">vajaliku </w:t>
      </w:r>
      <w:r w:rsidR="00D61A19">
        <w:rPr>
          <w:rFonts w:ascii="Times New Roman" w:hAnsi="Times New Roman"/>
          <w:color w:val="000000" w:themeColor="text1"/>
          <w:sz w:val="24"/>
        </w:rPr>
        <w:t xml:space="preserve">abi osutamise korraldamist, </w:t>
      </w:r>
      <w:r w:rsidR="005D795E">
        <w:rPr>
          <w:rFonts w:ascii="Times New Roman" w:hAnsi="Times New Roman"/>
          <w:color w:val="000000" w:themeColor="text1"/>
          <w:sz w:val="24"/>
        </w:rPr>
        <w:t>sealhulgas</w:t>
      </w:r>
      <w:r w:rsidR="00CF52F4">
        <w:rPr>
          <w:rFonts w:ascii="Times New Roman" w:hAnsi="Times New Roman"/>
          <w:color w:val="000000" w:themeColor="text1"/>
          <w:sz w:val="24"/>
        </w:rPr>
        <w:t xml:space="preserve"> sellega seotud otsuste langetamist. </w:t>
      </w:r>
      <w:r w:rsidRPr="00CD3C78" w:rsidR="00CD3C78">
        <w:rPr>
          <w:rFonts w:ascii="Times New Roman" w:hAnsi="Times New Roman"/>
          <w:color w:val="000000" w:themeColor="text1"/>
          <w:sz w:val="24"/>
        </w:rPr>
        <w:t xml:space="preserve">Tegemist on olemuslikult lastekaitsetöötaja tööülesannetega, mistõttu peavad neid täitvad </w:t>
      </w:r>
      <w:r w:rsidR="00CD3C78">
        <w:rPr>
          <w:rFonts w:ascii="Times New Roman" w:hAnsi="Times New Roman"/>
          <w:color w:val="000000" w:themeColor="text1"/>
          <w:sz w:val="24"/>
        </w:rPr>
        <w:t xml:space="preserve">SKA </w:t>
      </w:r>
      <w:r w:rsidRPr="00CD3C78" w:rsidR="00CD3C78">
        <w:rPr>
          <w:rFonts w:ascii="Times New Roman" w:hAnsi="Times New Roman"/>
          <w:color w:val="000000" w:themeColor="text1"/>
          <w:sz w:val="24"/>
        </w:rPr>
        <w:t>teenistujad olema lastekaitsetöötajad.</w:t>
      </w:r>
    </w:p>
    <w:p w:rsidR="00CD3C78" w:rsidP="00E76672" w:rsidRDefault="00CD3C78" w14:paraId="13B0B8E5" w14:textId="77777777">
      <w:pPr>
        <w:rPr>
          <w:rFonts w:ascii="Times New Roman" w:hAnsi="Times New Roman"/>
          <w:color w:val="000000" w:themeColor="text1"/>
          <w:sz w:val="24"/>
        </w:rPr>
      </w:pPr>
    </w:p>
    <w:p w:rsidR="008313AC" w:rsidP="00E76672" w:rsidRDefault="008313AC" w14:paraId="66C42991" w14:textId="2BA3D6EE">
      <w:pPr>
        <w:rPr>
          <w:rFonts w:ascii="Times New Roman" w:hAnsi="Times New Roman"/>
          <w:color w:val="000000" w:themeColor="text1"/>
          <w:sz w:val="24"/>
        </w:rPr>
      </w:pPr>
      <w:r>
        <w:rPr>
          <w:rFonts w:ascii="Times New Roman" w:hAnsi="Times New Roman"/>
          <w:color w:val="000000" w:themeColor="text1"/>
          <w:sz w:val="24"/>
        </w:rPr>
        <w:t>SKA lastekaitsetöötajaid puudutava m</w:t>
      </w:r>
      <w:r w:rsidRPr="006C0EDB">
        <w:rPr>
          <w:rFonts w:ascii="Times New Roman" w:hAnsi="Times New Roman"/>
          <w:color w:val="000000" w:themeColor="text1"/>
          <w:sz w:val="24"/>
        </w:rPr>
        <w:t xml:space="preserve">uudatuse rakendamiseks nähakse </w:t>
      </w:r>
      <w:r w:rsidR="002F6731">
        <w:rPr>
          <w:rFonts w:ascii="Times New Roman" w:hAnsi="Times New Roman"/>
          <w:color w:val="000000" w:themeColor="text1"/>
          <w:sz w:val="24"/>
        </w:rPr>
        <w:t xml:space="preserve">eelnõu § 1 punktiga 17 </w:t>
      </w:r>
      <w:r w:rsidRPr="006C0EDB">
        <w:rPr>
          <w:rFonts w:ascii="Times New Roman" w:hAnsi="Times New Roman"/>
          <w:color w:val="000000" w:themeColor="text1"/>
          <w:sz w:val="24"/>
        </w:rPr>
        <w:t xml:space="preserve">ette </w:t>
      </w:r>
      <w:r w:rsidR="00B9180E">
        <w:rPr>
          <w:rFonts w:ascii="Times New Roman" w:hAnsi="Times New Roman"/>
          <w:color w:val="000000" w:themeColor="text1"/>
          <w:sz w:val="24"/>
        </w:rPr>
        <w:t>ühe</w:t>
      </w:r>
      <w:r w:rsidRPr="006C0EDB">
        <w:rPr>
          <w:rFonts w:ascii="Times New Roman" w:hAnsi="Times New Roman"/>
          <w:color w:val="000000" w:themeColor="text1"/>
          <w:sz w:val="24"/>
        </w:rPr>
        <w:t xml:space="preserve">aastane üleminekuaeg, et tagada </w:t>
      </w:r>
      <w:r w:rsidRPr="009C6A22">
        <w:rPr>
          <w:rFonts w:ascii="Times New Roman" w:hAnsi="Times New Roman"/>
          <w:color w:val="000000" w:themeColor="text1"/>
          <w:sz w:val="24"/>
        </w:rPr>
        <w:t>kõigile</w:t>
      </w:r>
      <w:r w:rsidRPr="006C0EDB">
        <w:rPr>
          <w:rFonts w:ascii="Times New Roman" w:hAnsi="Times New Roman"/>
          <w:color w:val="000000" w:themeColor="text1"/>
          <w:sz w:val="24"/>
        </w:rPr>
        <w:t xml:space="preserve"> </w:t>
      </w:r>
      <w:proofErr w:type="spellStart"/>
      <w:r w:rsidR="008A3B18">
        <w:rPr>
          <w:rFonts w:ascii="Times New Roman" w:hAnsi="Times New Roman"/>
          <w:color w:val="000000" w:themeColor="text1"/>
          <w:sz w:val="24"/>
        </w:rPr>
        <w:t>Laste</w:t>
      </w:r>
      <w:r w:rsidR="00DD15CB">
        <w:rPr>
          <w:rFonts w:ascii="Times New Roman" w:hAnsi="Times New Roman"/>
          <w:color w:val="000000" w:themeColor="text1"/>
          <w:sz w:val="24"/>
        </w:rPr>
        <w:t>K</w:t>
      </w:r>
      <w:r w:rsidR="008A3B18">
        <w:rPr>
          <w:rFonts w:ascii="Times New Roman" w:hAnsi="Times New Roman"/>
          <w:color w:val="000000" w:themeColor="text1"/>
          <w:sz w:val="24"/>
        </w:rPr>
        <w:t>S-is</w:t>
      </w:r>
      <w:proofErr w:type="spellEnd"/>
      <w:r w:rsidR="008A3B18">
        <w:rPr>
          <w:rFonts w:ascii="Times New Roman" w:hAnsi="Times New Roman"/>
          <w:color w:val="000000" w:themeColor="text1"/>
          <w:sz w:val="24"/>
        </w:rPr>
        <w:t xml:space="preserve"> sätestatud</w:t>
      </w:r>
      <w:r w:rsidRPr="006C0EDB">
        <w:rPr>
          <w:rFonts w:ascii="Times New Roman" w:hAnsi="Times New Roman"/>
          <w:color w:val="000000" w:themeColor="text1"/>
          <w:sz w:val="24"/>
        </w:rPr>
        <w:t xml:space="preserve"> ülesan</w:t>
      </w:r>
      <w:r>
        <w:rPr>
          <w:rFonts w:ascii="Times New Roman" w:hAnsi="Times New Roman"/>
          <w:color w:val="000000" w:themeColor="text1"/>
          <w:sz w:val="24"/>
        </w:rPr>
        <w:t xml:space="preserve">deid täitvatele </w:t>
      </w:r>
      <w:r w:rsidR="00E21887">
        <w:rPr>
          <w:rFonts w:ascii="Times New Roman" w:hAnsi="Times New Roman"/>
          <w:color w:val="000000" w:themeColor="text1"/>
          <w:sz w:val="24"/>
        </w:rPr>
        <w:t xml:space="preserve">SKA </w:t>
      </w:r>
      <w:r>
        <w:rPr>
          <w:rFonts w:ascii="Times New Roman" w:hAnsi="Times New Roman"/>
          <w:color w:val="000000" w:themeColor="text1"/>
          <w:sz w:val="24"/>
        </w:rPr>
        <w:t xml:space="preserve">teenistujatele </w:t>
      </w:r>
      <w:r w:rsidRPr="006C0EDB">
        <w:rPr>
          <w:rFonts w:ascii="Times New Roman" w:hAnsi="Times New Roman"/>
          <w:color w:val="000000" w:themeColor="text1"/>
          <w:sz w:val="24"/>
        </w:rPr>
        <w:t>võimalus vajaduse korral omandada nõutav haridus ja kutse.</w:t>
      </w:r>
    </w:p>
    <w:p w:rsidRPr="00BE214A" w:rsidR="00EF25DE" w:rsidP="00E76672" w:rsidRDefault="00EF25DE" w14:paraId="592DA12A" w14:textId="77777777">
      <w:pPr>
        <w:rPr>
          <w:rFonts w:ascii="Times New Roman" w:hAnsi="Times New Roman"/>
          <w:sz w:val="24"/>
        </w:rPr>
      </w:pPr>
    </w:p>
    <w:p w:rsidR="00E375B9" w:rsidP="00E76672" w:rsidRDefault="00775CED" w14:paraId="20EFD6E9" w14:textId="16804DDD">
      <w:pPr>
        <w:pStyle w:val="paragraph"/>
        <w:spacing w:before="0" w:beforeAutospacing="0" w:after="0" w:afterAutospacing="0"/>
        <w:jc w:val="both"/>
        <w:textAlignment w:val="baseline"/>
        <w:rPr>
          <w:rStyle w:val="normaltextrun"/>
          <w:rFonts w:eastAsiaTheme="majorEastAsia"/>
        </w:rPr>
      </w:pPr>
      <w:r>
        <w:rPr>
          <w:b/>
          <w:bCs/>
        </w:rPr>
        <w:t xml:space="preserve">Eelnõu § 1 </w:t>
      </w:r>
      <w:r w:rsidRPr="00D208DA">
        <w:rPr>
          <w:b/>
          <w:bCs/>
        </w:rPr>
        <w:t xml:space="preserve">punktiga </w:t>
      </w:r>
      <w:r w:rsidR="00AE3D77">
        <w:rPr>
          <w:b/>
          <w:bCs/>
        </w:rPr>
        <w:t>9</w:t>
      </w:r>
      <w:r w:rsidRPr="00D208DA">
        <w:rPr>
          <w:b/>
          <w:bCs/>
        </w:rPr>
        <w:t xml:space="preserve"> </w:t>
      </w:r>
      <w:r w:rsidRPr="00D208DA" w:rsidR="00D95E63">
        <w:t>täiendatakse</w:t>
      </w:r>
      <w:r>
        <w:t xml:space="preserve"> </w:t>
      </w:r>
      <w:r w:rsidR="00D95E63">
        <w:t xml:space="preserve">abivajaduse hindamist reguleerivat </w:t>
      </w:r>
      <w:r w:rsidR="001D01B2">
        <w:t>§ </w:t>
      </w:r>
      <w:r>
        <w:t>28</w:t>
      </w:r>
      <w:r w:rsidR="00D95E63">
        <w:t xml:space="preserve"> </w:t>
      </w:r>
      <w:r>
        <w:t>lõi</w:t>
      </w:r>
      <w:r w:rsidR="00D95E63">
        <w:t>getega</w:t>
      </w:r>
      <w:r>
        <w:t xml:space="preserve"> 4 ja 5. </w:t>
      </w:r>
      <w:r w:rsidR="008F7F94">
        <w:t xml:space="preserve">Lõige 4 </w:t>
      </w:r>
      <w:r w:rsidR="00CE072F">
        <w:t xml:space="preserve">sätestab, et </w:t>
      </w:r>
      <w:r w:rsidR="0067517A">
        <w:t xml:space="preserve">juhtumikorralduse algatamise vajaduse üle otsustamiseks </w:t>
      </w:r>
      <w:r w:rsidR="00763F7B">
        <w:t>tuleb teha</w:t>
      </w:r>
      <w:r w:rsidRPr="00234968" w:rsidR="0067517A">
        <w:t xml:space="preserve"> eelhindami</w:t>
      </w:r>
      <w:r w:rsidR="00BA739F">
        <w:t>n</w:t>
      </w:r>
      <w:r w:rsidRPr="00234968" w:rsidR="0067517A">
        <w:t>e</w:t>
      </w:r>
      <w:r w:rsidR="0067517A">
        <w:t xml:space="preserve">, </w:t>
      </w:r>
      <w:r w:rsidRPr="00F52380" w:rsidR="006202A1">
        <w:t xml:space="preserve">mille käigus </w:t>
      </w:r>
      <w:r w:rsidR="00E54071">
        <w:t>hindab</w:t>
      </w:r>
      <w:r w:rsidR="00E95FEA">
        <w:t xml:space="preserve"> </w:t>
      </w:r>
      <w:proofErr w:type="spellStart"/>
      <w:r w:rsidR="00E95FEA">
        <w:t>KOV-i</w:t>
      </w:r>
      <w:proofErr w:type="spellEnd"/>
      <w:r w:rsidR="00E95FEA">
        <w:t xml:space="preserve"> lastekaitsetöötaja</w:t>
      </w:r>
      <w:r w:rsidR="006202A1">
        <w:t xml:space="preserve"> § 29</w:t>
      </w:r>
      <w:r w:rsidRPr="00F52380" w:rsidR="006202A1">
        <w:t xml:space="preserve"> lõi</w:t>
      </w:r>
      <w:r w:rsidR="002F6731">
        <w:t>getes 3 ja 4</w:t>
      </w:r>
      <w:r w:rsidRPr="00F52380" w:rsidR="006202A1">
        <w:t xml:space="preserve"> nimetatud eelduste olemasolu. </w:t>
      </w:r>
      <w:r w:rsidR="004F0A52">
        <w:t>N</w:t>
      </w:r>
      <w:r w:rsidR="003C64FA">
        <w:t>imetatud sät</w:t>
      </w:r>
      <w:r w:rsidR="004D2347">
        <w:t>etes on välja toodud alused, mille esinemise</w:t>
      </w:r>
      <w:r w:rsidR="0078352D">
        <w:t xml:space="preserve"> korra</w:t>
      </w:r>
      <w:r w:rsidR="004D2347">
        <w:t xml:space="preserve">l </w:t>
      </w:r>
      <w:r w:rsidR="003A24CB">
        <w:t>on juhtumikorralduse algatamine</w:t>
      </w:r>
      <w:r w:rsidR="004D2347">
        <w:t xml:space="preserve"> </w:t>
      </w:r>
      <w:proofErr w:type="spellStart"/>
      <w:r w:rsidR="004D2347">
        <w:t>KOV</w:t>
      </w:r>
      <w:r w:rsidR="002F6731">
        <w:noBreakHyphen/>
      </w:r>
      <w:r w:rsidR="004D2347">
        <w:t>i</w:t>
      </w:r>
      <w:proofErr w:type="spellEnd"/>
      <w:r w:rsidR="004D2347">
        <w:t xml:space="preserve"> lastekaitsetöötaja </w:t>
      </w:r>
      <w:r w:rsidR="003A24CB">
        <w:t>poolt kohustuslik</w:t>
      </w:r>
      <w:r w:rsidR="004D2347">
        <w:t xml:space="preserve">. </w:t>
      </w:r>
      <w:r w:rsidRPr="00C9567B" w:rsidR="002F6731">
        <w:t>Paragrahvi 29 lõike 3 kohaselt</w:t>
      </w:r>
      <w:r w:rsidRPr="00D8491F" w:rsidR="00FA3886">
        <w:t xml:space="preserve"> </w:t>
      </w:r>
      <w:r w:rsidRPr="00D8491F" w:rsidR="00152803">
        <w:t xml:space="preserve">peab </w:t>
      </w:r>
      <w:proofErr w:type="spellStart"/>
      <w:r w:rsidRPr="00D8491F" w:rsidR="00152803">
        <w:t>KOV-i</w:t>
      </w:r>
      <w:proofErr w:type="spellEnd"/>
      <w:r w:rsidRPr="00D8491F" w:rsidR="00152803">
        <w:t xml:space="preserve"> lastekaitsetöötaja juhtumikorralduse algatama</w:t>
      </w:r>
      <w:r w:rsidR="002D50D2">
        <w:t xml:space="preserve"> juhul</w:t>
      </w:r>
      <w:r w:rsidRPr="00D8491F" w:rsidR="00152803">
        <w:t>, kui</w:t>
      </w:r>
      <w:r w:rsidRPr="00D8491F" w:rsidR="004F0A52">
        <w:t xml:space="preserve"> </w:t>
      </w:r>
      <w:r w:rsidRPr="00D8491F" w:rsidR="006940CC">
        <w:rPr>
          <w:rStyle w:val="normaltextrun"/>
          <w:rFonts w:eastAsiaTheme="majorEastAsia"/>
        </w:rPr>
        <w:t>abivajav laps vajab tema heaolu toetavate meetmete rakendamist sama</w:t>
      </w:r>
      <w:r w:rsidRPr="00D8491F" w:rsidR="0068623D">
        <w:rPr>
          <w:rStyle w:val="normaltextrun"/>
          <w:rFonts w:eastAsiaTheme="majorEastAsia"/>
        </w:rPr>
        <w:t>l ajal</w:t>
      </w:r>
      <w:r w:rsidRPr="00D8491F" w:rsidR="006940CC">
        <w:rPr>
          <w:rStyle w:val="normaltextrun"/>
          <w:rFonts w:eastAsiaTheme="majorEastAsia"/>
        </w:rPr>
        <w:t xml:space="preserve"> mitmes lapse heaolu valdkonnas</w:t>
      </w:r>
      <w:r w:rsidRPr="00F8796E" w:rsidR="006940CC">
        <w:rPr>
          <w:rStyle w:val="normaltextrun"/>
          <w:rFonts w:eastAsiaTheme="majorEastAsia"/>
        </w:rPr>
        <w:t>.</w:t>
      </w:r>
      <w:r w:rsidR="00794884">
        <w:rPr>
          <w:rStyle w:val="normaltextrun"/>
          <w:rFonts w:eastAsiaTheme="majorEastAsia"/>
        </w:rPr>
        <w:t xml:space="preserve"> </w:t>
      </w:r>
      <w:r w:rsidRPr="00BB3027" w:rsidR="002F6731">
        <w:rPr>
          <w:rStyle w:val="normaltextrun"/>
          <w:rFonts w:eastAsiaTheme="majorEastAsia"/>
        </w:rPr>
        <w:t xml:space="preserve">Sama paragrahvi lõike 4 järgi peab KOV algatama juhtumikorralduse lapsele abi osutamiseks ning tegema koostööd SKA ja teiste täisealist ohvrit abistavate asutustega, kui KOV saab teada lapsest, keda kasvatav isik on hädaohus olev täisealine perevägivalla ohver ohvriabi seaduse § 9 lõike 2 tähenduses (samas sõnastuses kehtib </w:t>
      </w:r>
      <w:r w:rsidRPr="00BB3027" w:rsidR="00B12C8F">
        <w:rPr>
          <w:rStyle w:val="normaltextrun"/>
          <w:rFonts w:eastAsiaTheme="majorEastAsia"/>
        </w:rPr>
        <w:t>säte praegu</w:t>
      </w:r>
      <w:r w:rsidRPr="00BB3027" w:rsidR="002F6731">
        <w:rPr>
          <w:rStyle w:val="normaltextrun"/>
          <w:rFonts w:eastAsiaTheme="majorEastAsia"/>
        </w:rPr>
        <w:t xml:space="preserve"> § 29 </w:t>
      </w:r>
      <w:r w:rsidRPr="00D96CCC" w:rsidR="000A61F7">
        <w:rPr>
          <w:rStyle w:val="normaltextrun"/>
          <w:rFonts w:eastAsiaTheme="majorEastAsia"/>
        </w:rPr>
        <w:t>lõike</w:t>
      </w:r>
      <w:r w:rsidRPr="00D96CCC" w:rsidR="002F6731">
        <w:rPr>
          <w:rStyle w:val="normaltextrun"/>
          <w:rFonts w:eastAsiaTheme="majorEastAsia"/>
        </w:rPr>
        <w:t>na 3</w:t>
      </w:r>
      <w:r w:rsidRPr="00D96CCC" w:rsidR="002F6731">
        <w:rPr>
          <w:rStyle w:val="normaltextrun"/>
          <w:rFonts w:eastAsiaTheme="majorEastAsia"/>
          <w:vertAlign w:val="superscript"/>
        </w:rPr>
        <w:t>1</w:t>
      </w:r>
      <w:r w:rsidRPr="00D96CCC" w:rsidR="002F6731">
        <w:rPr>
          <w:rStyle w:val="normaltextrun"/>
          <w:rFonts w:eastAsiaTheme="majorEastAsia"/>
        </w:rPr>
        <w:t>).</w:t>
      </w:r>
      <w:r w:rsidR="002F6731">
        <w:rPr>
          <w:rStyle w:val="normaltextrun"/>
          <w:rFonts w:eastAsiaTheme="majorEastAsia"/>
        </w:rPr>
        <w:t xml:space="preserve"> </w:t>
      </w:r>
    </w:p>
    <w:p w:rsidR="00917E98" w:rsidP="00E76672" w:rsidRDefault="00917E98" w14:paraId="129571B7" w14:textId="77777777">
      <w:pPr>
        <w:pStyle w:val="paragraph"/>
        <w:spacing w:before="0" w:beforeAutospacing="0" w:after="0" w:afterAutospacing="0"/>
        <w:jc w:val="both"/>
        <w:textAlignment w:val="baseline"/>
        <w:rPr>
          <w:rStyle w:val="normaltextrun"/>
          <w:rFonts w:eastAsiaTheme="majorEastAsia"/>
        </w:rPr>
      </w:pPr>
    </w:p>
    <w:p w:rsidR="00BC67EC" w:rsidP="64CFBF82" w:rsidRDefault="00226BE1" w14:paraId="14A605ED" w14:textId="1BF21BDE">
      <w:pPr>
        <w:pStyle w:val="paragraph"/>
        <w:spacing w:before="0" w:beforeAutospacing="off" w:after="0" w:afterAutospacing="off"/>
        <w:jc w:val="both"/>
        <w:textAlignment w:val="baseline"/>
      </w:pPr>
      <w:r w:rsidRPr="64CFBF82" w:rsidR="00226BE1">
        <w:rPr>
          <w:rStyle w:val="normaltextrun"/>
          <w:rFonts w:eastAsia="" w:eastAsiaTheme="majorEastAsia"/>
        </w:rPr>
        <w:t xml:space="preserve">Sarnaselt lapse abivajaduse hindamisega põhineb ka </w:t>
      </w:r>
      <w:r w:rsidR="00226BE1">
        <w:rPr/>
        <w:t xml:space="preserve">eelhindamine </w:t>
      </w:r>
      <w:commentRangeStart w:id="1163873652"/>
      <w:r w:rsidR="00226BE1">
        <w:rPr/>
        <w:t>lapse heaolu kolmnurgal</w:t>
      </w:r>
      <w:r w:rsidR="00240B74">
        <w:rPr/>
        <w:t xml:space="preserve">.</w:t>
      </w:r>
      <w:commentRangeEnd w:id="1163873652"/>
      <w:r>
        <w:rPr>
          <w:rStyle w:val="CommentReference"/>
        </w:rPr>
        <w:commentReference w:id="1163873652"/>
      </w:r>
      <w:r w:rsidR="00240B74">
        <w:rPr/>
        <w:t xml:space="preserve"> </w:t>
      </w:r>
      <w:r w:rsidR="00A16245">
        <w:rPr/>
        <w:t xml:space="preserve">Võrreldes lapse abivajaduse hindamisega juhtumimenetluse raames ei </w:t>
      </w:r>
      <w:r w:rsidR="000B40B8">
        <w:rPr/>
        <w:t>tehta</w:t>
      </w:r>
      <w:r w:rsidR="00A16245">
        <w:rPr/>
        <w:t xml:space="preserve"> eelhindamise käigus aga põhjalikku kogutud teabe analüüsi </w:t>
      </w:r>
      <w:r w:rsidR="00393563">
        <w:rPr/>
        <w:t>ega koostata</w:t>
      </w:r>
      <w:r w:rsidR="00A16245">
        <w:rPr/>
        <w:t xml:space="preserve"> hinnangu</w:t>
      </w:r>
      <w:r w:rsidR="005A62D6">
        <w:rPr/>
        <w:t>t.</w:t>
      </w:r>
      <w:r w:rsidR="00A16245">
        <w:rPr/>
        <w:t xml:space="preserve"> </w:t>
      </w:r>
      <w:r w:rsidR="00240B74">
        <w:rPr/>
        <w:t>Eelhindamis</w:t>
      </w:r>
      <w:r w:rsidR="00B40DD0">
        <w:rPr/>
        <w:t xml:space="preserve">e raames </w:t>
      </w:r>
      <w:r w:rsidR="00240B74">
        <w:rPr/>
        <w:t xml:space="preserve">annab </w:t>
      </w:r>
      <w:r w:rsidR="00240B74">
        <w:rPr/>
        <w:t>KOV</w:t>
      </w:r>
      <w:r w:rsidR="005A62D6">
        <w:rPr/>
        <w:t>-i</w:t>
      </w:r>
      <w:r w:rsidR="00240B74">
        <w:rPr/>
        <w:t xml:space="preserve"> </w:t>
      </w:r>
      <w:r w:rsidR="00226BE1">
        <w:rPr/>
        <w:t xml:space="preserve">lastekaitsetöötaja esmase hinnangu lapse arenguvajadustele, </w:t>
      </w:r>
      <w:r w:rsidR="00226BE1">
        <w:rPr/>
        <w:t>vanemlusele</w:t>
      </w:r>
      <w:r w:rsidR="001E3B46">
        <w:rPr/>
        <w:t>,</w:t>
      </w:r>
      <w:r w:rsidR="00226BE1">
        <w:rPr/>
        <w:t xml:space="preserve"> lapse perele ja </w:t>
      </w:r>
      <w:r w:rsidR="008C45BC">
        <w:rPr/>
        <w:t xml:space="preserve">last </w:t>
      </w:r>
      <w:r w:rsidR="00226BE1">
        <w:rPr/>
        <w:t>ümbritsevale keskkonnale.</w:t>
      </w:r>
      <w:r w:rsidR="00240B74">
        <w:rPr/>
        <w:t xml:space="preserve"> </w:t>
      </w:r>
      <w:r w:rsidR="00B40DD0">
        <w:rPr/>
        <w:t xml:space="preserve">Abivajaduse eelhindamise tulemusena saab lastekaitsetöötaja </w:t>
      </w:r>
      <w:r w:rsidR="000C4276">
        <w:rPr/>
        <w:t>langetada kaalutletud otsuse</w:t>
      </w:r>
      <w:r w:rsidR="00B40DD0">
        <w:rPr/>
        <w:t xml:space="preserve">, kas algatada juhtumkorraldus </w:t>
      </w:r>
      <w:r w:rsidR="006A7711">
        <w:rPr/>
        <w:t>ja</w:t>
      </w:r>
      <w:r w:rsidR="00B40DD0">
        <w:rPr/>
        <w:t xml:space="preserve"> </w:t>
      </w:r>
      <w:r w:rsidR="000C4276">
        <w:rPr/>
        <w:t xml:space="preserve">hinnata selle raames </w:t>
      </w:r>
      <w:r w:rsidR="00B40DD0">
        <w:rPr/>
        <w:t>laps</w:t>
      </w:r>
      <w:r w:rsidR="000C4276">
        <w:rPr/>
        <w:t>e</w:t>
      </w:r>
      <w:r w:rsidR="00B40DD0">
        <w:rPr/>
        <w:t xml:space="preserve"> </w:t>
      </w:r>
      <w:r w:rsidR="000C4276">
        <w:rPr/>
        <w:t>abivajadust</w:t>
      </w:r>
      <w:r w:rsidR="00B40DD0">
        <w:rPr/>
        <w:t xml:space="preserve"> põhjalikuma</w:t>
      </w:r>
      <w:r w:rsidR="000C4276">
        <w:rPr/>
        <w:t xml:space="preserve">lt </w:t>
      </w:r>
      <w:r w:rsidR="00B40DD0">
        <w:rPr/>
        <w:t xml:space="preserve">või </w:t>
      </w:r>
      <w:r w:rsidR="0047614A">
        <w:rPr/>
        <w:t>piirdub</w:t>
      </w:r>
      <w:r w:rsidR="00240B74">
        <w:rPr/>
        <w:t xml:space="preserve"> </w:t>
      </w:r>
      <w:r w:rsidR="00F02150">
        <w:rPr/>
        <w:t>abivajadus ühe heaolu valdkonnaga</w:t>
      </w:r>
      <w:r w:rsidRPr="64CFBF82" w:rsidR="00F02150">
        <w:rPr>
          <w:rStyle w:val="normaltextrun"/>
          <w:rFonts w:eastAsia="" w:eastAsiaTheme="majorEastAsia"/>
        </w:rPr>
        <w:t>.</w:t>
      </w:r>
      <w:r w:rsidR="00FC174D">
        <w:rPr>
          <w:rStyle w:val="Allmrkuseviide"/>
        </w:rPr>
        <w:footnoteReference w:id="5"/>
      </w:r>
      <w:r w:rsidRPr="64CFBF82" w:rsidR="00830AC2">
        <w:rPr>
          <w:rStyle w:val="normaltextrun"/>
          <w:rFonts w:eastAsia="" w:eastAsiaTheme="majorEastAsia"/>
        </w:rPr>
        <w:t xml:space="preserve"> Viima</w:t>
      </w:r>
      <w:r w:rsidRPr="64CFBF82" w:rsidR="003A131C">
        <w:rPr>
          <w:rStyle w:val="normaltextrun"/>
          <w:rFonts w:eastAsia="" w:eastAsiaTheme="majorEastAsia"/>
        </w:rPr>
        <w:t>ti nimetatud</w:t>
      </w:r>
      <w:r w:rsidRPr="64CFBF82" w:rsidR="00830AC2">
        <w:rPr>
          <w:rStyle w:val="normaltextrun"/>
          <w:rFonts w:eastAsia="" w:eastAsiaTheme="majorEastAsia"/>
        </w:rPr>
        <w:t xml:space="preserve"> juhul </w:t>
      </w:r>
      <w:r w:rsidRPr="64CFBF82" w:rsidR="003A131C">
        <w:rPr>
          <w:rStyle w:val="normaltextrun"/>
          <w:rFonts w:eastAsia="" w:eastAsiaTheme="majorEastAsia"/>
        </w:rPr>
        <w:t xml:space="preserve">ei ole vaja </w:t>
      </w:r>
      <w:r w:rsidRPr="64CFBF82" w:rsidR="00830AC2">
        <w:rPr>
          <w:rStyle w:val="normaltextrun"/>
          <w:rFonts w:eastAsia="" w:eastAsiaTheme="majorEastAsia"/>
        </w:rPr>
        <w:t>juhtumikorraldust algatada ning piirduda saab lihtmenetlusega.</w:t>
      </w:r>
      <w:r w:rsidRPr="64CFBF82" w:rsidR="00F02150">
        <w:rPr>
          <w:rStyle w:val="normaltextrun"/>
          <w:rFonts w:eastAsia="" w:eastAsiaTheme="majorEastAsia"/>
        </w:rPr>
        <w:t> </w:t>
      </w:r>
      <w:r w:rsidRPr="64CFBF82" w:rsidR="000C4276">
        <w:rPr>
          <w:rStyle w:val="normaltextrun"/>
          <w:rFonts w:eastAsia="" w:eastAsiaTheme="majorEastAsia"/>
        </w:rPr>
        <w:t xml:space="preserve">Haldusmenetluse seaduse </w:t>
      </w:r>
      <w:r w:rsidRPr="64CFBF82" w:rsidR="00656DBB">
        <w:rPr>
          <w:rStyle w:val="normaltextrun"/>
          <w:rFonts w:eastAsia="" w:eastAsiaTheme="majorEastAsia"/>
        </w:rPr>
        <w:t>(</w:t>
      </w:r>
      <w:r w:rsidRPr="64CFBF82" w:rsidR="008A34CC">
        <w:rPr>
          <w:rStyle w:val="normaltextrun"/>
          <w:rFonts w:eastAsia="" w:eastAsiaTheme="majorEastAsia"/>
        </w:rPr>
        <w:t xml:space="preserve">HMS) </w:t>
      </w:r>
      <w:r w:rsidRPr="64CFBF82" w:rsidR="00656DBB">
        <w:rPr>
          <w:rStyle w:val="normaltextrun"/>
          <w:rFonts w:eastAsia="" w:eastAsiaTheme="majorEastAsia"/>
        </w:rPr>
        <w:t>tähenduses</w:t>
      </w:r>
      <w:r w:rsidRPr="64CFBF82" w:rsidR="000C4276">
        <w:rPr>
          <w:rStyle w:val="normaltextrun"/>
          <w:rFonts w:eastAsia="" w:eastAsiaTheme="majorEastAsia"/>
        </w:rPr>
        <w:t xml:space="preserve"> </w:t>
      </w:r>
      <w:r w:rsidRPr="64CFBF82" w:rsidR="00EF1351">
        <w:rPr>
          <w:rStyle w:val="normaltextrun"/>
          <w:rFonts w:eastAsia="" w:eastAsiaTheme="majorEastAsia"/>
        </w:rPr>
        <w:t xml:space="preserve">on </w:t>
      </w:r>
      <w:r w:rsidRPr="64CFBF82" w:rsidR="008A34CC">
        <w:rPr>
          <w:rStyle w:val="normaltextrun"/>
          <w:rFonts w:eastAsia="" w:eastAsiaTheme="majorEastAsia"/>
        </w:rPr>
        <w:t>otsus juhtumikorralduse algatamise või mittealgatamise kohta toiming</w:t>
      </w:r>
      <w:r w:rsidRPr="64CFBF82" w:rsidR="00AC5B6C">
        <w:rPr>
          <w:rStyle w:val="normaltextrun"/>
          <w:rFonts w:eastAsia="" w:eastAsiaTheme="majorEastAsia"/>
        </w:rPr>
        <w:t>, mida tehes tuleb järgida HMS 8. peatükis toimingu kohta sätestatud.</w:t>
      </w:r>
      <w:r w:rsidRPr="64CFBF82" w:rsidR="00EF1351">
        <w:rPr>
          <w:rStyle w:val="normaltextrun"/>
          <w:rFonts w:eastAsia="" w:eastAsiaTheme="majorEastAsia"/>
        </w:rPr>
        <w:t xml:space="preserve"> </w:t>
      </w:r>
      <w:r w:rsidRPr="64CFBF82" w:rsidR="00794884">
        <w:rPr>
          <w:rStyle w:val="normaltextrun"/>
          <w:rFonts w:eastAsia="" w:eastAsiaTheme="majorEastAsia"/>
        </w:rPr>
        <w:t xml:space="preserve">Lähtudes </w:t>
      </w:r>
      <w:r w:rsidR="0067517A">
        <w:rPr/>
        <w:t>LasteKS</w:t>
      </w:r>
      <w:r w:rsidR="0067517A">
        <w:rPr/>
        <w:t xml:space="preserve"> §</w:t>
      </w:r>
      <w:r w:rsidR="00B73B34">
        <w:rPr/>
        <w:t> </w:t>
      </w:r>
      <w:r w:rsidR="00A053AF">
        <w:rPr/>
        <w:t>29 lõike</w:t>
      </w:r>
      <w:r w:rsidR="00794884">
        <w:rPr/>
        <w:t>st</w:t>
      </w:r>
      <w:r w:rsidR="00A053AF">
        <w:rPr/>
        <w:t xml:space="preserve"> </w:t>
      </w:r>
      <w:r w:rsidR="0026457D">
        <w:rPr/>
        <w:t>5</w:t>
      </w:r>
      <w:r w:rsidR="00A053AF">
        <w:rPr/>
        <w:t xml:space="preserve"> tuleb eelhindamine </w:t>
      </w:r>
      <w:r w:rsidR="005E330E">
        <w:rPr/>
        <w:t>teha kümne</w:t>
      </w:r>
      <w:r w:rsidR="00A053AF">
        <w:rPr/>
        <w:t xml:space="preserve"> päeva jooksul</w:t>
      </w:r>
      <w:r w:rsidR="00C15108">
        <w:rPr/>
        <w:t xml:space="preserve"> </w:t>
      </w:r>
      <w:r w:rsidRPr="64CFBF82" w:rsidR="00C15108">
        <w:rPr>
          <w:rStyle w:val="normaltextrun"/>
          <w:rFonts w:eastAsia="" w:eastAsiaTheme="majorEastAsia"/>
        </w:rPr>
        <w:t>abivajava</w:t>
      </w:r>
      <w:r w:rsidRPr="64CFBF82" w:rsidR="00C15108">
        <w:rPr>
          <w:rStyle w:val="normaltextrun"/>
          <w:rFonts w:eastAsia="" w:eastAsiaTheme="majorEastAsia"/>
        </w:rPr>
        <w:t>st</w:t>
      </w:r>
      <w:r w:rsidRPr="64CFBF82" w:rsidR="00C15108">
        <w:rPr>
          <w:rStyle w:val="normaltextrun"/>
          <w:rFonts w:eastAsia="" w:eastAsiaTheme="majorEastAsia"/>
        </w:rPr>
        <w:t xml:space="preserve"> lapse</w:t>
      </w:r>
      <w:r w:rsidRPr="64CFBF82" w:rsidR="00C15108">
        <w:rPr>
          <w:rStyle w:val="normaltextrun"/>
          <w:rFonts w:eastAsia="" w:eastAsiaTheme="majorEastAsia"/>
        </w:rPr>
        <w:t>st</w:t>
      </w:r>
      <w:r w:rsidRPr="64CFBF82" w:rsidR="00C15108">
        <w:rPr>
          <w:rStyle w:val="normaltextrun"/>
          <w:rFonts w:eastAsia="" w:eastAsiaTheme="majorEastAsia"/>
        </w:rPr>
        <w:t xml:space="preserve"> tea</w:t>
      </w:r>
      <w:r w:rsidRPr="64CFBF82" w:rsidR="00C15108">
        <w:rPr>
          <w:rStyle w:val="normaltextrun"/>
          <w:rFonts w:eastAsia="" w:eastAsiaTheme="majorEastAsia"/>
        </w:rPr>
        <w:t>da</w:t>
      </w:r>
      <w:r w:rsidRPr="64CFBF82" w:rsidR="00C15108">
        <w:rPr>
          <w:rStyle w:val="normaltextrun"/>
          <w:rFonts w:eastAsia="" w:eastAsiaTheme="majorEastAsia"/>
        </w:rPr>
        <w:t xml:space="preserve"> </w:t>
      </w:r>
      <w:r w:rsidRPr="64CFBF82" w:rsidR="00C15108">
        <w:rPr>
          <w:rStyle w:val="normaltextrun"/>
          <w:rFonts w:eastAsia="" w:eastAsiaTheme="majorEastAsia"/>
        </w:rPr>
        <w:t>saamisest</w:t>
      </w:r>
      <w:r w:rsidR="00A053AF">
        <w:rPr/>
        <w:t xml:space="preserve">. </w:t>
      </w:r>
    </w:p>
    <w:p w:rsidR="00BC67EC" w:rsidP="00E76672" w:rsidRDefault="00BC67EC" w14:paraId="283D512B" w14:textId="77777777">
      <w:pPr>
        <w:pStyle w:val="paragraph"/>
        <w:spacing w:before="0" w:beforeAutospacing="0" w:after="0" w:afterAutospacing="0"/>
        <w:jc w:val="both"/>
        <w:textAlignment w:val="baseline"/>
      </w:pPr>
    </w:p>
    <w:p w:rsidR="007A4B29" w:rsidP="00E76672" w:rsidRDefault="00875137" w14:paraId="08E4B5FC" w14:textId="6B8D5FF0">
      <w:pPr>
        <w:pStyle w:val="paragraph"/>
        <w:spacing w:before="0" w:beforeAutospacing="0" w:after="0" w:afterAutospacing="0"/>
        <w:jc w:val="both"/>
        <w:textAlignment w:val="baseline"/>
      </w:pPr>
      <w:r>
        <w:t xml:space="preserve">Kuigi kehtiv </w:t>
      </w:r>
      <w:proofErr w:type="spellStart"/>
      <w:r>
        <w:t>LasteKS</w:t>
      </w:r>
      <w:proofErr w:type="spellEnd"/>
      <w:r>
        <w:t xml:space="preserve"> ega muud </w:t>
      </w:r>
      <w:r w:rsidR="00EC047F">
        <w:t>sotsiaalhoolekannet reguleerivad õigusaktid eelhindamise mõistet ei sisalda, pole see l</w:t>
      </w:r>
      <w:r>
        <w:t xml:space="preserve">astekaitsetöö kontekstis uus mõiste. </w:t>
      </w:r>
      <w:r w:rsidR="001454F2">
        <w:t xml:space="preserve">Samas </w:t>
      </w:r>
      <w:r w:rsidR="00EA1CA6">
        <w:t>esineb lastekaitsetöö</w:t>
      </w:r>
      <w:r w:rsidR="001454F2">
        <w:t xml:space="preserve"> praktikas eelhindamise mõiste sisustamises ja selle </w:t>
      </w:r>
      <w:r w:rsidR="00F91074">
        <w:t>tege</w:t>
      </w:r>
      <w:r w:rsidR="001454F2">
        <w:t>mises</w:t>
      </w:r>
      <w:r w:rsidR="001C3CDD">
        <w:t xml:space="preserve"> erinevusi</w:t>
      </w:r>
      <w:r w:rsidR="00B1246C">
        <w:t>.</w:t>
      </w:r>
      <w:r w:rsidR="00734DDC">
        <w:t xml:space="preserve"> </w:t>
      </w:r>
      <w:r w:rsidR="000E3F07">
        <w:t>Seetõttu pole</w:t>
      </w:r>
      <w:r w:rsidR="00ED4D02">
        <w:t xml:space="preserve"> juhtumikorralduse algatamise või algatamata jätmise põhjused </w:t>
      </w:r>
      <w:r w:rsidR="000E3F07">
        <w:t xml:space="preserve">praktikas alati jälgitavad või </w:t>
      </w:r>
      <w:r w:rsidR="00ED4D02">
        <w:t>tuvastatavad</w:t>
      </w:r>
      <w:r w:rsidR="000779DC">
        <w:t>, samuti võib see olla üheks põhjuseks, miks juhtumikorralduse otsu</w:t>
      </w:r>
      <w:r w:rsidR="00B22ED6">
        <w:t xml:space="preserve">s </w:t>
      </w:r>
      <w:r w:rsidR="00EA2F1A">
        <w:t>jääb</w:t>
      </w:r>
      <w:r w:rsidR="00B22ED6">
        <w:t xml:space="preserve"> üldse tegemata</w:t>
      </w:r>
      <w:r w:rsidR="00B22ED6">
        <w:rPr>
          <w:rStyle w:val="Allmrkuseviide"/>
        </w:rPr>
        <w:footnoteReference w:id="6"/>
      </w:r>
      <w:r w:rsidR="00ED4D02">
        <w:t xml:space="preserve">. </w:t>
      </w:r>
      <w:r w:rsidR="003C4806">
        <w:t xml:space="preserve">Eelhindamise reguleerimine </w:t>
      </w:r>
      <w:proofErr w:type="spellStart"/>
      <w:r w:rsidR="003C4806">
        <w:t>LasteKS-is</w:t>
      </w:r>
      <w:proofErr w:type="spellEnd"/>
      <w:r w:rsidR="003C4806">
        <w:t xml:space="preserve"> on </w:t>
      </w:r>
      <w:r w:rsidR="009F5D70">
        <w:t xml:space="preserve">seega </w:t>
      </w:r>
      <w:r w:rsidR="003C4806">
        <w:t>vajalik ühtse praktika kujundamiseks</w:t>
      </w:r>
      <w:r w:rsidR="000E170B">
        <w:t xml:space="preserve"> lastekaitsetöös</w:t>
      </w:r>
      <w:r w:rsidR="003C4806">
        <w:t xml:space="preserve">. </w:t>
      </w:r>
    </w:p>
    <w:p w:rsidR="007A4B29" w:rsidP="00E76672" w:rsidRDefault="007A4B29" w14:paraId="593A7B9E" w14:textId="77777777">
      <w:pPr>
        <w:pStyle w:val="paragraph"/>
        <w:spacing w:before="0" w:beforeAutospacing="0" w:after="0" w:afterAutospacing="0"/>
        <w:jc w:val="both"/>
        <w:textAlignment w:val="baseline"/>
      </w:pPr>
    </w:p>
    <w:p w:rsidR="00002944" w:rsidP="00E76672" w:rsidRDefault="00523F2E" w14:paraId="2FB21C95" w14:textId="6F341E0F">
      <w:pPr>
        <w:pStyle w:val="paragraph"/>
        <w:spacing w:before="0" w:beforeAutospacing="0" w:after="0" w:afterAutospacing="0"/>
        <w:jc w:val="both"/>
        <w:textAlignment w:val="baseline"/>
      </w:pPr>
      <w:r>
        <w:t>Selleks</w:t>
      </w:r>
      <w:r w:rsidR="001F31D7">
        <w:t xml:space="preserve"> et</w:t>
      </w:r>
      <w:r w:rsidR="00002944">
        <w:t xml:space="preserve"> lastekaitsetöötajaid eelhindamise</w:t>
      </w:r>
      <w:r w:rsidR="005866AB">
        <w:t>l</w:t>
      </w:r>
      <w:r w:rsidR="00002944">
        <w:t xml:space="preserve"> toetada, on s</w:t>
      </w:r>
      <w:r w:rsidRPr="00F712C7" w:rsidR="00002944">
        <w:t>otsiaalteenuste ja -toetuste andmeregistri</w:t>
      </w:r>
      <w:r w:rsidR="00002944">
        <w:t>s (edaspidi STAR) juba praegu olemas a</w:t>
      </w:r>
      <w:r w:rsidRPr="008E38B9" w:rsidR="00002944">
        <w:t xml:space="preserve">bivajaduse eelhindamist </w:t>
      </w:r>
      <w:r w:rsidR="00002944">
        <w:t>võimaldav funktsionaalsus</w:t>
      </w:r>
      <w:r w:rsidR="003A4176">
        <w:t xml:space="preserve">. Selle </w:t>
      </w:r>
      <w:r w:rsidR="00002944">
        <w:t>täitmine on praegu vabatahtlik, ent peale eelnõu</w:t>
      </w:r>
      <w:r w:rsidR="000C5398">
        <w:t>kohaste</w:t>
      </w:r>
      <w:r w:rsidR="00002944">
        <w:t xml:space="preserve"> muudatuste jõustumist </w:t>
      </w:r>
      <w:r w:rsidR="003A4176">
        <w:t xml:space="preserve">muutub see </w:t>
      </w:r>
      <w:r w:rsidR="00002944">
        <w:t>kohustuslikuks.</w:t>
      </w:r>
      <w:r w:rsidR="003A4176">
        <w:t xml:space="preserve"> Märgatavat töökoormuse </w:t>
      </w:r>
      <w:r w:rsidR="00447DFD">
        <w:t>suurenemist</w:t>
      </w:r>
      <w:r w:rsidR="003A4176">
        <w:t xml:space="preserve"> see </w:t>
      </w:r>
      <w:proofErr w:type="spellStart"/>
      <w:r w:rsidR="003A4176">
        <w:t>KOV</w:t>
      </w:r>
      <w:r w:rsidR="00447DFD">
        <w:t>-i</w:t>
      </w:r>
      <w:proofErr w:type="spellEnd"/>
      <w:r w:rsidR="003A4176">
        <w:t xml:space="preserve"> lastekaitsetöötajatele kaasa ei too, </w:t>
      </w:r>
      <w:r w:rsidR="00F83533">
        <w:t xml:space="preserve">kuna </w:t>
      </w:r>
      <w:proofErr w:type="spellStart"/>
      <w:r w:rsidR="00F83533">
        <w:t>LasteKS</w:t>
      </w:r>
      <w:proofErr w:type="spellEnd"/>
      <w:r w:rsidR="00F83533">
        <w:t xml:space="preserve"> § 28 lõige 4 ja selles viidatud § 29 lõige </w:t>
      </w:r>
      <w:r w:rsidR="0026457D">
        <w:t>5</w:t>
      </w:r>
      <w:r w:rsidR="00F83533">
        <w:t xml:space="preserve"> reguleerivad </w:t>
      </w:r>
      <w:r w:rsidR="003F23EF">
        <w:t xml:space="preserve">lastekaitsetöötaja </w:t>
      </w:r>
      <w:r w:rsidR="00C06A22">
        <w:t>tegevust</w:t>
      </w:r>
      <w:r w:rsidR="003F23EF">
        <w:t xml:space="preserve"> abivajava lapse, mitte kõigi lastekaitsetöötajani jõudvate pöördumiste puhul. A</w:t>
      </w:r>
      <w:r w:rsidR="00E4032C">
        <w:t>bivajavast lapsest tea</w:t>
      </w:r>
      <w:r w:rsidR="004F7AC8">
        <w:t>da</w:t>
      </w:r>
      <w:r w:rsidR="00E4032C">
        <w:t xml:space="preserve"> saamisel tuleb </w:t>
      </w:r>
      <w:proofErr w:type="spellStart"/>
      <w:r w:rsidR="00617015">
        <w:t>STAR-is</w:t>
      </w:r>
      <w:proofErr w:type="spellEnd"/>
      <w:r w:rsidR="00617015">
        <w:t xml:space="preserve"> ette nähtud mahus eelhindamine juhtumikorralduse algatamise üle otsustamise</w:t>
      </w:r>
      <w:r w:rsidR="00E4032C">
        <w:t>ks</w:t>
      </w:r>
      <w:r w:rsidR="00617015">
        <w:t xml:space="preserve"> </w:t>
      </w:r>
      <w:r w:rsidR="00006F54">
        <w:t>teha</w:t>
      </w:r>
      <w:r w:rsidR="00024490">
        <w:t xml:space="preserve"> juba praegu, </w:t>
      </w:r>
      <w:r w:rsidR="00D53A99">
        <w:t>isegi kui</w:t>
      </w:r>
      <w:r w:rsidR="00024490">
        <w:t xml:space="preserve"> selleks </w:t>
      </w:r>
      <w:proofErr w:type="spellStart"/>
      <w:r w:rsidR="00024490">
        <w:t>STAR-i</w:t>
      </w:r>
      <w:proofErr w:type="spellEnd"/>
      <w:r w:rsidR="00024490">
        <w:t xml:space="preserve"> tuge ei kasuta</w:t>
      </w:r>
      <w:r w:rsidR="00D53A99">
        <w:t>ta</w:t>
      </w:r>
      <w:r w:rsidR="00024490">
        <w:t xml:space="preserve">. </w:t>
      </w:r>
      <w:r w:rsidR="00FA76AB">
        <w:t>Samuti on oluline arvestada, et e</w:t>
      </w:r>
      <w:r w:rsidR="00AD4D70">
        <w:t>elhindamis</w:t>
      </w:r>
      <w:r w:rsidR="003B7A37">
        <w:t xml:space="preserve">t </w:t>
      </w:r>
      <w:r w:rsidR="00B65D24">
        <w:t>tehes</w:t>
      </w:r>
      <w:r w:rsidR="003B7A37">
        <w:t xml:space="preserve"> </w:t>
      </w:r>
      <w:r w:rsidR="00AD4D70">
        <w:t xml:space="preserve">ei pea lastekaitsetöötajal </w:t>
      </w:r>
      <w:r w:rsidR="007C71C0">
        <w:t xml:space="preserve">olema </w:t>
      </w:r>
      <w:r w:rsidR="009951EF">
        <w:t>põhjalikku</w:t>
      </w:r>
      <w:r w:rsidR="007C71C0">
        <w:t xml:space="preserve"> </w:t>
      </w:r>
      <w:r w:rsidR="00E6592F">
        <w:t>infot</w:t>
      </w:r>
      <w:r w:rsidR="00B01053">
        <w:t xml:space="preserve"> </w:t>
      </w:r>
      <w:r w:rsidR="00065621">
        <w:t xml:space="preserve">kõigi </w:t>
      </w:r>
      <w:r w:rsidRPr="002B3EFC" w:rsidR="002B3EFC">
        <w:t>lapse heaolu valdkon</w:t>
      </w:r>
      <w:r w:rsidR="00314A61">
        <w:t>dade kohta</w:t>
      </w:r>
      <w:r w:rsidR="00FA76AB">
        <w:t xml:space="preserve">. </w:t>
      </w:r>
      <w:r w:rsidR="00CE6D3E">
        <w:t>L</w:t>
      </w:r>
      <w:r w:rsidRPr="00CE6D3E" w:rsidR="00CE6D3E">
        <w:t>astekaitsetöötaja kaalutlus on, kas selles heaolu valdkonnas on vaja eelhindamiseks hankida</w:t>
      </w:r>
      <w:r w:rsidR="00EF49F9">
        <w:t xml:space="preserve"> lisainfot</w:t>
      </w:r>
      <w:r w:rsidR="0026457D">
        <w:t>. V</w:t>
      </w:r>
      <w:r w:rsidR="002803E5">
        <w:t>ajaduse</w:t>
      </w:r>
      <w:r w:rsidR="00CB456D">
        <w:t xml:space="preserve"> korra</w:t>
      </w:r>
      <w:r w:rsidR="002803E5">
        <w:t xml:space="preserve">l </w:t>
      </w:r>
      <w:r w:rsidR="0026457D">
        <w:t xml:space="preserve">saab </w:t>
      </w:r>
      <w:proofErr w:type="spellStart"/>
      <w:r w:rsidR="009951EF">
        <w:t>STAR-i</w:t>
      </w:r>
      <w:proofErr w:type="spellEnd"/>
      <w:r w:rsidR="009951EF">
        <w:t xml:space="preserve"> </w:t>
      </w:r>
      <w:r w:rsidR="003D0548">
        <w:t xml:space="preserve">teha </w:t>
      </w:r>
      <w:r w:rsidR="00B65853">
        <w:t xml:space="preserve">ka märke, et hetkel info puudub. Peale </w:t>
      </w:r>
      <w:proofErr w:type="spellStart"/>
      <w:r w:rsidR="008339FD">
        <w:t>STAR-i</w:t>
      </w:r>
      <w:proofErr w:type="spellEnd"/>
      <w:r w:rsidR="008339FD">
        <w:t xml:space="preserve"> </w:t>
      </w:r>
      <w:r w:rsidR="00B65853">
        <w:t>eelhindamise</w:t>
      </w:r>
      <w:r w:rsidR="008339FD">
        <w:t>ga seotud väljade</w:t>
      </w:r>
      <w:r w:rsidR="00B65853">
        <w:t xml:space="preserve"> täitmist </w:t>
      </w:r>
      <w:r w:rsidRPr="002B3EFC" w:rsidR="002B3EFC">
        <w:t>kuvatav koondvaade annab ülevaate</w:t>
      </w:r>
      <w:r w:rsidR="002F4275">
        <w:t xml:space="preserve"> sellest</w:t>
      </w:r>
      <w:r w:rsidR="008339FD">
        <w:t>,</w:t>
      </w:r>
      <w:r w:rsidRPr="002B3EFC" w:rsidR="002B3EFC">
        <w:t xml:space="preserve"> millistes lapse heaolu valdkondades esineb probleem.</w:t>
      </w:r>
      <w:r w:rsidR="008339FD">
        <w:rPr>
          <w:rStyle w:val="Allmrkuseviide"/>
        </w:rPr>
        <w:footnoteReference w:id="7"/>
      </w:r>
      <w:r w:rsidR="008A21AD">
        <w:t xml:space="preserve"> </w:t>
      </w:r>
    </w:p>
    <w:p w:rsidRPr="00F52380" w:rsidR="00BA7922" w:rsidP="00E76672" w:rsidRDefault="00BA7922" w14:paraId="7C9F75BC" w14:textId="6A6C9E4A">
      <w:pPr>
        <w:rPr>
          <w:rFonts w:ascii="Times New Roman" w:hAnsi="Times New Roman"/>
          <w:sz w:val="24"/>
        </w:rPr>
      </w:pPr>
    </w:p>
    <w:p w:rsidR="008C576E" w:rsidP="00E76672" w:rsidRDefault="003C2067" w14:paraId="73A9A08D" w14:textId="4E08D21E">
      <w:pPr>
        <w:rPr>
          <w:rFonts w:ascii="Times New Roman" w:hAnsi="Times New Roman"/>
          <w:sz w:val="24"/>
        </w:rPr>
      </w:pPr>
      <w:r>
        <w:rPr>
          <w:rFonts w:ascii="Times New Roman" w:hAnsi="Times New Roman"/>
          <w:sz w:val="24"/>
        </w:rPr>
        <w:t xml:space="preserve">Eelnõu § 1 punktiga </w:t>
      </w:r>
      <w:r w:rsidR="0026457D">
        <w:rPr>
          <w:rFonts w:ascii="Times New Roman" w:hAnsi="Times New Roman"/>
          <w:sz w:val="24"/>
        </w:rPr>
        <w:t>9</w:t>
      </w:r>
      <w:r>
        <w:rPr>
          <w:rFonts w:ascii="Times New Roman" w:hAnsi="Times New Roman"/>
          <w:sz w:val="24"/>
        </w:rPr>
        <w:t xml:space="preserve"> </w:t>
      </w:r>
      <w:proofErr w:type="spellStart"/>
      <w:r>
        <w:rPr>
          <w:rFonts w:ascii="Times New Roman" w:hAnsi="Times New Roman"/>
          <w:sz w:val="24"/>
        </w:rPr>
        <w:t>LasteKS</w:t>
      </w:r>
      <w:proofErr w:type="spellEnd"/>
      <w:r>
        <w:rPr>
          <w:rFonts w:ascii="Times New Roman" w:hAnsi="Times New Roman"/>
          <w:sz w:val="24"/>
        </w:rPr>
        <w:t xml:space="preserve"> </w:t>
      </w:r>
      <w:r w:rsidR="00990700">
        <w:rPr>
          <w:rFonts w:ascii="Times New Roman" w:hAnsi="Times New Roman"/>
          <w:sz w:val="24"/>
        </w:rPr>
        <w:t xml:space="preserve">§ </w:t>
      </w:r>
      <w:r>
        <w:rPr>
          <w:rFonts w:ascii="Times New Roman" w:hAnsi="Times New Roman"/>
          <w:sz w:val="24"/>
        </w:rPr>
        <w:t xml:space="preserve">28 </w:t>
      </w:r>
      <w:r w:rsidR="00990700">
        <w:rPr>
          <w:rFonts w:ascii="Times New Roman" w:hAnsi="Times New Roman"/>
          <w:sz w:val="24"/>
        </w:rPr>
        <w:t>täiendamine lõikega</w:t>
      </w:r>
      <w:r>
        <w:rPr>
          <w:rFonts w:ascii="Times New Roman" w:hAnsi="Times New Roman"/>
          <w:sz w:val="24"/>
        </w:rPr>
        <w:t xml:space="preserve"> 5 </w:t>
      </w:r>
      <w:r w:rsidR="007D07A5">
        <w:rPr>
          <w:rFonts w:ascii="Times New Roman" w:hAnsi="Times New Roman"/>
          <w:sz w:val="24"/>
        </w:rPr>
        <w:t>kehtestab</w:t>
      </w:r>
      <w:r w:rsidR="008D377B">
        <w:rPr>
          <w:rFonts w:ascii="Times New Roman" w:hAnsi="Times New Roman"/>
          <w:sz w:val="24"/>
        </w:rPr>
        <w:t xml:space="preserve"> </w:t>
      </w:r>
      <w:r w:rsidR="00101C3E">
        <w:rPr>
          <w:rFonts w:ascii="Times New Roman" w:hAnsi="Times New Roman"/>
          <w:sz w:val="24"/>
        </w:rPr>
        <w:t>uuendusena</w:t>
      </w:r>
      <w:r w:rsidR="00962EC6">
        <w:rPr>
          <w:rFonts w:ascii="Times New Roman" w:hAnsi="Times New Roman"/>
          <w:sz w:val="24"/>
        </w:rPr>
        <w:t xml:space="preserve"> </w:t>
      </w:r>
      <w:r w:rsidR="008D377B">
        <w:rPr>
          <w:rFonts w:ascii="Times New Roman" w:hAnsi="Times New Roman"/>
          <w:sz w:val="24"/>
        </w:rPr>
        <w:t xml:space="preserve">abivajaduse hindamise </w:t>
      </w:r>
      <w:r w:rsidR="009F6161">
        <w:rPr>
          <w:rFonts w:ascii="Times New Roman" w:hAnsi="Times New Roman"/>
          <w:sz w:val="24"/>
        </w:rPr>
        <w:t>lõpp</w:t>
      </w:r>
      <w:r w:rsidR="008D377B">
        <w:rPr>
          <w:rFonts w:ascii="Times New Roman" w:hAnsi="Times New Roman"/>
          <w:sz w:val="24"/>
        </w:rPr>
        <w:t>tähtaja. Lõi</w:t>
      </w:r>
      <w:r w:rsidR="009F6161">
        <w:rPr>
          <w:rFonts w:ascii="Times New Roman" w:hAnsi="Times New Roman"/>
          <w:sz w:val="24"/>
        </w:rPr>
        <w:t>ke</w:t>
      </w:r>
      <w:r w:rsidR="008D377B">
        <w:rPr>
          <w:rFonts w:ascii="Times New Roman" w:hAnsi="Times New Roman"/>
          <w:sz w:val="24"/>
        </w:rPr>
        <w:t xml:space="preserve"> 5 </w:t>
      </w:r>
      <w:r w:rsidR="009F6161">
        <w:rPr>
          <w:rFonts w:ascii="Times New Roman" w:hAnsi="Times New Roman"/>
          <w:sz w:val="24"/>
        </w:rPr>
        <w:t>järgi tuleb</w:t>
      </w:r>
      <w:r w:rsidR="008D377B">
        <w:rPr>
          <w:rFonts w:ascii="Times New Roman" w:hAnsi="Times New Roman"/>
          <w:sz w:val="24"/>
        </w:rPr>
        <w:t xml:space="preserve"> j</w:t>
      </w:r>
      <w:r w:rsidRPr="00F52380" w:rsidR="001E62C1">
        <w:rPr>
          <w:rFonts w:ascii="Times New Roman" w:hAnsi="Times New Roman"/>
          <w:sz w:val="24"/>
        </w:rPr>
        <w:t>uhtumikorralduse algatamisel abivajadus</w:t>
      </w:r>
      <w:r w:rsidR="006552C3">
        <w:rPr>
          <w:rFonts w:ascii="Times New Roman" w:hAnsi="Times New Roman"/>
          <w:sz w:val="24"/>
        </w:rPr>
        <w:t>t</w:t>
      </w:r>
      <w:r w:rsidRPr="00F52380" w:rsidR="001E62C1">
        <w:rPr>
          <w:rFonts w:ascii="Times New Roman" w:hAnsi="Times New Roman"/>
          <w:sz w:val="24"/>
        </w:rPr>
        <w:t xml:space="preserve"> hin</w:t>
      </w:r>
      <w:r w:rsidR="005741F0">
        <w:rPr>
          <w:rFonts w:ascii="Times New Roman" w:hAnsi="Times New Roman"/>
          <w:sz w:val="24"/>
        </w:rPr>
        <w:t>nata</w:t>
      </w:r>
      <w:r w:rsidR="009F6161">
        <w:rPr>
          <w:rFonts w:ascii="Times New Roman" w:hAnsi="Times New Roman"/>
          <w:sz w:val="24"/>
        </w:rPr>
        <w:t xml:space="preserve"> </w:t>
      </w:r>
      <w:r w:rsidRPr="29C59D23" w:rsidR="001E62C1">
        <w:rPr>
          <w:rFonts w:ascii="Times New Roman" w:hAnsi="Times New Roman"/>
          <w:sz w:val="24"/>
        </w:rPr>
        <w:t>esimesel võimalusel</w:t>
      </w:r>
      <w:r w:rsidR="00CD0BE8">
        <w:rPr>
          <w:rFonts w:ascii="Times New Roman" w:hAnsi="Times New Roman"/>
          <w:sz w:val="24"/>
        </w:rPr>
        <w:t>,</w:t>
      </w:r>
      <w:r w:rsidRPr="00CD0BE8" w:rsidR="00CD0BE8">
        <w:rPr>
          <w:rFonts w:ascii="Times New Roman" w:hAnsi="Times New Roman"/>
          <w:sz w:val="24"/>
        </w:rPr>
        <w:t xml:space="preserve"> </w:t>
      </w:r>
      <w:r w:rsidR="00CD0BE8">
        <w:rPr>
          <w:rFonts w:ascii="Times New Roman" w:hAnsi="Times New Roman"/>
          <w:sz w:val="24"/>
        </w:rPr>
        <w:t xml:space="preserve">kuid hiljemalt kolme kuu </w:t>
      </w:r>
      <w:r w:rsidR="005741F0">
        <w:rPr>
          <w:rFonts w:ascii="Times New Roman" w:hAnsi="Times New Roman"/>
          <w:sz w:val="24"/>
        </w:rPr>
        <w:t>m</w:t>
      </w:r>
      <w:r w:rsidR="00A416ED">
        <w:rPr>
          <w:rFonts w:ascii="Times New Roman" w:hAnsi="Times New Roman"/>
          <w:sz w:val="24"/>
        </w:rPr>
        <w:t>öö</w:t>
      </w:r>
      <w:r w:rsidR="005741F0">
        <w:rPr>
          <w:rFonts w:ascii="Times New Roman" w:hAnsi="Times New Roman"/>
          <w:sz w:val="24"/>
        </w:rPr>
        <w:t>dumisel</w:t>
      </w:r>
      <w:r w:rsidR="00CD0BE8">
        <w:rPr>
          <w:rFonts w:ascii="Times New Roman" w:hAnsi="Times New Roman"/>
          <w:sz w:val="24"/>
        </w:rPr>
        <w:t xml:space="preserve"> </w:t>
      </w:r>
      <w:r w:rsidRPr="00A8079B" w:rsidR="00CD0BE8">
        <w:rPr>
          <w:rFonts w:ascii="Times New Roman" w:hAnsi="Times New Roman"/>
          <w:sz w:val="24"/>
        </w:rPr>
        <w:t>abivajava</w:t>
      </w:r>
      <w:r w:rsidR="00CD0BE8">
        <w:rPr>
          <w:rFonts w:ascii="Times New Roman" w:hAnsi="Times New Roman"/>
          <w:sz w:val="24"/>
        </w:rPr>
        <w:t>st</w:t>
      </w:r>
      <w:r w:rsidRPr="00A8079B" w:rsidR="00CD0BE8">
        <w:rPr>
          <w:rFonts w:ascii="Times New Roman" w:hAnsi="Times New Roman"/>
          <w:sz w:val="24"/>
        </w:rPr>
        <w:t xml:space="preserve"> laps</w:t>
      </w:r>
      <w:r w:rsidR="00CD0BE8">
        <w:rPr>
          <w:rFonts w:ascii="Times New Roman" w:hAnsi="Times New Roman"/>
          <w:sz w:val="24"/>
        </w:rPr>
        <w:t>est teada saamisest.</w:t>
      </w:r>
      <w:r w:rsidR="00D86071">
        <w:rPr>
          <w:rFonts w:ascii="Times New Roman" w:hAnsi="Times New Roman"/>
          <w:sz w:val="24"/>
        </w:rPr>
        <w:t xml:space="preserve"> </w:t>
      </w:r>
      <w:r w:rsidR="00865DED">
        <w:rPr>
          <w:rFonts w:ascii="Times New Roman" w:hAnsi="Times New Roman"/>
          <w:sz w:val="24"/>
        </w:rPr>
        <w:t>Lause esimene pool, mis kohustab abivajadus</w:t>
      </w:r>
      <w:r w:rsidR="00647494">
        <w:rPr>
          <w:rFonts w:ascii="Times New Roman" w:hAnsi="Times New Roman"/>
          <w:sz w:val="24"/>
        </w:rPr>
        <w:t>t</w:t>
      </w:r>
      <w:r w:rsidR="00865DED">
        <w:rPr>
          <w:rFonts w:ascii="Times New Roman" w:hAnsi="Times New Roman"/>
          <w:sz w:val="24"/>
        </w:rPr>
        <w:t xml:space="preserve"> hin</w:t>
      </w:r>
      <w:r w:rsidR="008A6CDF">
        <w:rPr>
          <w:rFonts w:ascii="Times New Roman" w:hAnsi="Times New Roman"/>
          <w:sz w:val="24"/>
        </w:rPr>
        <w:t>nata</w:t>
      </w:r>
      <w:r w:rsidR="00865DED">
        <w:rPr>
          <w:rFonts w:ascii="Times New Roman" w:hAnsi="Times New Roman"/>
          <w:sz w:val="24"/>
        </w:rPr>
        <w:t xml:space="preserve"> esimesel võimalusel, asendab </w:t>
      </w:r>
      <w:proofErr w:type="spellStart"/>
      <w:r w:rsidR="006F25AA">
        <w:rPr>
          <w:rFonts w:ascii="Times New Roman" w:hAnsi="Times New Roman"/>
          <w:sz w:val="24"/>
        </w:rPr>
        <w:t>LasteKS</w:t>
      </w:r>
      <w:proofErr w:type="spellEnd"/>
      <w:r w:rsidR="006F25AA">
        <w:rPr>
          <w:rFonts w:ascii="Times New Roman" w:hAnsi="Times New Roman"/>
          <w:sz w:val="24"/>
        </w:rPr>
        <w:t xml:space="preserve"> § 17 lõike 1 punktis 3 praegu sätestatud nõu</w:t>
      </w:r>
      <w:r w:rsidR="008F2A16">
        <w:rPr>
          <w:rFonts w:ascii="Times New Roman" w:hAnsi="Times New Roman"/>
          <w:sz w:val="24"/>
        </w:rPr>
        <w:t>de</w:t>
      </w:r>
      <w:r w:rsidR="006F25AA">
        <w:rPr>
          <w:rFonts w:ascii="Times New Roman" w:hAnsi="Times New Roman"/>
          <w:sz w:val="24"/>
        </w:rPr>
        <w:t xml:space="preserve"> </w:t>
      </w:r>
      <w:r w:rsidR="00E316CE">
        <w:rPr>
          <w:rFonts w:ascii="Times New Roman" w:hAnsi="Times New Roman"/>
          <w:sz w:val="24"/>
        </w:rPr>
        <w:t>hinnata</w:t>
      </w:r>
      <w:r w:rsidR="006F25AA">
        <w:rPr>
          <w:rFonts w:ascii="Times New Roman" w:hAnsi="Times New Roman"/>
          <w:sz w:val="24"/>
        </w:rPr>
        <w:t xml:space="preserve"> abivajadus</w:t>
      </w:r>
      <w:r w:rsidR="00E316CE">
        <w:rPr>
          <w:rFonts w:ascii="Times New Roman" w:hAnsi="Times New Roman"/>
          <w:sz w:val="24"/>
        </w:rPr>
        <w:t>t</w:t>
      </w:r>
      <w:r w:rsidR="006F25AA">
        <w:rPr>
          <w:rFonts w:ascii="Times New Roman" w:hAnsi="Times New Roman"/>
          <w:sz w:val="24"/>
        </w:rPr>
        <w:t xml:space="preserve"> viivitamata</w:t>
      </w:r>
      <w:r w:rsidR="008F2A16">
        <w:rPr>
          <w:rFonts w:ascii="Times New Roman" w:hAnsi="Times New Roman"/>
          <w:sz w:val="24"/>
        </w:rPr>
        <w:t xml:space="preserve">. Nimetatud nõue </w:t>
      </w:r>
      <w:r w:rsidR="008E7EEA">
        <w:rPr>
          <w:rFonts w:ascii="Times New Roman" w:hAnsi="Times New Roman"/>
          <w:sz w:val="24"/>
        </w:rPr>
        <w:t>tunnistatakse</w:t>
      </w:r>
      <w:r w:rsidR="006F25AA">
        <w:rPr>
          <w:rFonts w:ascii="Times New Roman" w:hAnsi="Times New Roman"/>
          <w:sz w:val="24"/>
        </w:rPr>
        <w:t xml:space="preserve"> eelnõu § 1 punktiga </w:t>
      </w:r>
      <w:r w:rsidRPr="005B0DA5" w:rsidR="00A245E3">
        <w:rPr>
          <w:rFonts w:ascii="Times New Roman" w:hAnsi="Times New Roman"/>
          <w:sz w:val="24"/>
        </w:rPr>
        <w:t>7</w:t>
      </w:r>
      <w:r w:rsidR="009E6A38">
        <w:rPr>
          <w:rFonts w:ascii="Times New Roman" w:hAnsi="Times New Roman"/>
          <w:sz w:val="24"/>
        </w:rPr>
        <w:t xml:space="preserve"> kehtetuks</w:t>
      </w:r>
      <w:r w:rsidR="008E7EEA">
        <w:rPr>
          <w:rFonts w:ascii="Times New Roman" w:hAnsi="Times New Roman"/>
          <w:sz w:val="24"/>
        </w:rPr>
        <w:t xml:space="preserve">. </w:t>
      </w:r>
    </w:p>
    <w:p w:rsidR="008C576E" w:rsidP="00E76672" w:rsidRDefault="008C576E" w14:paraId="6EF7AF89" w14:textId="77777777">
      <w:pPr>
        <w:rPr>
          <w:rFonts w:ascii="Times New Roman" w:hAnsi="Times New Roman"/>
          <w:sz w:val="24"/>
        </w:rPr>
      </w:pPr>
    </w:p>
    <w:p w:rsidR="000048E9" w:rsidP="00E76672" w:rsidRDefault="008C576E" w14:paraId="5B1BD75D" w14:textId="551055CB">
      <w:pPr>
        <w:rPr>
          <w:rFonts w:ascii="Times New Roman" w:hAnsi="Times New Roman"/>
          <w:sz w:val="24"/>
        </w:rPr>
      </w:pPr>
      <w:r>
        <w:rPr>
          <w:rFonts w:ascii="Times New Roman" w:hAnsi="Times New Roman"/>
          <w:sz w:val="24"/>
        </w:rPr>
        <w:t xml:space="preserve">Nõue </w:t>
      </w:r>
      <w:r w:rsidR="004C0431">
        <w:rPr>
          <w:rFonts w:ascii="Times New Roman" w:hAnsi="Times New Roman"/>
          <w:sz w:val="24"/>
        </w:rPr>
        <w:t>hinnata</w:t>
      </w:r>
      <w:r>
        <w:rPr>
          <w:rFonts w:ascii="Times New Roman" w:hAnsi="Times New Roman"/>
          <w:sz w:val="24"/>
        </w:rPr>
        <w:t xml:space="preserve"> abivajadus</w:t>
      </w:r>
      <w:r w:rsidR="004C0431">
        <w:rPr>
          <w:rFonts w:ascii="Times New Roman" w:hAnsi="Times New Roman"/>
          <w:sz w:val="24"/>
        </w:rPr>
        <w:t>t</w:t>
      </w:r>
      <w:r>
        <w:rPr>
          <w:rFonts w:ascii="Times New Roman" w:hAnsi="Times New Roman"/>
          <w:sz w:val="24"/>
        </w:rPr>
        <w:t xml:space="preserve"> viivitamata asendatakse nõudega teha seda esimesel võimalusel, kuna see on sisuliselt korrektsem. </w:t>
      </w:r>
      <w:r w:rsidR="00CD5D7E">
        <w:rPr>
          <w:rFonts w:ascii="Times New Roman" w:hAnsi="Times New Roman"/>
          <w:sz w:val="24"/>
        </w:rPr>
        <w:t>Sõna</w:t>
      </w:r>
      <w:r w:rsidR="00047FCB">
        <w:rPr>
          <w:rFonts w:ascii="Times New Roman" w:hAnsi="Times New Roman"/>
          <w:sz w:val="24"/>
        </w:rPr>
        <w:t xml:space="preserve">veebi järgi </w:t>
      </w:r>
      <w:r w:rsidR="000D7020">
        <w:rPr>
          <w:rFonts w:ascii="Times New Roman" w:hAnsi="Times New Roman"/>
          <w:sz w:val="24"/>
        </w:rPr>
        <w:t>tähendab</w:t>
      </w:r>
      <w:r w:rsidR="00CD5D7E">
        <w:rPr>
          <w:rFonts w:ascii="Times New Roman" w:hAnsi="Times New Roman"/>
          <w:sz w:val="24"/>
        </w:rPr>
        <w:t xml:space="preserve"> </w:t>
      </w:r>
      <w:r w:rsidR="00047FCB">
        <w:rPr>
          <w:rFonts w:ascii="Times New Roman" w:hAnsi="Times New Roman"/>
          <w:sz w:val="24"/>
        </w:rPr>
        <w:t>„</w:t>
      </w:r>
      <w:r w:rsidR="00CD5D7E">
        <w:rPr>
          <w:rFonts w:ascii="Times New Roman" w:hAnsi="Times New Roman"/>
          <w:sz w:val="24"/>
        </w:rPr>
        <w:t>viivitamata</w:t>
      </w:r>
      <w:r w:rsidR="00047FCB">
        <w:rPr>
          <w:rFonts w:ascii="Times New Roman" w:hAnsi="Times New Roman"/>
          <w:sz w:val="24"/>
        </w:rPr>
        <w:t>“</w:t>
      </w:r>
      <w:r w:rsidR="00D60FD6">
        <w:rPr>
          <w:rFonts w:ascii="Times New Roman" w:hAnsi="Times New Roman"/>
          <w:sz w:val="24"/>
        </w:rPr>
        <w:t xml:space="preserve">, et midagi tuleb teha </w:t>
      </w:r>
      <w:r w:rsidRPr="00D254C1" w:rsidR="000D7020">
        <w:rPr>
          <w:rFonts w:ascii="Times New Roman" w:hAnsi="Times New Roman"/>
          <w:sz w:val="24"/>
        </w:rPr>
        <w:t>selsamal hetkel, väga lühikese aja jooksul, aega viitmata</w:t>
      </w:r>
      <w:r w:rsidR="00D60FD6">
        <w:rPr>
          <w:rFonts w:ascii="Times New Roman" w:hAnsi="Times New Roman"/>
          <w:sz w:val="24"/>
        </w:rPr>
        <w:t xml:space="preserve"> (sünonüümid </w:t>
      </w:r>
      <w:r w:rsidRPr="00D254C1" w:rsidR="00D60FD6">
        <w:rPr>
          <w:rFonts w:ascii="Times New Roman" w:hAnsi="Times New Roman"/>
          <w:sz w:val="24"/>
        </w:rPr>
        <w:t>kohe</w:t>
      </w:r>
      <w:r w:rsidR="00D60FD6">
        <w:rPr>
          <w:rFonts w:ascii="Times New Roman" w:hAnsi="Times New Roman"/>
          <w:sz w:val="24"/>
        </w:rPr>
        <w:t xml:space="preserve">, </w:t>
      </w:r>
      <w:r w:rsidRPr="00D254C1" w:rsidR="00D60FD6">
        <w:rPr>
          <w:rFonts w:ascii="Times New Roman" w:hAnsi="Times New Roman"/>
          <w:sz w:val="24"/>
        </w:rPr>
        <w:t>otsekohe,</w:t>
      </w:r>
      <w:r w:rsidR="00D60FD6">
        <w:rPr>
          <w:rFonts w:ascii="Times New Roman" w:hAnsi="Times New Roman"/>
          <w:sz w:val="24"/>
        </w:rPr>
        <w:t xml:space="preserve"> </w:t>
      </w:r>
      <w:r w:rsidRPr="00D254C1" w:rsidR="00D60FD6">
        <w:rPr>
          <w:rFonts w:ascii="Times New Roman" w:hAnsi="Times New Roman"/>
          <w:sz w:val="24"/>
        </w:rPr>
        <w:t>otseteed,</w:t>
      </w:r>
      <w:r w:rsidR="00D60FD6">
        <w:rPr>
          <w:rFonts w:ascii="Times New Roman" w:hAnsi="Times New Roman"/>
          <w:sz w:val="24"/>
        </w:rPr>
        <w:t xml:space="preserve"> </w:t>
      </w:r>
      <w:r w:rsidRPr="00D254C1" w:rsidR="00D60FD6">
        <w:rPr>
          <w:rFonts w:ascii="Times New Roman" w:hAnsi="Times New Roman"/>
          <w:sz w:val="24"/>
        </w:rPr>
        <w:t>hetkepealt,</w:t>
      </w:r>
      <w:r w:rsidR="00D60FD6">
        <w:rPr>
          <w:rFonts w:ascii="Times New Roman" w:hAnsi="Times New Roman"/>
          <w:sz w:val="24"/>
        </w:rPr>
        <w:t xml:space="preserve"> </w:t>
      </w:r>
      <w:r w:rsidRPr="00D254C1" w:rsidR="00D60FD6">
        <w:rPr>
          <w:rFonts w:ascii="Times New Roman" w:hAnsi="Times New Roman"/>
          <w:sz w:val="24"/>
        </w:rPr>
        <w:t>jalamaid</w:t>
      </w:r>
      <w:r w:rsidR="00D60FD6">
        <w:rPr>
          <w:rFonts w:ascii="Times New Roman" w:hAnsi="Times New Roman"/>
          <w:sz w:val="24"/>
        </w:rPr>
        <w:t>)</w:t>
      </w:r>
      <w:r w:rsidR="00BC7979">
        <w:rPr>
          <w:rStyle w:val="Allmrkuseviide"/>
          <w:rFonts w:ascii="Times New Roman" w:hAnsi="Times New Roman"/>
          <w:sz w:val="24"/>
        </w:rPr>
        <w:footnoteReference w:id="8"/>
      </w:r>
      <w:r w:rsidR="00D60FD6">
        <w:rPr>
          <w:rFonts w:ascii="Times New Roman" w:hAnsi="Times New Roman"/>
          <w:sz w:val="24"/>
        </w:rPr>
        <w:t xml:space="preserve">. </w:t>
      </w:r>
      <w:r w:rsidR="00BD6FD0">
        <w:rPr>
          <w:rFonts w:ascii="Times New Roman" w:hAnsi="Times New Roman"/>
          <w:sz w:val="24"/>
        </w:rPr>
        <w:t>Abivajaduse h</w:t>
      </w:r>
      <w:r w:rsidRPr="00395396" w:rsidR="00395396">
        <w:rPr>
          <w:rFonts w:ascii="Times New Roman" w:hAnsi="Times New Roman"/>
          <w:sz w:val="24"/>
        </w:rPr>
        <w:t>indamine on analüüsiprotsess, mille vältel püütakse mõista juhtumi tähendust ning koondada üksikasjad, sündmused ja muud asjaolud loogiliseks tervikuks</w:t>
      </w:r>
      <w:r w:rsidR="00BD6FD0">
        <w:rPr>
          <w:rFonts w:ascii="Times New Roman" w:hAnsi="Times New Roman"/>
          <w:sz w:val="24"/>
        </w:rPr>
        <w:t xml:space="preserve"> e</w:t>
      </w:r>
      <w:r w:rsidRPr="00395396" w:rsidR="00395396">
        <w:rPr>
          <w:rFonts w:ascii="Times New Roman" w:hAnsi="Times New Roman"/>
          <w:sz w:val="24"/>
        </w:rPr>
        <w:t>esmärgiga jõuda sobivate abivajadusest lähtuvate sekkumismeetodite valikuni.</w:t>
      </w:r>
      <w:r w:rsidR="00BD6FD0">
        <w:rPr>
          <w:rStyle w:val="Allmrkuseviide"/>
          <w:rFonts w:ascii="Times New Roman" w:hAnsi="Times New Roman"/>
          <w:sz w:val="24"/>
        </w:rPr>
        <w:footnoteReference w:id="9"/>
      </w:r>
      <w:r w:rsidR="009C3B86">
        <w:rPr>
          <w:rFonts w:ascii="Times New Roman" w:hAnsi="Times New Roman"/>
          <w:sz w:val="24"/>
        </w:rPr>
        <w:t xml:space="preserve"> Erinevalt </w:t>
      </w:r>
      <w:r w:rsidR="00030E78">
        <w:rPr>
          <w:rFonts w:ascii="Times New Roman" w:hAnsi="Times New Roman"/>
          <w:sz w:val="24"/>
        </w:rPr>
        <w:t>enamikust teistest</w:t>
      </w:r>
      <w:r w:rsidR="009C3B86">
        <w:rPr>
          <w:rFonts w:ascii="Times New Roman" w:hAnsi="Times New Roman"/>
          <w:sz w:val="24"/>
        </w:rPr>
        <w:t xml:space="preserve"> </w:t>
      </w:r>
      <w:proofErr w:type="spellStart"/>
      <w:r w:rsidR="009C3B86">
        <w:rPr>
          <w:rFonts w:ascii="Times New Roman" w:hAnsi="Times New Roman"/>
          <w:sz w:val="24"/>
        </w:rPr>
        <w:t>LasteKS-is</w:t>
      </w:r>
      <w:proofErr w:type="spellEnd"/>
      <w:r w:rsidR="009C3B86">
        <w:rPr>
          <w:rFonts w:ascii="Times New Roman" w:hAnsi="Times New Roman"/>
          <w:sz w:val="24"/>
        </w:rPr>
        <w:t xml:space="preserve"> nimetatud </w:t>
      </w:r>
      <w:r w:rsidR="00ED1B67">
        <w:rPr>
          <w:rFonts w:ascii="Times New Roman" w:hAnsi="Times New Roman"/>
          <w:sz w:val="24"/>
        </w:rPr>
        <w:t>tegevustest</w:t>
      </w:r>
      <w:r w:rsidR="009C3B86">
        <w:rPr>
          <w:rFonts w:ascii="Times New Roman" w:hAnsi="Times New Roman"/>
          <w:sz w:val="24"/>
        </w:rPr>
        <w:t>, mi</w:t>
      </w:r>
      <w:r w:rsidR="00F57909">
        <w:rPr>
          <w:rFonts w:ascii="Times New Roman" w:hAnsi="Times New Roman"/>
          <w:sz w:val="24"/>
        </w:rPr>
        <w:t>da tuleb teha viivitamata</w:t>
      </w:r>
      <w:r w:rsidR="00F10054">
        <w:rPr>
          <w:rStyle w:val="Allmrkuseviide"/>
          <w:rFonts w:ascii="Times New Roman" w:hAnsi="Times New Roman"/>
          <w:sz w:val="24"/>
        </w:rPr>
        <w:footnoteReference w:id="10"/>
      </w:r>
      <w:r w:rsidR="00151293">
        <w:rPr>
          <w:rFonts w:ascii="Times New Roman" w:hAnsi="Times New Roman"/>
          <w:sz w:val="24"/>
        </w:rPr>
        <w:t xml:space="preserve">, </w:t>
      </w:r>
      <w:r w:rsidR="00F47A09">
        <w:rPr>
          <w:rFonts w:ascii="Times New Roman" w:hAnsi="Times New Roman"/>
          <w:sz w:val="24"/>
        </w:rPr>
        <w:t xml:space="preserve">võtab </w:t>
      </w:r>
      <w:r w:rsidR="00D40E72">
        <w:rPr>
          <w:rFonts w:ascii="Times New Roman" w:hAnsi="Times New Roman"/>
          <w:sz w:val="24"/>
        </w:rPr>
        <w:t xml:space="preserve">korrektselt </w:t>
      </w:r>
      <w:r w:rsidR="003D64DD">
        <w:rPr>
          <w:rFonts w:ascii="Times New Roman" w:hAnsi="Times New Roman"/>
          <w:sz w:val="24"/>
        </w:rPr>
        <w:t>teht</w:t>
      </w:r>
      <w:r w:rsidR="00D40E72">
        <w:rPr>
          <w:rFonts w:ascii="Times New Roman" w:hAnsi="Times New Roman"/>
          <w:sz w:val="24"/>
        </w:rPr>
        <w:t xml:space="preserve">ud </w:t>
      </w:r>
      <w:r w:rsidR="00F47A09">
        <w:rPr>
          <w:rFonts w:ascii="Times New Roman" w:hAnsi="Times New Roman"/>
          <w:sz w:val="24"/>
        </w:rPr>
        <w:t>abivajaduse hindamine aega</w:t>
      </w:r>
      <w:r w:rsidR="00D40E72">
        <w:rPr>
          <w:rFonts w:ascii="Times New Roman" w:hAnsi="Times New Roman"/>
          <w:sz w:val="24"/>
        </w:rPr>
        <w:t xml:space="preserve">. </w:t>
      </w:r>
      <w:r w:rsidR="00F77B77">
        <w:rPr>
          <w:rFonts w:ascii="Times New Roman" w:hAnsi="Times New Roman"/>
          <w:sz w:val="24"/>
        </w:rPr>
        <w:t>Abivajaduse põhjalik hindamine on oluline, kuna sellel baseerub kogu</w:t>
      </w:r>
      <w:r w:rsidR="0055588A">
        <w:rPr>
          <w:rFonts w:ascii="Times New Roman" w:hAnsi="Times New Roman"/>
          <w:sz w:val="24"/>
        </w:rPr>
        <w:t xml:space="preserve"> </w:t>
      </w:r>
      <w:r w:rsidR="0088419F">
        <w:rPr>
          <w:rFonts w:ascii="Times New Roman" w:hAnsi="Times New Roman"/>
          <w:sz w:val="24"/>
        </w:rPr>
        <w:t>abivajava lapse toetamiseks rakendatavate</w:t>
      </w:r>
      <w:r w:rsidR="00F77B77">
        <w:rPr>
          <w:rFonts w:ascii="Times New Roman" w:hAnsi="Times New Roman"/>
          <w:sz w:val="24"/>
        </w:rPr>
        <w:t xml:space="preserve"> </w:t>
      </w:r>
      <w:r w:rsidRPr="00F77B77" w:rsidR="00F77B77">
        <w:rPr>
          <w:rFonts w:ascii="Times New Roman" w:hAnsi="Times New Roman"/>
          <w:sz w:val="24"/>
        </w:rPr>
        <w:t>abimeetmete tegevuskava</w:t>
      </w:r>
      <w:r w:rsidR="00F77B77">
        <w:rPr>
          <w:rFonts w:ascii="Times New Roman" w:hAnsi="Times New Roman"/>
          <w:sz w:val="24"/>
        </w:rPr>
        <w:t xml:space="preserve">. </w:t>
      </w:r>
      <w:r w:rsidR="000B5884">
        <w:rPr>
          <w:rFonts w:ascii="Times New Roman" w:hAnsi="Times New Roman"/>
          <w:sz w:val="24"/>
        </w:rPr>
        <w:t>Seejuures võib abivajaduse hindamiseks kuluv aeg sõltuvalt abivajava lapse</w:t>
      </w:r>
      <w:r w:rsidR="006F432D">
        <w:rPr>
          <w:rFonts w:ascii="Times New Roman" w:hAnsi="Times New Roman"/>
          <w:sz w:val="24"/>
        </w:rPr>
        <w:t xml:space="preserve"> abivajadusest ja selle</w:t>
      </w:r>
      <w:r w:rsidR="000B5884">
        <w:rPr>
          <w:rFonts w:ascii="Times New Roman" w:hAnsi="Times New Roman"/>
          <w:sz w:val="24"/>
        </w:rPr>
        <w:t>ga seotud asjaoludest erineda</w:t>
      </w:r>
      <w:r w:rsidR="00DE7817">
        <w:rPr>
          <w:rFonts w:ascii="Times New Roman" w:hAnsi="Times New Roman"/>
          <w:sz w:val="24"/>
        </w:rPr>
        <w:t xml:space="preserve">: mõne lapse puhul </w:t>
      </w:r>
      <w:r w:rsidR="006F432D">
        <w:rPr>
          <w:rFonts w:ascii="Times New Roman" w:hAnsi="Times New Roman"/>
          <w:sz w:val="24"/>
        </w:rPr>
        <w:t>võib abivajaduse hindamiseks kuluda nädal, ent mõne teise puhul mitu kuud.</w:t>
      </w:r>
      <w:r w:rsidR="00C06060">
        <w:rPr>
          <w:rFonts w:ascii="Times New Roman" w:hAnsi="Times New Roman"/>
          <w:sz w:val="24"/>
        </w:rPr>
        <w:t xml:space="preserve"> </w:t>
      </w:r>
      <w:r w:rsidR="0015469E">
        <w:rPr>
          <w:rFonts w:ascii="Times New Roman" w:hAnsi="Times New Roman"/>
          <w:sz w:val="24"/>
        </w:rPr>
        <w:t>Öeldut arvestades</w:t>
      </w:r>
      <w:r w:rsidR="006B6142">
        <w:rPr>
          <w:rFonts w:ascii="Times New Roman" w:hAnsi="Times New Roman"/>
          <w:sz w:val="24"/>
        </w:rPr>
        <w:t xml:space="preserve"> </w:t>
      </w:r>
      <w:r w:rsidR="00545BF3">
        <w:rPr>
          <w:rFonts w:ascii="Times New Roman" w:hAnsi="Times New Roman"/>
          <w:sz w:val="24"/>
        </w:rPr>
        <w:t>ei ole sisuliselt õige nõuda, et abivajadus</w:t>
      </w:r>
      <w:r w:rsidR="00D57402">
        <w:rPr>
          <w:rFonts w:ascii="Times New Roman" w:hAnsi="Times New Roman"/>
          <w:sz w:val="24"/>
        </w:rPr>
        <w:t>t</w:t>
      </w:r>
      <w:r w:rsidR="00545BF3">
        <w:rPr>
          <w:rFonts w:ascii="Times New Roman" w:hAnsi="Times New Roman"/>
          <w:sz w:val="24"/>
        </w:rPr>
        <w:t xml:space="preserve"> tuleb alati ja igal juhul </w:t>
      </w:r>
      <w:r w:rsidR="003B2E00">
        <w:rPr>
          <w:rFonts w:ascii="Times New Roman" w:hAnsi="Times New Roman"/>
          <w:sz w:val="24"/>
        </w:rPr>
        <w:t>hinnata</w:t>
      </w:r>
      <w:r w:rsidR="00545BF3">
        <w:rPr>
          <w:rFonts w:ascii="Times New Roman" w:hAnsi="Times New Roman"/>
          <w:sz w:val="24"/>
        </w:rPr>
        <w:t xml:space="preserve"> </w:t>
      </w:r>
      <w:r w:rsidR="00466E29">
        <w:rPr>
          <w:rFonts w:ascii="Times New Roman" w:hAnsi="Times New Roman"/>
          <w:sz w:val="24"/>
        </w:rPr>
        <w:t xml:space="preserve">väga lühikese </w:t>
      </w:r>
      <w:r w:rsidR="00466E29">
        <w:rPr>
          <w:rFonts w:ascii="Times New Roman" w:hAnsi="Times New Roman"/>
          <w:sz w:val="24"/>
        </w:rPr>
        <w:lastRenderedPageBreak/>
        <w:t>aja jooksul</w:t>
      </w:r>
      <w:r w:rsidR="00314BCD">
        <w:rPr>
          <w:rFonts w:ascii="Times New Roman" w:hAnsi="Times New Roman"/>
          <w:sz w:val="24"/>
        </w:rPr>
        <w:t>.</w:t>
      </w:r>
      <w:r w:rsidR="00A229F2">
        <w:rPr>
          <w:rFonts w:ascii="Times New Roman" w:hAnsi="Times New Roman"/>
          <w:sz w:val="24"/>
        </w:rPr>
        <w:t xml:space="preserve"> Eelkõige on oluline, et abivajaduse hindamine oleks </w:t>
      </w:r>
      <w:r w:rsidR="00683850">
        <w:rPr>
          <w:rFonts w:ascii="Times New Roman" w:hAnsi="Times New Roman"/>
          <w:sz w:val="24"/>
        </w:rPr>
        <w:t>põhjalik ning selle</w:t>
      </w:r>
      <w:r w:rsidR="00A10619">
        <w:rPr>
          <w:rFonts w:ascii="Times New Roman" w:hAnsi="Times New Roman"/>
          <w:sz w:val="24"/>
        </w:rPr>
        <w:t>ks</w:t>
      </w:r>
      <w:r w:rsidR="00683850">
        <w:rPr>
          <w:rFonts w:ascii="Times New Roman" w:hAnsi="Times New Roman"/>
          <w:sz w:val="24"/>
        </w:rPr>
        <w:t xml:space="preserve"> tuleb </w:t>
      </w:r>
      <w:proofErr w:type="spellStart"/>
      <w:r w:rsidR="00683850">
        <w:rPr>
          <w:rFonts w:ascii="Times New Roman" w:hAnsi="Times New Roman"/>
          <w:sz w:val="24"/>
        </w:rPr>
        <w:t>KOV</w:t>
      </w:r>
      <w:r w:rsidR="00A10619">
        <w:rPr>
          <w:rFonts w:ascii="Times New Roman" w:hAnsi="Times New Roman"/>
          <w:sz w:val="24"/>
        </w:rPr>
        <w:t>-i</w:t>
      </w:r>
      <w:proofErr w:type="spellEnd"/>
      <w:r w:rsidR="00683850">
        <w:rPr>
          <w:rFonts w:ascii="Times New Roman" w:hAnsi="Times New Roman"/>
          <w:sz w:val="24"/>
        </w:rPr>
        <w:t xml:space="preserve"> lastekaitsetöötajale võimaldada rohkem paindlikkust. Nõu</w:t>
      </w:r>
      <w:r w:rsidR="000048E9">
        <w:rPr>
          <w:rFonts w:ascii="Times New Roman" w:hAnsi="Times New Roman"/>
          <w:sz w:val="24"/>
        </w:rPr>
        <w:t>e, et abivajadus</w:t>
      </w:r>
      <w:r w:rsidR="000A371F">
        <w:rPr>
          <w:rFonts w:ascii="Times New Roman" w:hAnsi="Times New Roman"/>
          <w:sz w:val="24"/>
        </w:rPr>
        <w:t>t tuleb</w:t>
      </w:r>
      <w:r w:rsidR="00FA7527">
        <w:rPr>
          <w:rFonts w:ascii="Times New Roman" w:hAnsi="Times New Roman"/>
          <w:sz w:val="24"/>
        </w:rPr>
        <w:t xml:space="preserve"> hinnata</w:t>
      </w:r>
      <w:r w:rsidR="000048E9">
        <w:rPr>
          <w:rFonts w:ascii="Times New Roman" w:hAnsi="Times New Roman"/>
          <w:sz w:val="24"/>
        </w:rPr>
        <w:t xml:space="preserve"> esimesel võimalusel, seda annab. </w:t>
      </w:r>
    </w:p>
    <w:p w:rsidR="000048E9" w:rsidP="00E76672" w:rsidRDefault="000048E9" w14:paraId="6E3E14EE" w14:textId="77777777">
      <w:pPr>
        <w:rPr>
          <w:rFonts w:ascii="Times New Roman" w:hAnsi="Times New Roman"/>
          <w:sz w:val="24"/>
        </w:rPr>
      </w:pPr>
    </w:p>
    <w:p w:rsidRPr="00DE1431" w:rsidR="00DE1431" w:rsidP="00E76672" w:rsidRDefault="00412A59" w14:paraId="0A8742DB" w14:textId="15DC283C">
      <w:pPr>
        <w:rPr>
          <w:rFonts w:ascii="Times New Roman" w:hAnsi="Times New Roman" w:eastAsia="Calibri"/>
          <w:sz w:val="24"/>
        </w:rPr>
      </w:pPr>
      <w:r>
        <w:rPr>
          <w:rFonts w:ascii="Times New Roman" w:hAnsi="Times New Roman"/>
          <w:sz w:val="24"/>
        </w:rPr>
        <w:t>Uue nõudena kehtestatakse § 28 lõikega 5</w:t>
      </w:r>
      <w:r w:rsidR="007160AD">
        <w:rPr>
          <w:rFonts w:ascii="Times New Roman" w:hAnsi="Times New Roman"/>
          <w:sz w:val="24"/>
        </w:rPr>
        <w:t xml:space="preserve"> kohustus </w:t>
      </w:r>
      <w:r w:rsidR="00AF2404">
        <w:rPr>
          <w:rFonts w:ascii="Times New Roman" w:hAnsi="Times New Roman"/>
          <w:sz w:val="24"/>
        </w:rPr>
        <w:t>lõpetada</w:t>
      </w:r>
      <w:r w:rsidR="007160AD">
        <w:rPr>
          <w:rFonts w:ascii="Times New Roman" w:hAnsi="Times New Roman"/>
          <w:sz w:val="24"/>
        </w:rPr>
        <w:t xml:space="preserve"> </w:t>
      </w:r>
      <w:r w:rsidR="009F1BFE">
        <w:rPr>
          <w:rFonts w:ascii="Times New Roman" w:hAnsi="Times New Roman"/>
          <w:sz w:val="24"/>
        </w:rPr>
        <w:t xml:space="preserve">abivajaduse hindamine </w:t>
      </w:r>
      <w:r w:rsidRPr="003749DB" w:rsidR="00AF2404">
        <w:rPr>
          <w:rFonts w:ascii="Times New Roman" w:hAnsi="Times New Roman"/>
          <w:sz w:val="24"/>
        </w:rPr>
        <w:t>hiljemalt kolme kuu möödumisel</w:t>
      </w:r>
      <w:r w:rsidR="00AF2404">
        <w:rPr>
          <w:rFonts w:ascii="Times New Roman" w:hAnsi="Times New Roman"/>
          <w:sz w:val="24"/>
        </w:rPr>
        <w:t xml:space="preserve"> abivajava</w:t>
      </w:r>
      <w:r w:rsidR="00CD0BE8">
        <w:rPr>
          <w:rFonts w:ascii="Times New Roman" w:hAnsi="Times New Roman"/>
          <w:sz w:val="24"/>
        </w:rPr>
        <w:t>st</w:t>
      </w:r>
      <w:r w:rsidR="00AF2404">
        <w:rPr>
          <w:rFonts w:ascii="Times New Roman" w:hAnsi="Times New Roman"/>
          <w:sz w:val="24"/>
        </w:rPr>
        <w:t xml:space="preserve"> lapse</w:t>
      </w:r>
      <w:r w:rsidR="00CD0BE8">
        <w:rPr>
          <w:rFonts w:ascii="Times New Roman" w:hAnsi="Times New Roman"/>
          <w:sz w:val="24"/>
        </w:rPr>
        <w:t>st teada saamisest</w:t>
      </w:r>
      <w:r w:rsidR="007160AD">
        <w:rPr>
          <w:rFonts w:ascii="Times New Roman" w:hAnsi="Times New Roman"/>
          <w:sz w:val="24"/>
        </w:rPr>
        <w:t xml:space="preserve">. Lõpptähtaeg on vajalik, et abivajaduse hindamine </w:t>
      </w:r>
      <w:r w:rsidR="00B05AA1">
        <w:rPr>
          <w:rFonts w:ascii="Times New Roman" w:hAnsi="Times New Roman"/>
          <w:sz w:val="24"/>
        </w:rPr>
        <w:t xml:space="preserve">ei veniks, vaid </w:t>
      </w:r>
      <w:r w:rsidR="000E25DF">
        <w:rPr>
          <w:rFonts w:ascii="Times New Roman" w:hAnsi="Times New Roman"/>
          <w:sz w:val="24"/>
        </w:rPr>
        <w:t xml:space="preserve">jõuaks </w:t>
      </w:r>
      <w:r w:rsidR="00360777">
        <w:rPr>
          <w:rFonts w:ascii="Times New Roman" w:hAnsi="Times New Roman"/>
          <w:sz w:val="24"/>
        </w:rPr>
        <w:t xml:space="preserve">mõistliku aja jooksul tulemuseni ehk </w:t>
      </w:r>
      <w:r w:rsidR="00221358">
        <w:rPr>
          <w:rFonts w:ascii="Times New Roman" w:hAnsi="Times New Roman"/>
          <w:sz w:val="24"/>
        </w:rPr>
        <w:t xml:space="preserve">abivajavale lapsele </w:t>
      </w:r>
      <w:r w:rsidR="008C155F">
        <w:rPr>
          <w:rFonts w:ascii="Times New Roman" w:hAnsi="Times New Roman"/>
          <w:sz w:val="24"/>
        </w:rPr>
        <w:t xml:space="preserve">abimeetmete rakendamise tegevuskava koostamiseni. </w:t>
      </w:r>
      <w:r w:rsidR="00B05AA1">
        <w:rPr>
          <w:rFonts w:ascii="Times New Roman" w:hAnsi="Times New Roman"/>
          <w:sz w:val="24"/>
        </w:rPr>
        <w:t xml:space="preserve">Eelnõuga kehtestatav abivajaduse hindamise tähtaeg on sarnane Soomega, </w:t>
      </w:r>
      <w:r w:rsidR="006F094B">
        <w:rPr>
          <w:rFonts w:ascii="Times New Roman" w:hAnsi="Times New Roman"/>
          <w:sz w:val="24"/>
        </w:rPr>
        <w:t xml:space="preserve">kus abivajaduse </w:t>
      </w:r>
      <w:r w:rsidR="00DF44AF">
        <w:rPr>
          <w:rFonts w:ascii="Times New Roman" w:hAnsi="Times New Roman" w:eastAsia="Calibri"/>
          <w:sz w:val="24"/>
        </w:rPr>
        <w:t>h</w:t>
      </w:r>
      <w:r w:rsidRPr="00DE1431" w:rsidR="00DE1431">
        <w:rPr>
          <w:rFonts w:ascii="Times New Roman" w:hAnsi="Times New Roman" w:eastAsia="Calibri"/>
          <w:sz w:val="24"/>
        </w:rPr>
        <w:t>indami</w:t>
      </w:r>
      <w:r w:rsidR="00DF44AF">
        <w:rPr>
          <w:rFonts w:ascii="Times New Roman" w:hAnsi="Times New Roman" w:eastAsia="Calibri"/>
          <w:sz w:val="24"/>
        </w:rPr>
        <w:t xml:space="preserve">sega tuleb alustada </w:t>
      </w:r>
      <w:r w:rsidRPr="00DE1431" w:rsidR="00DE1431">
        <w:rPr>
          <w:rFonts w:ascii="Times New Roman" w:hAnsi="Times New Roman" w:eastAsia="Calibri"/>
          <w:sz w:val="24"/>
        </w:rPr>
        <w:t>hiljemalt seitsmendal tööpäeval pärast juhtumi registreerimist ning</w:t>
      </w:r>
      <w:r w:rsidR="00DF44AF">
        <w:rPr>
          <w:rFonts w:ascii="Times New Roman" w:hAnsi="Times New Roman" w:eastAsia="Calibri"/>
          <w:sz w:val="24"/>
        </w:rPr>
        <w:t xml:space="preserve"> see peab</w:t>
      </w:r>
      <w:r w:rsidRPr="00DE1431" w:rsidR="00DE1431">
        <w:rPr>
          <w:rFonts w:ascii="Times New Roman" w:hAnsi="Times New Roman" w:eastAsia="Calibri"/>
          <w:sz w:val="24"/>
        </w:rPr>
        <w:t xml:space="preserve"> lõppema kolme kuu jooksul.</w:t>
      </w:r>
      <w:r w:rsidR="007F74C7">
        <w:rPr>
          <w:rStyle w:val="Allmrkuseviide"/>
          <w:rFonts w:ascii="Times New Roman" w:hAnsi="Times New Roman" w:eastAsia="Calibri"/>
          <w:sz w:val="24"/>
        </w:rPr>
        <w:footnoteReference w:id="11"/>
      </w:r>
    </w:p>
    <w:p w:rsidRPr="008D02AB" w:rsidR="008D02AB" w:rsidP="00E76672" w:rsidRDefault="008D02AB" w14:paraId="0A58B40E" w14:textId="77777777">
      <w:pPr>
        <w:rPr>
          <w:rFonts w:ascii="Times New Roman" w:hAnsi="Times New Roman"/>
          <w:sz w:val="24"/>
        </w:rPr>
      </w:pPr>
    </w:p>
    <w:p w:rsidR="00C003DF" w:rsidP="00E76672" w:rsidRDefault="00C003DF" w14:paraId="3FB92527" w14:textId="45C91A5B">
      <w:pPr>
        <w:rPr>
          <w:rFonts w:ascii="Times New Roman" w:hAnsi="Times New Roman"/>
          <w:sz w:val="24"/>
        </w:rPr>
      </w:pPr>
      <w:r>
        <w:rPr>
          <w:rFonts w:ascii="Times New Roman" w:hAnsi="Times New Roman"/>
          <w:b/>
          <w:bCs/>
          <w:sz w:val="24"/>
        </w:rPr>
        <w:t>Eelnõu § 1 punktiga 1</w:t>
      </w:r>
      <w:r w:rsidR="00AE3D77">
        <w:rPr>
          <w:rFonts w:ascii="Times New Roman" w:hAnsi="Times New Roman"/>
          <w:b/>
          <w:bCs/>
          <w:sz w:val="24"/>
        </w:rPr>
        <w:t>0</w:t>
      </w:r>
      <w:r>
        <w:rPr>
          <w:rFonts w:ascii="Times New Roman" w:hAnsi="Times New Roman"/>
          <w:b/>
          <w:bCs/>
          <w:sz w:val="24"/>
        </w:rPr>
        <w:t xml:space="preserve"> </w:t>
      </w:r>
      <w:r w:rsidRPr="00FA7527">
        <w:rPr>
          <w:rFonts w:ascii="Times New Roman" w:hAnsi="Times New Roman"/>
          <w:sz w:val="24"/>
        </w:rPr>
        <w:t>muudetakse</w:t>
      </w:r>
      <w:r>
        <w:rPr>
          <w:rFonts w:ascii="Times New Roman" w:hAnsi="Times New Roman"/>
          <w:sz w:val="24"/>
        </w:rPr>
        <w:t xml:space="preserve"> </w:t>
      </w:r>
      <w:r w:rsidR="00A234B1">
        <w:rPr>
          <w:rFonts w:ascii="Times New Roman" w:hAnsi="Times New Roman"/>
          <w:sz w:val="24"/>
        </w:rPr>
        <w:t xml:space="preserve">abivajavale lapsele abi osutamist reguleerivat </w:t>
      </w:r>
      <w:r w:rsidR="00E14A6E">
        <w:rPr>
          <w:rFonts w:ascii="Times New Roman" w:hAnsi="Times New Roman"/>
          <w:sz w:val="24"/>
        </w:rPr>
        <w:t>§</w:t>
      </w:r>
      <w:r w:rsidR="00337396">
        <w:rPr>
          <w:rFonts w:ascii="Times New Roman" w:hAnsi="Times New Roman"/>
          <w:sz w:val="24"/>
        </w:rPr>
        <w:t xml:space="preserve"> </w:t>
      </w:r>
      <w:r>
        <w:rPr>
          <w:rFonts w:ascii="Times New Roman" w:hAnsi="Times New Roman"/>
          <w:sz w:val="24"/>
        </w:rPr>
        <w:t>29</w:t>
      </w:r>
      <w:r w:rsidR="00A234B1">
        <w:rPr>
          <w:rFonts w:ascii="Times New Roman" w:hAnsi="Times New Roman"/>
          <w:sz w:val="24"/>
        </w:rPr>
        <w:t xml:space="preserve">. </w:t>
      </w:r>
    </w:p>
    <w:p w:rsidR="434AA467" w:rsidP="00E76672" w:rsidRDefault="434AA467" w14:paraId="7FA0E554" w14:textId="7230FDEA">
      <w:pPr>
        <w:rPr>
          <w:rFonts w:ascii="Times New Roman" w:hAnsi="Times New Roman"/>
          <w:sz w:val="24"/>
        </w:rPr>
      </w:pPr>
    </w:p>
    <w:p w:rsidR="002C7217" w:rsidP="00E76672" w:rsidRDefault="000D397F" w14:paraId="57BD3A75" w14:textId="28A382D5">
      <w:pPr>
        <w:pStyle w:val="paragraph"/>
        <w:spacing w:before="0" w:beforeAutospacing="0" w:after="0" w:afterAutospacing="0"/>
        <w:jc w:val="both"/>
        <w:textAlignment w:val="baseline"/>
        <w:rPr>
          <w:rFonts w:eastAsiaTheme="majorEastAsia"/>
        </w:rPr>
      </w:pPr>
      <w:r w:rsidRPr="00E7701B">
        <w:rPr>
          <w:u w:val="single"/>
        </w:rPr>
        <w:t>Lõike</w:t>
      </w:r>
      <w:r w:rsidR="00511B07">
        <w:rPr>
          <w:u w:val="single"/>
        </w:rPr>
        <w:t>s</w:t>
      </w:r>
      <w:r w:rsidRPr="00E7701B" w:rsidR="001C7D2B">
        <w:rPr>
          <w:u w:val="single"/>
        </w:rPr>
        <w:t xml:space="preserve"> 1</w:t>
      </w:r>
      <w:r w:rsidR="001C7D2B">
        <w:t xml:space="preserve"> sätestatakse </w:t>
      </w:r>
      <w:r w:rsidR="001C7D2B">
        <w:rPr>
          <w:rStyle w:val="normaltextrun"/>
          <w:rFonts w:eastAsiaTheme="majorEastAsia"/>
        </w:rPr>
        <w:t>a</w:t>
      </w:r>
      <w:r w:rsidRPr="009D0D6E" w:rsidR="001C7D2B">
        <w:rPr>
          <w:rStyle w:val="normaltextrun"/>
          <w:rFonts w:eastAsiaTheme="majorEastAsia"/>
        </w:rPr>
        <w:t>bivajavale lapsele abi osutami</w:t>
      </w:r>
      <w:r w:rsidR="001C7D2B">
        <w:rPr>
          <w:rStyle w:val="normaltextrun"/>
          <w:rFonts w:eastAsiaTheme="majorEastAsia"/>
        </w:rPr>
        <w:t xml:space="preserve">se mõiste. </w:t>
      </w:r>
      <w:r w:rsidR="00660A61">
        <w:rPr>
          <w:rStyle w:val="normaltextrun"/>
          <w:rFonts w:eastAsiaTheme="majorEastAsia"/>
        </w:rPr>
        <w:t>Abivajavale lapsele abi osutamine</w:t>
      </w:r>
      <w:r w:rsidRPr="009D0D6E" w:rsidR="001C7D2B">
        <w:rPr>
          <w:rStyle w:val="normaltextrun"/>
          <w:rFonts w:eastAsiaTheme="majorEastAsia"/>
        </w:rPr>
        <w:t xml:space="preserve"> on </w:t>
      </w:r>
      <w:r w:rsidR="00660A61">
        <w:rPr>
          <w:rStyle w:val="normaltextrun"/>
          <w:rFonts w:eastAsiaTheme="majorEastAsia"/>
        </w:rPr>
        <w:t xml:space="preserve">lõike 1 järgi </w:t>
      </w:r>
      <w:r w:rsidRPr="009D0D6E" w:rsidR="001C7D2B">
        <w:rPr>
          <w:rStyle w:val="normaltextrun"/>
          <w:rFonts w:eastAsiaTheme="majorEastAsia"/>
        </w:rPr>
        <w:t xml:space="preserve">lapse </w:t>
      </w:r>
      <w:r w:rsidRPr="005348B2" w:rsidR="001C7D2B">
        <w:rPr>
          <w:rStyle w:val="normaltextrun"/>
          <w:rFonts w:eastAsiaTheme="majorEastAsia"/>
        </w:rPr>
        <w:t>heaolu</w:t>
      </w:r>
      <w:r w:rsidRPr="009D0D6E" w:rsidR="001C7D2B">
        <w:rPr>
          <w:rStyle w:val="normaltextrun"/>
          <w:rFonts w:eastAsiaTheme="majorEastAsia"/>
        </w:rPr>
        <w:t xml:space="preserve"> toetava meetme kohaldamine viisil, mis tagab lapse turvalisuse ja </w:t>
      </w:r>
      <w:proofErr w:type="spellStart"/>
      <w:r w:rsidRPr="009D0D6E" w:rsidR="001C7D2B">
        <w:rPr>
          <w:rStyle w:val="normaltextrun"/>
          <w:rFonts w:eastAsiaTheme="majorEastAsia"/>
        </w:rPr>
        <w:t>võimestab</w:t>
      </w:r>
      <w:proofErr w:type="spellEnd"/>
      <w:r w:rsidRPr="009D0D6E" w:rsidR="001C7D2B">
        <w:rPr>
          <w:rStyle w:val="normaltextrun"/>
          <w:rFonts w:eastAsiaTheme="majorEastAsia"/>
        </w:rPr>
        <w:t xml:space="preserve"> last kasvatavaid isikuid ning </w:t>
      </w:r>
      <w:r w:rsidRPr="005B0DA5" w:rsidR="001C7D2B">
        <w:rPr>
          <w:rStyle w:val="normaltextrun"/>
          <w:rFonts w:eastAsiaTheme="majorEastAsia"/>
        </w:rPr>
        <w:t>v</w:t>
      </w:r>
      <w:r w:rsidRPr="005B0DA5" w:rsidR="004F4A53">
        <w:rPr>
          <w:rStyle w:val="normaltextrun"/>
          <w:rFonts w:eastAsiaTheme="majorEastAsia"/>
        </w:rPr>
        <w:t>ajad</w:t>
      </w:r>
      <w:r w:rsidRPr="005B0DA5" w:rsidR="001C7D2B">
        <w:rPr>
          <w:rStyle w:val="normaltextrun"/>
          <w:rFonts w:eastAsiaTheme="majorEastAsia"/>
        </w:rPr>
        <w:t>use</w:t>
      </w:r>
      <w:r w:rsidR="00AC46CD">
        <w:rPr>
          <w:rStyle w:val="normaltextrun"/>
          <w:rFonts w:eastAsiaTheme="majorEastAsia"/>
        </w:rPr>
        <w:t xml:space="preserve"> korra</w:t>
      </w:r>
      <w:r w:rsidRPr="005B0DA5" w:rsidR="001C7D2B">
        <w:rPr>
          <w:rStyle w:val="normaltextrun"/>
          <w:rFonts w:eastAsiaTheme="majorEastAsia"/>
        </w:rPr>
        <w:t>l</w:t>
      </w:r>
      <w:r w:rsidRPr="00894D38" w:rsidR="001C7D2B">
        <w:rPr>
          <w:rStyle w:val="normaltextrun"/>
          <w:rFonts w:eastAsiaTheme="majorEastAsia"/>
        </w:rPr>
        <w:t xml:space="preserve"> parandab lapse ja last kasvatava isiku vahelisi suhteid.</w:t>
      </w:r>
      <w:r w:rsidR="000B3356">
        <w:rPr>
          <w:rStyle w:val="eop"/>
          <w:rFonts w:eastAsiaTheme="majorEastAsia"/>
        </w:rPr>
        <w:t xml:space="preserve"> </w:t>
      </w:r>
      <w:r w:rsidRPr="00945001" w:rsidR="00A24BE8">
        <w:rPr>
          <w:rStyle w:val="eop"/>
          <w:rFonts w:eastAsiaTheme="majorEastAsia"/>
        </w:rPr>
        <w:t xml:space="preserve">Vastavalt </w:t>
      </w:r>
      <w:proofErr w:type="spellStart"/>
      <w:r w:rsidRPr="00945001" w:rsidR="00374F42">
        <w:rPr>
          <w:rStyle w:val="eop"/>
          <w:rFonts w:eastAsiaTheme="majorEastAsia"/>
        </w:rPr>
        <w:t>LasteKS</w:t>
      </w:r>
      <w:proofErr w:type="spellEnd"/>
      <w:r w:rsidRPr="00945001" w:rsidR="00374F42">
        <w:rPr>
          <w:rStyle w:val="eop"/>
          <w:rFonts w:eastAsiaTheme="majorEastAsia"/>
        </w:rPr>
        <w:t xml:space="preserve"> </w:t>
      </w:r>
      <w:r w:rsidRPr="00945001" w:rsidR="00A24BE8">
        <w:rPr>
          <w:rStyle w:val="eop"/>
          <w:rFonts w:eastAsiaTheme="majorEastAsia"/>
        </w:rPr>
        <w:t>§-le 4 on l</w:t>
      </w:r>
      <w:r w:rsidRPr="00945001" w:rsidR="00E50D56">
        <w:rPr>
          <w:rStyle w:val="eop"/>
          <w:rFonts w:eastAsiaTheme="majorEastAsia"/>
        </w:rPr>
        <w:t xml:space="preserve">apse heaolu </w:t>
      </w:r>
      <w:r w:rsidRPr="00945001" w:rsidR="00A24BE8">
        <w:rPr>
          <w:rFonts w:eastAsiaTheme="majorEastAsia"/>
        </w:rPr>
        <w:t>lapse arengut toetav seisund, milles lapse füüsilised, tervislikud, psühholoogilised, emotsionaalsed, sotsiaalsed, kognitiivsed, hariduslikud ja majanduslikud vajadused on rahuldatud.</w:t>
      </w:r>
      <w:r w:rsidR="002C7217">
        <w:rPr>
          <w:rFonts w:eastAsiaTheme="majorEastAsia"/>
        </w:rPr>
        <w:t xml:space="preserve"> </w:t>
      </w:r>
    </w:p>
    <w:p w:rsidR="000B3356" w:rsidP="00E76672" w:rsidRDefault="000B3356" w14:paraId="66D736D0" w14:textId="77777777">
      <w:pPr>
        <w:pStyle w:val="paragraph"/>
        <w:spacing w:before="0" w:beforeAutospacing="0" w:after="0" w:afterAutospacing="0"/>
        <w:jc w:val="both"/>
        <w:textAlignment w:val="baseline"/>
        <w:rPr>
          <w:rStyle w:val="eop"/>
          <w:rFonts w:eastAsiaTheme="majorEastAsia"/>
        </w:rPr>
      </w:pPr>
    </w:p>
    <w:p w:rsidR="00700119" w:rsidP="00E429F4" w:rsidRDefault="00FF25A3" w14:paraId="5228F400" w14:textId="69DCBA78">
      <w:pPr>
        <w:pStyle w:val="paragraph"/>
        <w:spacing w:before="0" w:beforeAutospacing="0" w:after="0" w:afterAutospacing="0"/>
        <w:jc w:val="both"/>
        <w:textAlignment w:val="baseline"/>
      </w:pPr>
      <w:r>
        <w:rPr>
          <w:rStyle w:val="eop"/>
          <w:rFonts w:eastAsiaTheme="majorEastAsia"/>
        </w:rPr>
        <w:t>Lõike 1 kehtiva redaktsiooni</w:t>
      </w:r>
      <w:r w:rsidR="002E4551">
        <w:rPr>
          <w:rStyle w:val="eop"/>
          <w:rFonts w:eastAsiaTheme="majorEastAsia"/>
        </w:rPr>
        <w:t xml:space="preserve"> järgi </w:t>
      </w:r>
      <w:r w:rsidR="0020520B">
        <w:rPr>
          <w:rStyle w:val="eop"/>
          <w:rFonts w:eastAsiaTheme="majorEastAsia"/>
        </w:rPr>
        <w:t>tuleb</w:t>
      </w:r>
      <w:r w:rsidRPr="00F66200" w:rsidR="00F66200">
        <w:rPr>
          <w:rStyle w:val="eop"/>
          <w:rFonts w:eastAsiaTheme="majorEastAsia"/>
        </w:rPr>
        <w:t xml:space="preserve"> </w:t>
      </w:r>
      <w:r w:rsidR="00F66200">
        <w:rPr>
          <w:rStyle w:val="eop"/>
          <w:rFonts w:eastAsiaTheme="majorEastAsia"/>
        </w:rPr>
        <w:t>a</w:t>
      </w:r>
      <w:r w:rsidRPr="00F66200" w:rsidR="00F66200">
        <w:rPr>
          <w:rStyle w:val="eop"/>
          <w:rFonts w:eastAsiaTheme="majorEastAsia"/>
        </w:rPr>
        <w:t>bivajavale lapsele abi osuta</w:t>
      </w:r>
      <w:r w:rsidR="0020520B">
        <w:rPr>
          <w:rStyle w:val="eop"/>
          <w:rFonts w:eastAsiaTheme="majorEastAsia"/>
        </w:rPr>
        <w:t>da</w:t>
      </w:r>
      <w:r w:rsidR="00107BF3">
        <w:rPr>
          <w:rStyle w:val="eop"/>
          <w:rFonts w:eastAsiaTheme="majorEastAsia"/>
        </w:rPr>
        <w:t xml:space="preserve"> </w:t>
      </w:r>
      <w:r w:rsidRPr="00F66200" w:rsidR="00F66200">
        <w:rPr>
          <w:rStyle w:val="eop"/>
          <w:rFonts w:eastAsiaTheme="majorEastAsia"/>
        </w:rPr>
        <w:t xml:space="preserve">viisil, mis </w:t>
      </w:r>
      <w:r w:rsidRPr="004558F2" w:rsidR="00F66200">
        <w:rPr>
          <w:rStyle w:val="eop"/>
          <w:rFonts w:eastAsiaTheme="majorEastAsia"/>
        </w:rPr>
        <w:t>parandab lapse ja last kasvatava isiku vahelisi suhteid</w:t>
      </w:r>
      <w:r w:rsidRPr="00F66200" w:rsidR="00F66200">
        <w:rPr>
          <w:rStyle w:val="eop"/>
          <w:rFonts w:eastAsiaTheme="majorEastAsia"/>
        </w:rPr>
        <w:t>.</w:t>
      </w:r>
      <w:r>
        <w:rPr>
          <w:rStyle w:val="eop"/>
          <w:rFonts w:eastAsiaTheme="majorEastAsia"/>
        </w:rPr>
        <w:t xml:space="preserve"> </w:t>
      </w:r>
      <w:r w:rsidR="00107BF3">
        <w:rPr>
          <w:rStyle w:val="eop"/>
          <w:rFonts w:eastAsiaTheme="majorEastAsia"/>
        </w:rPr>
        <w:t>See on ainus nõue, mi</w:t>
      </w:r>
      <w:r w:rsidR="00444510">
        <w:rPr>
          <w:rStyle w:val="eop"/>
          <w:rFonts w:eastAsiaTheme="majorEastAsia"/>
        </w:rPr>
        <w:t xml:space="preserve">lle lõige 1 praegu </w:t>
      </w:r>
      <w:r w:rsidR="00166B20">
        <w:rPr>
          <w:rStyle w:val="eop"/>
          <w:rFonts w:eastAsiaTheme="majorEastAsia"/>
        </w:rPr>
        <w:t>abivajavale lapsele abi osutamise viisi</w:t>
      </w:r>
      <w:r w:rsidR="00444510">
        <w:rPr>
          <w:rStyle w:val="eop"/>
          <w:rFonts w:eastAsiaTheme="majorEastAsia"/>
        </w:rPr>
        <w:t xml:space="preserve">le </w:t>
      </w:r>
      <w:r w:rsidR="00544E1E">
        <w:rPr>
          <w:rStyle w:val="eop"/>
          <w:rFonts w:eastAsiaTheme="majorEastAsia"/>
        </w:rPr>
        <w:t xml:space="preserve">sätestab. </w:t>
      </w:r>
      <w:r w:rsidR="008A2A25">
        <w:rPr>
          <w:rStyle w:val="eop"/>
          <w:rFonts w:eastAsiaTheme="majorEastAsia"/>
        </w:rPr>
        <w:t xml:space="preserve">See aga ei pruugi olla lapse heaolu toetamiseks piisav </w:t>
      </w:r>
      <w:r w:rsidR="00BF0F21">
        <w:rPr>
          <w:rStyle w:val="eop"/>
          <w:rFonts w:eastAsiaTheme="majorEastAsia"/>
        </w:rPr>
        <w:t>ega</w:t>
      </w:r>
      <w:r w:rsidR="008A2A25">
        <w:rPr>
          <w:rStyle w:val="eop"/>
          <w:rFonts w:eastAsiaTheme="majorEastAsia"/>
        </w:rPr>
        <w:t xml:space="preserve"> </w:t>
      </w:r>
      <w:r w:rsidR="009971D3">
        <w:rPr>
          <w:rStyle w:val="eop"/>
          <w:rFonts w:eastAsiaTheme="majorEastAsia"/>
        </w:rPr>
        <w:t>ka</w:t>
      </w:r>
      <w:r w:rsidR="008A2A25">
        <w:rPr>
          <w:rStyle w:val="eop"/>
          <w:rFonts w:eastAsiaTheme="majorEastAsia"/>
        </w:rPr>
        <w:t xml:space="preserve"> vajalik.</w:t>
      </w:r>
      <w:r w:rsidR="0049248C">
        <w:rPr>
          <w:rStyle w:val="eop"/>
          <w:rFonts w:eastAsiaTheme="majorEastAsia"/>
        </w:rPr>
        <w:t xml:space="preserve"> Lapse abivajadus ei pruugi olla seotud lapse ja vanema vaheliste suhetega</w:t>
      </w:r>
      <w:r w:rsidR="00544E1E">
        <w:rPr>
          <w:rStyle w:val="eop"/>
          <w:rFonts w:eastAsiaTheme="majorEastAsia"/>
        </w:rPr>
        <w:t xml:space="preserve"> (nt lapse puudest või terviseprobleemidest tulenev abivajadus</w:t>
      </w:r>
      <w:r w:rsidR="00642229">
        <w:rPr>
          <w:rStyle w:val="eop"/>
          <w:rFonts w:eastAsiaTheme="majorEastAsia"/>
        </w:rPr>
        <w:t xml:space="preserve">) </w:t>
      </w:r>
      <w:r w:rsidR="004A56BF">
        <w:rPr>
          <w:rStyle w:val="eop"/>
          <w:rFonts w:eastAsiaTheme="majorEastAsia"/>
        </w:rPr>
        <w:t xml:space="preserve">ning sellistel juhtudel ei ole </w:t>
      </w:r>
      <w:r w:rsidR="00CD5518">
        <w:rPr>
          <w:rStyle w:val="eop"/>
          <w:rFonts w:eastAsiaTheme="majorEastAsia"/>
        </w:rPr>
        <w:t xml:space="preserve">asjakohane </w:t>
      </w:r>
      <w:r w:rsidR="009971D3">
        <w:rPr>
          <w:rStyle w:val="eop"/>
          <w:rFonts w:eastAsiaTheme="majorEastAsia"/>
        </w:rPr>
        <w:t>nõuda</w:t>
      </w:r>
      <w:r w:rsidR="004A56BF">
        <w:rPr>
          <w:rStyle w:val="eop"/>
          <w:rFonts w:eastAsiaTheme="majorEastAsia"/>
        </w:rPr>
        <w:t xml:space="preserve">, et abi osutamine peab igal juhul toimuma lapse ja teda kasvatava isiku suhteid parandaval viisil. </w:t>
      </w:r>
      <w:r w:rsidR="00546D49">
        <w:t xml:space="preserve">Lisaks </w:t>
      </w:r>
      <w:r w:rsidR="00B164ED">
        <w:t>on kahjuks</w:t>
      </w:r>
      <w:r w:rsidR="006C2834">
        <w:t xml:space="preserve"> olukordi, kus last kasvatav</w:t>
      </w:r>
      <w:r w:rsidR="00663C7E">
        <w:t>a</w:t>
      </w:r>
      <w:r w:rsidR="006C2834">
        <w:t xml:space="preserve"> isi</w:t>
      </w:r>
      <w:r w:rsidR="00591E16">
        <w:t>k</w:t>
      </w:r>
      <w:r w:rsidR="00663C7E">
        <w:t xml:space="preserve">u käitumine </w:t>
      </w:r>
      <w:r w:rsidR="00A82924">
        <w:t xml:space="preserve">last </w:t>
      </w:r>
      <w:r w:rsidR="00663C7E">
        <w:t>kahjustab (nt lapse seksuaal</w:t>
      </w:r>
      <w:r w:rsidR="008E4836">
        <w:t>ne</w:t>
      </w:r>
      <w:r w:rsidR="00663C7E">
        <w:t xml:space="preserve"> väärkohtlemine</w:t>
      </w:r>
      <w:r w:rsidR="00591E16">
        <w:t xml:space="preserve"> </w:t>
      </w:r>
      <w:r w:rsidR="00296CF4">
        <w:t xml:space="preserve">vm liiki vägivald lapse suhtes) </w:t>
      </w:r>
      <w:r w:rsidR="00812290">
        <w:t xml:space="preserve">ning ohustab </w:t>
      </w:r>
      <w:r w:rsidR="00296CF4">
        <w:t xml:space="preserve">seeläbi </w:t>
      </w:r>
      <w:r w:rsidR="006C2834">
        <w:t>lapse turvalisust</w:t>
      </w:r>
      <w:r w:rsidR="00812290">
        <w:t>.</w:t>
      </w:r>
      <w:r w:rsidR="00CD5518">
        <w:t xml:space="preserve"> </w:t>
      </w:r>
      <w:r w:rsidR="00546D49">
        <w:t>Ka s</w:t>
      </w:r>
      <w:r w:rsidR="00812290">
        <w:t xml:space="preserve">ellistel juhtudel ei pruugi </w:t>
      </w:r>
      <w:r w:rsidR="00CE2AA9">
        <w:t xml:space="preserve">lapse ja teda kasvatava isiku suhete </w:t>
      </w:r>
      <w:r w:rsidR="00A66E12">
        <w:t>parandamise nõue iga lapse heaolu toetamiseks rakendatava meetme kohaldamisel olla asjakohane. Seetõttu on muudatusega lisatud</w:t>
      </w:r>
      <w:r w:rsidR="006C2834">
        <w:t xml:space="preserve"> lõikesse 1 </w:t>
      </w:r>
      <w:r w:rsidR="00D23209">
        <w:t>täpsustus</w:t>
      </w:r>
      <w:r w:rsidR="006C2834">
        <w:t xml:space="preserve">, et </w:t>
      </w:r>
      <w:r w:rsidRPr="00DF226F" w:rsidR="00DF226F">
        <w:t xml:space="preserve">lapse heaolu toetava meetme kohaldamine </w:t>
      </w:r>
      <w:r w:rsidR="00DF226F">
        <w:t xml:space="preserve">peab tema </w:t>
      </w:r>
      <w:r w:rsidR="006C2834">
        <w:t xml:space="preserve">suhteid last kasvatava isikuga </w:t>
      </w:r>
      <w:r w:rsidR="00DF226F">
        <w:t>parandama</w:t>
      </w:r>
      <w:r w:rsidR="006C2834">
        <w:t xml:space="preserve"> </w:t>
      </w:r>
      <w:r w:rsidRPr="005B0DA5" w:rsidR="00A66E12">
        <w:t>vajaduse</w:t>
      </w:r>
      <w:r w:rsidR="00824D3D">
        <w:t xml:space="preserve"> korra</w:t>
      </w:r>
      <w:r w:rsidRPr="005B0DA5" w:rsidR="00A66E12">
        <w:t>l</w:t>
      </w:r>
      <w:r w:rsidR="00DF226F">
        <w:t xml:space="preserve">. Samuti on lõiget täiendatud </w:t>
      </w:r>
      <w:r w:rsidR="00E649D0">
        <w:t xml:space="preserve">nõudega </w:t>
      </w:r>
      <w:r w:rsidR="002D7C8C">
        <w:t>arvestada lapse heaolu toetava meetme kohaldamisel</w:t>
      </w:r>
      <w:r w:rsidR="00FA0B92">
        <w:t xml:space="preserve"> seda</w:t>
      </w:r>
      <w:r w:rsidR="002D7C8C">
        <w:t>, et see</w:t>
      </w:r>
      <w:r w:rsidR="005E3572">
        <w:t xml:space="preserve"> tagaks lapse turvalisuse</w:t>
      </w:r>
      <w:r w:rsidR="003B4416">
        <w:t>.</w:t>
      </w:r>
      <w:r w:rsidR="008E0F9F">
        <w:t xml:space="preserve"> </w:t>
      </w:r>
      <w:r w:rsidR="00DF0262">
        <w:t xml:space="preserve">Lapse turvalisusega arvestamise olulisust </w:t>
      </w:r>
      <w:r w:rsidR="0050340D">
        <w:t xml:space="preserve">lapse parimate huvide </w:t>
      </w:r>
      <w:r w:rsidR="00C037A0">
        <w:t>väljaselgitamisel</w:t>
      </w:r>
      <w:r w:rsidR="0050340D">
        <w:t xml:space="preserve"> on rõhuta</w:t>
      </w:r>
      <w:r w:rsidR="00095BB2">
        <w:t>n</w:t>
      </w:r>
      <w:r w:rsidR="0050340D">
        <w:t xml:space="preserve">ud ka </w:t>
      </w:r>
      <w:r w:rsidR="001C680C">
        <w:t>l</w:t>
      </w:r>
      <w:r w:rsidR="00095BB2">
        <w:t xml:space="preserve">apse </w:t>
      </w:r>
      <w:r w:rsidR="001C680C">
        <w:t>õ</w:t>
      </w:r>
      <w:r w:rsidR="00095BB2">
        <w:t xml:space="preserve">iguste </w:t>
      </w:r>
      <w:r w:rsidR="001C680C">
        <w:t>k</w:t>
      </w:r>
      <w:r w:rsidR="00095BB2">
        <w:t>omitee</w:t>
      </w:r>
      <w:r w:rsidR="00F3603B">
        <w:t>.</w:t>
      </w:r>
      <w:r w:rsidR="00095BB2">
        <w:rPr>
          <w:rStyle w:val="Allmrkuseviide"/>
        </w:rPr>
        <w:footnoteReference w:id="12"/>
      </w:r>
    </w:p>
    <w:p w:rsidR="000B3356" w:rsidP="00E76672" w:rsidRDefault="000B3356" w14:paraId="4E3CB179" w14:textId="77777777">
      <w:pPr>
        <w:pStyle w:val="paragraph"/>
        <w:spacing w:before="0" w:beforeAutospacing="0" w:after="0" w:afterAutospacing="0"/>
        <w:jc w:val="both"/>
        <w:textAlignment w:val="baseline"/>
      </w:pPr>
    </w:p>
    <w:p w:rsidR="00E7701B" w:rsidP="00BD5275" w:rsidRDefault="008E0F9F" w14:paraId="19B3B12A" w14:textId="1F5FB29D">
      <w:pPr>
        <w:pStyle w:val="paragraph"/>
        <w:spacing w:before="0" w:beforeAutospacing="0" w:after="0" w:afterAutospacing="0"/>
        <w:jc w:val="both"/>
        <w:textAlignment w:val="baseline"/>
      </w:pPr>
      <w:r>
        <w:t xml:space="preserve">Selleks et </w:t>
      </w:r>
      <w:r w:rsidR="00700119">
        <w:t xml:space="preserve">lapsele </w:t>
      </w:r>
      <w:r>
        <w:t>abi osutami</w:t>
      </w:r>
      <w:r w:rsidR="00700119">
        <w:t xml:space="preserve">ne oleks efektiivne, tuleb </w:t>
      </w:r>
      <w:r w:rsidR="00DD1D67">
        <w:t xml:space="preserve">toetada ka </w:t>
      </w:r>
      <w:r w:rsidR="00C172D8">
        <w:t xml:space="preserve">peret, kus laps kasvab. Seetõttu on lõikesse 1 lisatud </w:t>
      </w:r>
      <w:r w:rsidR="00A0348B">
        <w:t xml:space="preserve">nõue, et </w:t>
      </w:r>
      <w:r w:rsidR="00BF58D9">
        <w:t xml:space="preserve">abivajavale lapsele abi osutades tuleb </w:t>
      </w:r>
      <w:r w:rsidRPr="00BF58D9" w:rsidR="00BF58D9">
        <w:t>lapse heaolu toetava</w:t>
      </w:r>
      <w:r w:rsidR="00BF58D9">
        <w:t>t</w:t>
      </w:r>
      <w:r w:rsidRPr="00BF58D9" w:rsidR="00BF58D9">
        <w:t xml:space="preserve"> mee</w:t>
      </w:r>
      <w:r w:rsidR="00BF58D9">
        <w:t xml:space="preserve">det kohaldada viisil, mis </w:t>
      </w:r>
      <w:proofErr w:type="spellStart"/>
      <w:r w:rsidR="00BF58D9">
        <w:t>võimestab</w:t>
      </w:r>
      <w:proofErr w:type="spellEnd"/>
      <w:r w:rsidR="00BF58D9">
        <w:t xml:space="preserve"> </w:t>
      </w:r>
      <w:r w:rsidR="00F1742A">
        <w:t xml:space="preserve">last kasvatavaid isikuid. </w:t>
      </w:r>
      <w:r w:rsidR="001059A7">
        <w:t xml:space="preserve">Nõue </w:t>
      </w:r>
      <w:r w:rsidR="00AD59AB">
        <w:t xml:space="preserve">lähtub </w:t>
      </w:r>
      <w:r w:rsidRPr="00AD59AB" w:rsidR="00E15CE9">
        <w:t>Austraalias välja töötatud mudel</w:t>
      </w:r>
      <w:r w:rsidR="00E15CE9">
        <w:t>ist</w:t>
      </w:r>
      <w:r w:rsidRPr="00AD59AB" w:rsidR="00E15CE9">
        <w:t xml:space="preserve"> „Turvalisuse märgid“ </w:t>
      </w:r>
      <w:r w:rsidR="00E15CE9">
        <w:t>(</w:t>
      </w:r>
      <w:r w:rsidRPr="00AD59AB" w:rsidR="00E15CE9">
        <w:t>ingl</w:t>
      </w:r>
      <w:r w:rsidR="00E15CE9">
        <w:t xml:space="preserve"> k</w:t>
      </w:r>
      <w:r w:rsidRPr="00AD59AB" w:rsidR="00E15CE9">
        <w:t xml:space="preserve"> </w:t>
      </w:r>
      <w:proofErr w:type="spellStart"/>
      <w:r w:rsidRPr="00155BD1" w:rsidR="00E15CE9">
        <w:rPr>
          <w:i/>
          <w:iCs/>
        </w:rPr>
        <w:t>Signs</w:t>
      </w:r>
      <w:proofErr w:type="spellEnd"/>
      <w:r w:rsidRPr="00155BD1" w:rsidR="00E15CE9">
        <w:rPr>
          <w:i/>
          <w:iCs/>
        </w:rPr>
        <w:t xml:space="preserve"> of </w:t>
      </w:r>
      <w:proofErr w:type="spellStart"/>
      <w:r w:rsidRPr="00155BD1" w:rsidR="00E15CE9">
        <w:rPr>
          <w:i/>
          <w:iCs/>
        </w:rPr>
        <w:t>Safety</w:t>
      </w:r>
      <w:proofErr w:type="spellEnd"/>
      <w:r w:rsidR="00E15CE9">
        <w:t xml:space="preserve">), mille rakendamist Sotsiaalministeerium praegu kuues Eesti </w:t>
      </w:r>
      <w:proofErr w:type="spellStart"/>
      <w:r w:rsidR="00E15CE9">
        <w:t>KOV-is</w:t>
      </w:r>
      <w:proofErr w:type="spellEnd"/>
      <w:r w:rsidR="00E15CE9">
        <w:t xml:space="preserve"> </w:t>
      </w:r>
      <w:r w:rsidR="00234547">
        <w:t>testib</w:t>
      </w:r>
      <w:r w:rsidR="00FE4299">
        <w:rPr>
          <w:rStyle w:val="Allmrkuseviide"/>
        </w:rPr>
        <w:footnoteReference w:id="13"/>
      </w:r>
      <w:r w:rsidR="00E15CE9">
        <w:t xml:space="preserve">. </w:t>
      </w:r>
      <w:r w:rsidR="00CF03F1">
        <w:t xml:space="preserve">Mudeli Eestis rakendamine toetub Sotsiaalministeeriumi poolt tellitud </w:t>
      </w:r>
      <w:r w:rsidR="00174F57">
        <w:t xml:space="preserve">ja 2024. aastal valminud </w:t>
      </w:r>
      <w:r w:rsidR="00CF03F1">
        <w:t>uuringule</w:t>
      </w:r>
      <w:r w:rsidR="00174F57">
        <w:rPr>
          <w:rStyle w:val="Allmrkuseviide"/>
        </w:rPr>
        <w:footnoteReference w:id="14"/>
      </w:r>
      <w:r w:rsidR="00CF03F1">
        <w:t>,</w:t>
      </w:r>
      <w:r w:rsidR="00E35139">
        <w:t xml:space="preserve"> milles võrreldi </w:t>
      </w:r>
      <w:r w:rsidRPr="00AD59AB" w:rsidR="00AD59AB">
        <w:t>teistes riikides kasutatavaid juhtumikorraldusmudeleid</w:t>
      </w:r>
      <w:r w:rsidR="00555CCC">
        <w:t xml:space="preserve">. Analüüsi </w:t>
      </w:r>
      <w:r w:rsidR="00285A8A">
        <w:t xml:space="preserve">tulemusena peeti </w:t>
      </w:r>
      <w:r w:rsidR="00DC49CC">
        <w:t xml:space="preserve">mudelit „Turvalisuse märgid“ </w:t>
      </w:r>
      <w:r w:rsidRPr="00AD59AB" w:rsidR="00AD59AB">
        <w:t xml:space="preserve">Eesti lastekaitsetöö vajadustele </w:t>
      </w:r>
      <w:r w:rsidR="00285A8A">
        <w:t xml:space="preserve">enim </w:t>
      </w:r>
      <w:r w:rsidRPr="00AD59AB" w:rsidR="00AD59AB">
        <w:t>vasta</w:t>
      </w:r>
      <w:r w:rsidR="00285A8A">
        <w:t>vaks</w:t>
      </w:r>
      <w:r w:rsidR="00DC49CC">
        <w:t xml:space="preserve">. Mudel on </w:t>
      </w:r>
      <w:r w:rsidRPr="00AD59AB" w:rsidR="00AD59AB">
        <w:t>nüüdisaegne ja tõenduspõhise käsitlusega ning mõeldud lastekaitsetöötajate abistamiseks keeruliste peresuhete ja lapse heaolu hindamisel.</w:t>
      </w:r>
      <w:r w:rsidR="00555CCC">
        <w:t xml:space="preserve"> </w:t>
      </w:r>
      <w:r w:rsidR="001059A7">
        <w:lastRenderedPageBreak/>
        <w:t xml:space="preserve">Mudelile on iseloomulik lapse ja tema vanemate, aga ka laiema pere ja lähedaste ringi ning võrgustikuliikmete kaasamine lapse abivajaduse hindamisse ja </w:t>
      </w:r>
      <w:r w:rsidR="00E078E0">
        <w:t xml:space="preserve">juhtumi </w:t>
      </w:r>
      <w:r w:rsidR="001059A7">
        <w:t xml:space="preserve">edasisse </w:t>
      </w:r>
      <w:r w:rsidR="00E078E0">
        <w:t>lahendamisse.</w:t>
      </w:r>
      <w:r w:rsidR="001059A7">
        <w:t xml:space="preserve"> Sellega soovitakse juhtumit lahendada viisil, mis lähtuks perekonna tugev</w:t>
      </w:r>
      <w:r w:rsidR="00CB4ECF">
        <w:t>atest külgedest</w:t>
      </w:r>
      <w:r w:rsidR="001059A7">
        <w:t xml:space="preserve"> ja olemasolevatest ressurssidest, et sõnastada perega koostöös lapse ohutuse tagamiseks vajalikud sammud ehk lapse </w:t>
      </w:r>
      <w:r w:rsidR="00233828">
        <w:t>turvalisuse</w:t>
      </w:r>
      <w:r w:rsidR="001059A7">
        <w:t xml:space="preserve"> plaan.</w:t>
      </w:r>
      <w:r w:rsidR="007C4401">
        <w:rPr>
          <w:rStyle w:val="Allmrkuseviide"/>
        </w:rPr>
        <w:footnoteReference w:id="15"/>
      </w:r>
    </w:p>
    <w:p w:rsidR="000B3356" w:rsidP="00E76672" w:rsidRDefault="000B3356" w14:paraId="383EF984" w14:textId="77777777">
      <w:pPr>
        <w:rPr>
          <w:rFonts w:ascii="Times New Roman" w:hAnsi="Times New Roman"/>
          <w:sz w:val="24"/>
        </w:rPr>
      </w:pPr>
    </w:p>
    <w:p w:rsidR="001065CD" w:rsidP="00E76672" w:rsidRDefault="00081FA1" w14:paraId="1F8D0175" w14:textId="2161581F">
      <w:pPr>
        <w:rPr>
          <w:rFonts w:ascii="Times New Roman" w:hAnsi="Times New Roman"/>
          <w:sz w:val="24"/>
        </w:rPr>
      </w:pPr>
      <w:r>
        <w:rPr>
          <w:rFonts w:ascii="Times New Roman" w:hAnsi="Times New Roman"/>
          <w:sz w:val="24"/>
        </w:rPr>
        <w:t xml:space="preserve">Teised </w:t>
      </w:r>
      <w:r w:rsidR="00C04812">
        <w:rPr>
          <w:rFonts w:ascii="Times New Roman" w:hAnsi="Times New Roman"/>
          <w:sz w:val="24"/>
        </w:rPr>
        <w:t xml:space="preserve">§-s </w:t>
      </w:r>
      <w:r w:rsidR="00F52DC6">
        <w:rPr>
          <w:rFonts w:ascii="Times New Roman" w:hAnsi="Times New Roman"/>
          <w:sz w:val="24"/>
        </w:rPr>
        <w:t>29 tehtud muudatus</w:t>
      </w:r>
      <w:r>
        <w:rPr>
          <w:rFonts w:ascii="Times New Roman" w:hAnsi="Times New Roman"/>
          <w:sz w:val="24"/>
        </w:rPr>
        <w:t>ed</w:t>
      </w:r>
      <w:r w:rsidR="00C04812">
        <w:rPr>
          <w:rFonts w:ascii="Times New Roman" w:hAnsi="Times New Roman"/>
          <w:sz w:val="24"/>
        </w:rPr>
        <w:t xml:space="preserve">, st </w:t>
      </w:r>
      <w:r w:rsidRPr="001065CD" w:rsidR="00C04812">
        <w:rPr>
          <w:rFonts w:ascii="Times New Roman" w:hAnsi="Times New Roman"/>
          <w:sz w:val="24"/>
          <w:u w:val="single"/>
        </w:rPr>
        <w:t>lõiked 2</w:t>
      </w:r>
      <w:r w:rsidR="0041644B">
        <w:rPr>
          <w:rFonts w:ascii="Times New Roman" w:hAnsi="Times New Roman"/>
          <w:sz w:val="24"/>
          <w:u w:val="single"/>
        </w:rPr>
        <w:t>–10</w:t>
      </w:r>
      <w:r w:rsidR="00F52DC6">
        <w:rPr>
          <w:rFonts w:ascii="Times New Roman" w:hAnsi="Times New Roman"/>
          <w:sz w:val="24"/>
        </w:rPr>
        <w:t xml:space="preserve"> puudutavad juhtumikorraldust. </w:t>
      </w:r>
    </w:p>
    <w:p w:rsidR="001065CD" w:rsidP="00E76672" w:rsidRDefault="001065CD" w14:paraId="14F1B25A" w14:textId="77777777">
      <w:pPr>
        <w:rPr>
          <w:rFonts w:ascii="Times New Roman" w:hAnsi="Times New Roman"/>
          <w:sz w:val="24"/>
        </w:rPr>
      </w:pPr>
    </w:p>
    <w:p w:rsidR="00247C97" w:rsidP="00E76672" w:rsidRDefault="001065CD" w14:paraId="4E448C55" w14:textId="1B8F0B0B">
      <w:pPr>
        <w:pStyle w:val="paragraph"/>
        <w:spacing w:before="0" w:beforeAutospacing="0" w:after="0" w:afterAutospacing="0"/>
        <w:jc w:val="both"/>
        <w:textAlignment w:val="baseline"/>
      </w:pPr>
      <w:r w:rsidRPr="001E4540">
        <w:rPr>
          <w:rStyle w:val="normaltextrun"/>
          <w:rFonts w:eastAsiaTheme="majorEastAsia"/>
          <w:u w:val="single"/>
        </w:rPr>
        <w:t>Lõi</w:t>
      </w:r>
      <w:r>
        <w:rPr>
          <w:rStyle w:val="normaltextrun"/>
          <w:rFonts w:eastAsiaTheme="majorEastAsia"/>
          <w:u w:val="single"/>
        </w:rPr>
        <w:t>k</w:t>
      </w:r>
      <w:r w:rsidRPr="001E4540">
        <w:rPr>
          <w:rStyle w:val="normaltextrun"/>
          <w:rFonts w:eastAsiaTheme="majorEastAsia"/>
          <w:u w:val="single"/>
        </w:rPr>
        <w:t>e 2</w:t>
      </w:r>
      <w:r>
        <w:rPr>
          <w:rStyle w:val="normaltextrun"/>
          <w:rFonts w:eastAsiaTheme="majorEastAsia"/>
        </w:rPr>
        <w:t xml:space="preserve"> esimene lause jääb võrreldes kehtiva § 29 lõikega </w:t>
      </w:r>
      <w:r w:rsidR="00EF1332">
        <w:rPr>
          <w:rStyle w:val="normaltextrun"/>
          <w:rFonts w:eastAsiaTheme="majorEastAsia"/>
        </w:rPr>
        <w:t>2</w:t>
      </w:r>
      <w:r>
        <w:rPr>
          <w:rStyle w:val="normaltextrun"/>
          <w:rFonts w:eastAsiaTheme="majorEastAsia"/>
        </w:rPr>
        <w:t xml:space="preserve"> samaks, sätestades kõigile abivajavale lapsele abi osutavatele spetsialistidele kohustuse rakendada a</w:t>
      </w:r>
      <w:r w:rsidRPr="6575E2E4">
        <w:rPr>
          <w:rStyle w:val="normaltextrun"/>
          <w:rFonts w:eastAsiaTheme="majorEastAsia"/>
        </w:rPr>
        <w:t xml:space="preserve">bi osutamisel võrgustikutööd, järgides juhtumikorralduse põhimõtteid </w:t>
      </w:r>
      <w:r w:rsidRPr="00785208">
        <w:rPr>
          <w:rStyle w:val="normaltextrun"/>
          <w:rFonts w:eastAsiaTheme="majorEastAsia"/>
        </w:rPr>
        <w:t xml:space="preserve">sotsiaalhoolekande seaduses </w:t>
      </w:r>
      <w:r w:rsidR="0071132F">
        <w:rPr>
          <w:rStyle w:val="normaltextrun"/>
          <w:rFonts w:eastAsiaTheme="majorEastAsia"/>
        </w:rPr>
        <w:t>(</w:t>
      </w:r>
      <w:r w:rsidR="00785208">
        <w:rPr>
          <w:rStyle w:val="normaltextrun"/>
          <w:rFonts w:eastAsiaTheme="majorEastAsia"/>
        </w:rPr>
        <w:t xml:space="preserve">SHS) </w:t>
      </w:r>
      <w:r w:rsidRPr="6575E2E4">
        <w:rPr>
          <w:rStyle w:val="normaltextrun"/>
          <w:rFonts w:eastAsiaTheme="majorEastAsia"/>
        </w:rPr>
        <w:t>sätestatud korras</w:t>
      </w:r>
      <w:r w:rsidRPr="009E3D01">
        <w:rPr>
          <w:rStyle w:val="normaltextrun"/>
          <w:rFonts w:eastAsiaTheme="majorEastAsia"/>
          <w:color w:val="000000" w:themeColor="text1"/>
        </w:rPr>
        <w:t xml:space="preserve">. </w:t>
      </w:r>
      <w:r>
        <w:rPr>
          <w:rStyle w:val="normaltextrun"/>
          <w:rFonts w:eastAsiaTheme="majorEastAsia"/>
          <w:color w:val="000000" w:themeColor="text1"/>
        </w:rPr>
        <w:t xml:space="preserve">Lõikesse </w:t>
      </w:r>
      <w:r w:rsidR="00EF7231">
        <w:rPr>
          <w:rStyle w:val="normaltextrun"/>
          <w:rFonts w:eastAsiaTheme="majorEastAsia"/>
          <w:color w:val="000000" w:themeColor="text1"/>
        </w:rPr>
        <w:t xml:space="preserve">2 </w:t>
      </w:r>
      <w:r>
        <w:rPr>
          <w:rStyle w:val="normaltextrun"/>
          <w:rFonts w:eastAsiaTheme="majorEastAsia"/>
          <w:color w:val="000000" w:themeColor="text1"/>
        </w:rPr>
        <w:t>lisatakse teine lause, mis võrgustikutöö mõiste lahti seletab. Selle</w:t>
      </w:r>
      <w:r>
        <w:t xml:space="preserve"> järgi on j</w:t>
      </w:r>
      <w:r w:rsidRPr="00887C3E">
        <w:t>uhtumipõhine</w:t>
      </w:r>
      <w:r w:rsidRPr="002651C8">
        <w:t xml:space="preserve"> võrgustikutö</w:t>
      </w:r>
      <w:r w:rsidRPr="00C71C50">
        <w:t>ö</w:t>
      </w:r>
      <w:r w:rsidRPr="00F8796E">
        <w:t xml:space="preserve"> </w:t>
      </w:r>
      <w:proofErr w:type="spellStart"/>
      <w:r>
        <w:t>LasteKS-i</w:t>
      </w:r>
      <w:proofErr w:type="spellEnd"/>
      <w:r w:rsidRPr="00F8796E">
        <w:t xml:space="preserve"> tähenduses abivajava lapsega töötavate isikute ning teiste asjaomaste spetsialistide ja asutuste koostöös toimuv koordineeritud tegevus lapse</w:t>
      </w:r>
      <w:r>
        <w:t>le abi osutamisel.</w:t>
      </w:r>
      <w:r w:rsidRPr="00F8796E">
        <w:t xml:space="preserve"> </w:t>
      </w:r>
      <w:r w:rsidR="0005501A">
        <w:t xml:space="preserve">Mõiste </w:t>
      </w:r>
      <w:r w:rsidR="00393ECA">
        <w:t>lähtub Eesti l</w:t>
      </w:r>
      <w:r w:rsidRPr="007B58E0" w:rsidR="0005501A">
        <w:t xml:space="preserve">astekaitses </w:t>
      </w:r>
      <w:r w:rsidR="00393ECA">
        <w:t xml:space="preserve">levinud praktikast, mille järgi </w:t>
      </w:r>
      <w:r w:rsidRPr="007B58E0" w:rsidR="0005501A">
        <w:t>on lapse juhtumiga tegelev võrgustik enamasti formaalne, mis tähendab, et võrgustiku moodustavad lapse ja perega kokku puutuvad spetsialistid, kelle ülesanne on lähtuvalt enda ametirollist toetada lapse ja pere toimetulekut</w:t>
      </w:r>
      <w:r w:rsidR="004F4832">
        <w:t>.</w:t>
      </w:r>
      <w:r w:rsidR="00DC41DB">
        <w:rPr>
          <w:rStyle w:val="Allmrkuseviide"/>
        </w:rPr>
        <w:footnoteReference w:id="16"/>
      </w:r>
      <w:r w:rsidR="00205FB0">
        <w:t xml:space="preserve"> Võrgus</w:t>
      </w:r>
      <w:r w:rsidR="00A95D87">
        <w:t>t</w:t>
      </w:r>
      <w:r w:rsidR="00205FB0">
        <w:t xml:space="preserve">ikutöö mõiste defineerimine </w:t>
      </w:r>
      <w:proofErr w:type="spellStart"/>
      <w:r w:rsidR="00721A05">
        <w:t>LasteKS-is</w:t>
      </w:r>
      <w:proofErr w:type="spellEnd"/>
      <w:r w:rsidR="00721A05">
        <w:t xml:space="preserve"> on oluline, </w:t>
      </w:r>
      <w:r w:rsidR="00284673">
        <w:t xml:space="preserve">et </w:t>
      </w:r>
      <w:r w:rsidR="00721A05">
        <w:t>ühtlusta</w:t>
      </w:r>
      <w:r w:rsidR="00DA5D9B">
        <w:t>da</w:t>
      </w:r>
      <w:r w:rsidR="00721A05">
        <w:t xml:space="preserve"> kõigi lastekaitse võrgustikutöös osalejate arusaama </w:t>
      </w:r>
      <w:r w:rsidR="00A21D8C">
        <w:t xml:space="preserve">nii töö sisust kui </w:t>
      </w:r>
      <w:r w:rsidR="005F35C7">
        <w:t xml:space="preserve">ka </w:t>
      </w:r>
      <w:r w:rsidR="00A21D8C">
        <w:t>selle eesmärgist</w:t>
      </w:r>
      <w:r w:rsidR="00A95D87">
        <w:t xml:space="preserve">. </w:t>
      </w:r>
      <w:r w:rsidRPr="00205FB0" w:rsidR="00205FB0">
        <w:t>Ühise eesmärgi nimel tegutsev koostöövõrgustik on turvalise ning last ja pere</w:t>
      </w:r>
      <w:r w:rsidR="00EE200B">
        <w:t>t</w:t>
      </w:r>
      <w:r w:rsidRPr="00205FB0" w:rsidR="00205FB0">
        <w:t xml:space="preserve"> toetava elukeskkonna</w:t>
      </w:r>
      <w:r w:rsidR="005F35C7">
        <w:t xml:space="preserve"> </w:t>
      </w:r>
      <w:r w:rsidRPr="00205FB0" w:rsidR="005F35C7">
        <w:t>eeldus</w:t>
      </w:r>
      <w:r w:rsidR="005F35C7">
        <w:t>.</w:t>
      </w:r>
    </w:p>
    <w:p w:rsidR="001065CD" w:rsidP="00FB704D" w:rsidRDefault="001065CD" w14:paraId="4CD47347" w14:textId="0661CAD1"/>
    <w:p w:rsidR="006F5564" w:rsidP="00E76672" w:rsidRDefault="002D69E5" w14:paraId="5084B974" w14:textId="533083D3">
      <w:pPr>
        <w:pStyle w:val="paragraph"/>
        <w:spacing w:before="0" w:beforeAutospacing="0" w:after="0" w:afterAutospacing="0"/>
        <w:jc w:val="both"/>
        <w:textAlignment w:val="baseline"/>
        <w:rPr>
          <w:rFonts w:eastAsiaTheme="majorEastAsia"/>
        </w:rPr>
      </w:pPr>
      <w:r w:rsidRPr="005527D5">
        <w:rPr>
          <w:rStyle w:val="normaltextrun"/>
          <w:rFonts w:eastAsiaTheme="majorEastAsia"/>
          <w:u w:val="single"/>
        </w:rPr>
        <w:t>Lõige 3</w:t>
      </w:r>
      <w:r>
        <w:rPr>
          <w:rStyle w:val="normaltextrun"/>
          <w:rFonts w:eastAsiaTheme="majorEastAsia"/>
        </w:rPr>
        <w:t xml:space="preserve"> muudab võrreldes kehtiva seadusega </w:t>
      </w:r>
      <w:r w:rsidR="00F51AF1">
        <w:rPr>
          <w:rStyle w:val="normaltextrun"/>
          <w:rFonts w:eastAsiaTheme="majorEastAsia"/>
        </w:rPr>
        <w:t xml:space="preserve">oluliselt </w:t>
      </w:r>
      <w:r>
        <w:rPr>
          <w:rStyle w:val="normaltextrun"/>
          <w:rFonts w:eastAsiaTheme="majorEastAsia"/>
        </w:rPr>
        <w:t xml:space="preserve">seda, millal peab </w:t>
      </w:r>
      <w:proofErr w:type="spellStart"/>
      <w:r>
        <w:rPr>
          <w:rStyle w:val="normaltextrun"/>
          <w:rFonts w:eastAsiaTheme="majorEastAsia"/>
        </w:rPr>
        <w:t>KOV</w:t>
      </w:r>
      <w:r w:rsidR="00247C97">
        <w:rPr>
          <w:rStyle w:val="normaltextrun"/>
          <w:rFonts w:eastAsiaTheme="majorEastAsia"/>
        </w:rPr>
        <w:t>-i</w:t>
      </w:r>
      <w:proofErr w:type="spellEnd"/>
      <w:r>
        <w:rPr>
          <w:rStyle w:val="normaltextrun"/>
          <w:rFonts w:eastAsiaTheme="majorEastAsia"/>
        </w:rPr>
        <w:t xml:space="preserve"> lastekaitsetöötaja </w:t>
      </w:r>
      <w:r w:rsidRPr="007224E7">
        <w:rPr>
          <w:rStyle w:val="normaltextrun"/>
          <w:rFonts w:eastAsiaTheme="majorEastAsia"/>
        </w:rPr>
        <w:t xml:space="preserve">juhtumikorralduse algatama. Kehtiva </w:t>
      </w:r>
      <w:r w:rsidR="006E58FA">
        <w:rPr>
          <w:rStyle w:val="normaltextrun"/>
          <w:rFonts w:eastAsiaTheme="majorEastAsia"/>
        </w:rPr>
        <w:t>seaduse</w:t>
      </w:r>
      <w:r w:rsidRPr="007224E7">
        <w:rPr>
          <w:rStyle w:val="normaltextrun"/>
          <w:rFonts w:eastAsiaTheme="majorEastAsia"/>
        </w:rPr>
        <w:t xml:space="preserve"> (§ 29 lg 4) järgi võib j</w:t>
      </w:r>
      <w:r w:rsidRPr="007224E7">
        <w:rPr>
          <w:rFonts w:eastAsiaTheme="majorEastAsia"/>
        </w:rPr>
        <w:t xml:space="preserve">uhtumikorralduse algatamata </w:t>
      </w:r>
      <w:r w:rsidRPr="007224E7" w:rsidR="00C4308E">
        <w:rPr>
          <w:rFonts w:eastAsiaTheme="majorEastAsia"/>
        </w:rPr>
        <w:t xml:space="preserve">jätta </w:t>
      </w:r>
      <w:r w:rsidRPr="007224E7" w:rsidR="00CF6999">
        <w:rPr>
          <w:rFonts w:eastAsiaTheme="majorEastAsia"/>
        </w:rPr>
        <w:t>üksnes</w:t>
      </w:r>
      <w:r w:rsidRPr="007224E7">
        <w:rPr>
          <w:rFonts w:eastAsiaTheme="majorEastAsia"/>
        </w:rPr>
        <w:t xml:space="preserve"> juhul, kui lapse abivajadus on võimalik rahuldada ühekordse meetmega.</w:t>
      </w:r>
      <w:r w:rsidRPr="007224E7">
        <w:rPr>
          <w:rStyle w:val="normaltextrun"/>
          <w:rFonts w:eastAsiaTheme="majorEastAsia"/>
        </w:rPr>
        <w:t xml:space="preserve"> </w:t>
      </w:r>
      <w:r w:rsidRPr="007224E7" w:rsidR="00BC6A0C">
        <w:rPr>
          <w:rFonts w:eastAsiaTheme="majorEastAsia"/>
        </w:rPr>
        <w:t>Ühekordne meede tähendab konkreetset ja piiratud sekkumist, mis lahendab lapse abivajaduse täielikult ja püsivalt ühekordse toiminguga.</w:t>
      </w:r>
      <w:r w:rsidR="00CA0694">
        <w:rPr>
          <w:rFonts w:eastAsiaTheme="majorEastAsia"/>
        </w:rPr>
        <w:t xml:space="preserve"> </w:t>
      </w:r>
      <w:r w:rsidRPr="007224E7" w:rsidR="005910E6">
        <w:rPr>
          <w:rStyle w:val="normaltextrun"/>
          <w:rFonts w:eastAsiaTheme="majorEastAsia"/>
        </w:rPr>
        <w:t xml:space="preserve">Lapse heaolu hindamise käsiraamatu järgi on </w:t>
      </w:r>
      <w:r w:rsidRPr="007224E7" w:rsidR="005910E6">
        <w:rPr>
          <w:rFonts w:eastAsiaTheme="majorEastAsia"/>
        </w:rPr>
        <w:t xml:space="preserve">ühekordseks meetmeks </w:t>
      </w:r>
      <w:r w:rsidR="008E4202">
        <w:rPr>
          <w:rFonts w:eastAsiaTheme="majorEastAsia"/>
        </w:rPr>
        <w:t>näiteks</w:t>
      </w:r>
      <w:r w:rsidRPr="007224E7" w:rsidR="005910E6">
        <w:rPr>
          <w:rFonts w:eastAsiaTheme="majorEastAsia"/>
        </w:rPr>
        <w:t xml:space="preserve"> sotsiaalnõustamine, -toetuse või informatsiooni jagamine</w:t>
      </w:r>
      <w:r w:rsidR="00DA3ACD">
        <w:rPr>
          <w:rFonts w:eastAsiaTheme="majorEastAsia"/>
        </w:rPr>
        <w:t>.</w:t>
      </w:r>
      <w:r w:rsidRPr="007224E7" w:rsidR="006C11E3">
        <w:rPr>
          <w:rStyle w:val="Allmrkuseviide"/>
          <w:rFonts w:eastAsiaTheme="majorEastAsia"/>
        </w:rPr>
        <w:footnoteReference w:id="17"/>
      </w:r>
      <w:r w:rsidRPr="007224E7" w:rsidR="006C11E3">
        <w:rPr>
          <w:rFonts w:eastAsiaTheme="majorEastAsia"/>
        </w:rPr>
        <w:t xml:space="preserve"> </w:t>
      </w:r>
      <w:r w:rsidR="00CC5828">
        <w:rPr>
          <w:rStyle w:val="normaltextrun"/>
          <w:rFonts w:eastAsiaTheme="majorEastAsia"/>
        </w:rPr>
        <w:t xml:space="preserve">Kõigil muudel juhtudel peab </w:t>
      </w:r>
      <w:proofErr w:type="spellStart"/>
      <w:r w:rsidR="00CC5828">
        <w:rPr>
          <w:rStyle w:val="normaltextrun"/>
          <w:rFonts w:eastAsiaTheme="majorEastAsia"/>
        </w:rPr>
        <w:t>KOV-i</w:t>
      </w:r>
      <w:proofErr w:type="spellEnd"/>
      <w:r w:rsidR="00CC5828">
        <w:rPr>
          <w:rStyle w:val="normaltextrun"/>
          <w:rFonts w:eastAsiaTheme="majorEastAsia"/>
        </w:rPr>
        <w:t xml:space="preserve"> lastekaitsetöötaja k</w:t>
      </w:r>
      <w:r w:rsidR="00C60D90">
        <w:rPr>
          <w:rStyle w:val="normaltextrun"/>
          <w:rFonts w:eastAsiaTheme="majorEastAsia"/>
        </w:rPr>
        <w:t xml:space="preserve">ehtiva </w:t>
      </w:r>
      <w:r w:rsidR="004A0509">
        <w:rPr>
          <w:rStyle w:val="normaltextrun"/>
          <w:rFonts w:eastAsiaTheme="majorEastAsia"/>
        </w:rPr>
        <w:t>seaduse</w:t>
      </w:r>
      <w:r w:rsidR="00C60D90">
        <w:rPr>
          <w:rStyle w:val="normaltextrun"/>
          <w:rFonts w:eastAsiaTheme="majorEastAsia"/>
        </w:rPr>
        <w:t xml:space="preserve"> järgi </w:t>
      </w:r>
      <w:r w:rsidR="00893572">
        <w:rPr>
          <w:rStyle w:val="normaltextrun"/>
          <w:rFonts w:eastAsiaTheme="majorEastAsia"/>
        </w:rPr>
        <w:t>abivajavale lapsele abi osutamiseks algatama juhtumikorralduse</w:t>
      </w:r>
      <w:r w:rsidR="00CC5828">
        <w:rPr>
          <w:rStyle w:val="normaltextrun"/>
          <w:rFonts w:eastAsiaTheme="majorEastAsia"/>
        </w:rPr>
        <w:t>. S</w:t>
      </w:r>
      <w:r w:rsidR="00B141E7">
        <w:rPr>
          <w:rFonts w:eastAsiaTheme="majorEastAsia"/>
        </w:rPr>
        <w:t xml:space="preserve">eda </w:t>
      </w:r>
      <w:r w:rsidR="00CC5828">
        <w:rPr>
          <w:rFonts w:eastAsiaTheme="majorEastAsia"/>
        </w:rPr>
        <w:t xml:space="preserve">tuleb teha </w:t>
      </w:r>
      <w:r w:rsidR="00B141E7">
        <w:rPr>
          <w:rFonts w:eastAsiaTheme="majorEastAsia"/>
        </w:rPr>
        <w:t>sõltumata sellest, kas lapse abivajadus on ühe- või mitmekülgne</w:t>
      </w:r>
      <w:r w:rsidR="00893572">
        <w:rPr>
          <w:rStyle w:val="normaltextrun"/>
          <w:rFonts w:eastAsiaTheme="majorEastAsia"/>
        </w:rPr>
        <w:t xml:space="preserve">. </w:t>
      </w:r>
      <w:r w:rsidR="00B141E7">
        <w:rPr>
          <w:rStyle w:val="normaltextrun"/>
          <w:rFonts w:eastAsiaTheme="majorEastAsia"/>
        </w:rPr>
        <w:t>SHS-i järgi tähendab j</w:t>
      </w:r>
      <w:r w:rsidR="00785208">
        <w:t>uhtumikorraldus pikaajalist ja mitmekülgset abi vajavale isikule abi andmise koordineerimist mitme organisatsiooni koostöös (§ 9 lg 1)</w:t>
      </w:r>
      <w:r w:rsidR="00785208">
        <w:rPr>
          <w:rStyle w:val="normaltextrun"/>
          <w:rFonts w:eastAsiaTheme="majorEastAsia"/>
        </w:rPr>
        <w:t xml:space="preserve">. </w:t>
      </w:r>
      <w:r w:rsidR="00190F5D">
        <w:rPr>
          <w:rFonts w:eastAsiaTheme="majorEastAsia"/>
        </w:rPr>
        <w:t>See</w:t>
      </w:r>
      <w:r w:rsidRPr="00893572" w:rsidR="00893572">
        <w:rPr>
          <w:rFonts w:eastAsiaTheme="majorEastAsia"/>
        </w:rPr>
        <w:t xml:space="preserve"> on </w:t>
      </w:r>
      <w:proofErr w:type="spellStart"/>
      <w:r w:rsidRPr="00893572" w:rsidR="00893572">
        <w:rPr>
          <w:rFonts w:eastAsiaTheme="majorEastAsia"/>
        </w:rPr>
        <w:t>mitmeetapiline</w:t>
      </w:r>
      <w:proofErr w:type="spellEnd"/>
      <w:r w:rsidRPr="00893572" w:rsidR="00893572">
        <w:rPr>
          <w:rFonts w:eastAsiaTheme="majorEastAsia"/>
        </w:rPr>
        <w:t xml:space="preserve"> ja mitme osapoole koostööd nõudev protsess, mis eeldab eri valdkondade spetsialistide koordineeritud tegevust kogu abistamise vältel. </w:t>
      </w:r>
      <w:r w:rsidR="00C60D90">
        <w:rPr>
          <w:rFonts w:eastAsiaTheme="majorEastAsia"/>
        </w:rPr>
        <w:t>T</w:t>
      </w:r>
      <w:r w:rsidRPr="00893572" w:rsidR="00893572">
        <w:rPr>
          <w:rFonts w:eastAsiaTheme="majorEastAsia"/>
        </w:rPr>
        <w:t>egemist</w:t>
      </w:r>
      <w:r w:rsidR="005D1335">
        <w:rPr>
          <w:rFonts w:eastAsiaTheme="majorEastAsia"/>
        </w:rPr>
        <w:t xml:space="preserve"> on</w:t>
      </w:r>
      <w:r w:rsidRPr="00893572" w:rsidR="00893572">
        <w:rPr>
          <w:rFonts w:eastAsiaTheme="majorEastAsia"/>
        </w:rPr>
        <w:t xml:space="preserve"> ressursimahuka sekkumisega, mis nõuab aega, tööjõudu ja süsteemset andmekogumist.</w:t>
      </w:r>
      <w:r w:rsidR="00E82B15">
        <w:rPr>
          <w:rFonts w:eastAsiaTheme="majorEastAsia"/>
        </w:rPr>
        <w:t xml:space="preserve"> Ka sisuliselt on j</w:t>
      </w:r>
      <w:r w:rsidRPr="001E0A7B" w:rsidR="001E0A7B">
        <w:rPr>
          <w:rFonts w:eastAsiaTheme="majorEastAsia"/>
        </w:rPr>
        <w:t>uhtumikorraldus</w:t>
      </w:r>
      <w:r w:rsidR="00E82B15">
        <w:rPr>
          <w:rFonts w:eastAsiaTheme="majorEastAsia"/>
        </w:rPr>
        <w:t xml:space="preserve">t vaja rakendada </w:t>
      </w:r>
      <w:r w:rsidRPr="001E0A7B" w:rsidR="001E0A7B">
        <w:rPr>
          <w:rFonts w:eastAsiaTheme="majorEastAsia"/>
        </w:rPr>
        <w:t>eelkõige siis, kui</w:t>
      </w:r>
      <w:r w:rsidR="00E82B15">
        <w:rPr>
          <w:rFonts w:eastAsiaTheme="majorEastAsia"/>
        </w:rPr>
        <w:t xml:space="preserve"> lapse abivajadus </w:t>
      </w:r>
      <w:r w:rsidR="00010DF0">
        <w:rPr>
          <w:rFonts w:eastAsiaTheme="majorEastAsia"/>
        </w:rPr>
        <w:t xml:space="preserve">hõlmab </w:t>
      </w:r>
      <w:r w:rsidR="00085007">
        <w:rPr>
          <w:rFonts w:eastAsiaTheme="majorEastAsia"/>
        </w:rPr>
        <w:t xml:space="preserve">mitut lapse heaolu valdkonda </w:t>
      </w:r>
      <w:r w:rsidR="006C003C">
        <w:rPr>
          <w:rFonts w:eastAsiaTheme="majorEastAsia"/>
        </w:rPr>
        <w:t>ning</w:t>
      </w:r>
      <w:r w:rsidR="00085007">
        <w:rPr>
          <w:rFonts w:eastAsiaTheme="majorEastAsia"/>
        </w:rPr>
        <w:t xml:space="preserve"> talle </w:t>
      </w:r>
      <w:r w:rsidR="00E82B15">
        <w:rPr>
          <w:rFonts w:eastAsiaTheme="majorEastAsia"/>
        </w:rPr>
        <w:t>abi osutamine</w:t>
      </w:r>
      <w:r w:rsidRPr="001E0A7B" w:rsidR="001E0A7B">
        <w:rPr>
          <w:rFonts w:eastAsiaTheme="majorEastAsia"/>
        </w:rPr>
        <w:t xml:space="preserve"> eeldab </w:t>
      </w:r>
      <w:r w:rsidR="00085007">
        <w:rPr>
          <w:rFonts w:eastAsiaTheme="majorEastAsia"/>
        </w:rPr>
        <w:t xml:space="preserve">seetõttu </w:t>
      </w:r>
      <w:r w:rsidRPr="001E0A7B" w:rsidR="001E0A7B">
        <w:rPr>
          <w:rFonts w:eastAsiaTheme="majorEastAsia"/>
        </w:rPr>
        <w:t>mitme valdkonna sekkumist ja erinevate teenuste koordineerimist.</w:t>
      </w:r>
    </w:p>
    <w:p w:rsidR="00B32785" w:rsidP="00E76672" w:rsidRDefault="00B32785" w14:paraId="422FAF2E" w14:textId="77777777">
      <w:pPr>
        <w:pStyle w:val="paragraph"/>
        <w:spacing w:before="0" w:beforeAutospacing="0" w:after="0" w:afterAutospacing="0"/>
        <w:jc w:val="both"/>
        <w:textAlignment w:val="baseline"/>
        <w:rPr>
          <w:rStyle w:val="normaltextrun"/>
          <w:rFonts w:eastAsiaTheme="majorEastAsia"/>
        </w:rPr>
      </w:pPr>
    </w:p>
    <w:p w:rsidR="00806515" w:rsidP="00E76672" w:rsidRDefault="003200DB" w14:paraId="6EB74188" w14:textId="61A3AA0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Öeldut arvestades muudetakse lõikega 3 praegu kehtivat juhtumikorralduse algatamise eeldus</w:t>
      </w:r>
      <w:r w:rsidR="00806515">
        <w:rPr>
          <w:rStyle w:val="normaltextrun"/>
          <w:rFonts w:eastAsiaTheme="majorEastAsia"/>
        </w:rPr>
        <w:t xml:space="preserve">t ning </w:t>
      </w:r>
    </w:p>
    <w:p w:rsidR="00DE7F3D" w:rsidP="00E76672" w:rsidRDefault="000346A0" w14:paraId="7EA21FFD" w14:textId="6BE29D59">
      <w:pPr>
        <w:pStyle w:val="paragraph"/>
        <w:spacing w:before="0" w:beforeAutospacing="0" w:after="0" w:afterAutospacing="0"/>
        <w:jc w:val="both"/>
        <w:textAlignment w:val="baseline"/>
        <w:rPr>
          <w:rStyle w:val="eop"/>
          <w:rFonts w:eastAsiaTheme="majorEastAsia"/>
        </w:rPr>
      </w:pPr>
      <w:r>
        <w:rPr>
          <w:rStyle w:val="normaltextrun"/>
          <w:rFonts w:eastAsiaTheme="majorEastAsia"/>
        </w:rPr>
        <w:t>juhtumikorralduse algatami</w:t>
      </w:r>
      <w:r w:rsidR="00806515">
        <w:rPr>
          <w:rStyle w:val="normaltextrun"/>
          <w:rFonts w:eastAsiaTheme="majorEastAsia"/>
        </w:rPr>
        <w:t>ne</w:t>
      </w:r>
      <w:r>
        <w:rPr>
          <w:rStyle w:val="normaltextrun"/>
          <w:rFonts w:eastAsiaTheme="majorEastAsia"/>
        </w:rPr>
        <w:t xml:space="preserve"> lastekaitsetöötaja poolt </w:t>
      </w:r>
      <w:r w:rsidR="00806515">
        <w:rPr>
          <w:rStyle w:val="normaltextrun"/>
          <w:rFonts w:eastAsiaTheme="majorEastAsia"/>
        </w:rPr>
        <w:t xml:space="preserve">seotakse </w:t>
      </w:r>
      <w:r w:rsidR="00F80171">
        <w:rPr>
          <w:rStyle w:val="normaltextrun"/>
          <w:rFonts w:eastAsiaTheme="majorEastAsia"/>
        </w:rPr>
        <w:t xml:space="preserve">sellega, </w:t>
      </w:r>
      <w:r w:rsidR="00865D0B">
        <w:rPr>
          <w:rStyle w:val="normaltextrun"/>
          <w:rFonts w:eastAsiaTheme="majorEastAsia"/>
        </w:rPr>
        <w:t xml:space="preserve">kas lapse abivajadus puudutab üht või mitut lapse heaolu valdkonda. </w:t>
      </w:r>
      <w:r w:rsidR="00865D0B">
        <w:rPr>
          <w:rStyle w:val="eop"/>
          <w:rFonts w:eastAsiaTheme="majorEastAsia"/>
        </w:rPr>
        <w:t xml:space="preserve">Lapse heaolu valdkonnad on välja toodud </w:t>
      </w:r>
      <w:proofErr w:type="spellStart"/>
      <w:r w:rsidR="00AB23E7">
        <w:rPr>
          <w:rStyle w:val="eop"/>
          <w:rFonts w:eastAsiaTheme="majorEastAsia"/>
        </w:rPr>
        <w:t>LasteKS</w:t>
      </w:r>
      <w:proofErr w:type="spellEnd"/>
      <w:r w:rsidR="00AB23E7">
        <w:rPr>
          <w:rStyle w:val="eop"/>
          <w:rFonts w:eastAsiaTheme="majorEastAsia"/>
        </w:rPr>
        <w:t xml:space="preserve"> </w:t>
      </w:r>
      <w:r w:rsidR="00865D0B">
        <w:rPr>
          <w:rStyle w:val="eop"/>
          <w:rFonts w:eastAsiaTheme="majorEastAsia"/>
        </w:rPr>
        <w:t xml:space="preserve">§-s 4 ning nendeks on </w:t>
      </w:r>
      <w:r w:rsidRPr="00533E02" w:rsidR="00865D0B">
        <w:rPr>
          <w:rStyle w:val="eop"/>
          <w:rFonts w:eastAsiaTheme="majorEastAsia"/>
        </w:rPr>
        <w:t>lapse füüsili</w:t>
      </w:r>
      <w:r w:rsidR="00865D0B">
        <w:rPr>
          <w:rStyle w:val="eop"/>
          <w:rFonts w:eastAsiaTheme="majorEastAsia"/>
        </w:rPr>
        <w:t>ne</w:t>
      </w:r>
      <w:r w:rsidR="00084F47">
        <w:rPr>
          <w:rStyle w:val="eop"/>
          <w:rFonts w:eastAsiaTheme="majorEastAsia"/>
        </w:rPr>
        <w:t xml:space="preserve">, </w:t>
      </w:r>
      <w:r w:rsidRPr="00533E02" w:rsidR="00084F47">
        <w:rPr>
          <w:rStyle w:val="eop"/>
          <w:rFonts w:eastAsiaTheme="majorEastAsia"/>
        </w:rPr>
        <w:t>psühholoogili</w:t>
      </w:r>
      <w:r w:rsidR="00084F47">
        <w:rPr>
          <w:rStyle w:val="eop"/>
          <w:rFonts w:eastAsiaTheme="majorEastAsia"/>
        </w:rPr>
        <w:t>ne</w:t>
      </w:r>
      <w:r w:rsidRPr="00533E02" w:rsidR="00084F47">
        <w:rPr>
          <w:rStyle w:val="eop"/>
          <w:rFonts w:eastAsiaTheme="majorEastAsia"/>
        </w:rPr>
        <w:t>, emotsionaal</w:t>
      </w:r>
      <w:r w:rsidR="00084F47">
        <w:rPr>
          <w:rStyle w:val="eop"/>
          <w:rFonts w:eastAsiaTheme="majorEastAsia"/>
        </w:rPr>
        <w:t>ne</w:t>
      </w:r>
      <w:r w:rsidRPr="00533E02" w:rsidR="00084F47">
        <w:rPr>
          <w:rStyle w:val="eop"/>
          <w:rFonts w:eastAsiaTheme="majorEastAsia"/>
        </w:rPr>
        <w:t>, sotsiaal</w:t>
      </w:r>
      <w:r w:rsidR="00084F47">
        <w:rPr>
          <w:rStyle w:val="eop"/>
          <w:rFonts w:eastAsiaTheme="majorEastAsia"/>
        </w:rPr>
        <w:t>ne</w:t>
      </w:r>
      <w:r w:rsidR="00804C8D">
        <w:rPr>
          <w:rStyle w:val="eop"/>
          <w:rFonts w:eastAsiaTheme="majorEastAsia"/>
        </w:rPr>
        <w:t xml:space="preserve"> ja</w:t>
      </w:r>
      <w:r w:rsidR="00BA5E60">
        <w:rPr>
          <w:rStyle w:val="eop"/>
          <w:rFonts w:eastAsiaTheme="majorEastAsia"/>
        </w:rPr>
        <w:t xml:space="preserve"> </w:t>
      </w:r>
      <w:r w:rsidRPr="00533E02" w:rsidR="00084F47">
        <w:rPr>
          <w:rStyle w:val="eop"/>
          <w:rFonts w:eastAsiaTheme="majorEastAsia"/>
        </w:rPr>
        <w:t>kognitiiv</w:t>
      </w:r>
      <w:r w:rsidR="00084F47">
        <w:rPr>
          <w:rStyle w:val="eop"/>
          <w:rFonts w:eastAsiaTheme="majorEastAsia"/>
        </w:rPr>
        <w:t xml:space="preserve">ne ehk </w:t>
      </w:r>
      <w:r w:rsidR="000A2078">
        <w:rPr>
          <w:rStyle w:val="eop"/>
          <w:rFonts w:eastAsiaTheme="majorEastAsia"/>
        </w:rPr>
        <w:t>m</w:t>
      </w:r>
      <w:r w:rsidRPr="000A2078" w:rsidR="000A2078">
        <w:rPr>
          <w:rStyle w:val="eop"/>
          <w:rFonts w:eastAsiaTheme="majorEastAsia"/>
        </w:rPr>
        <w:t>entaalse</w:t>
      </w:r>
      <w:r w:rsidR="000A2078">
        <w:rPr>
          <w:rStyle w:val="eop"/>
          <w:rFonts w:eastAsiaTheme="majorEastAsia"/>
        </w:rPr>
        <w:t>te</w:t>
      </w:r>
      <w:r w:rsidRPr="000A2078" w:rsidR="000A2078">
        <w:rPr>
          <w:rStyle w:val="eop"/>
          <w:rFonts w:eastAsiaTheme="majorEastAsia"/>
        </w:rPr>
        <w:t xml:space="preserve"> protsess</w:t>
      </w:r>
      <w:r w:rsidR="000A2078">
        <w:rPr>
          <w:rStyle w:val="eop"/>
          <w:rFonts w:eastAsiaTheme="majorEastAsia"/>
        </w:rPr>
        <w:t>idega</w:t>
      </w:r>
      <w:r w:rsidRPr="000A2078" w:rsidR="000A2078">
        <w:rPr>
          <w:rStyle w:val="eop"/>
          <w:rFonts w:eastAsiaTheme="majorEastAsia"/>
        </w:rPr>
        <w:t xml:space="preserve"> (nt taju, tähelepanu, mõtlemist) seotud </w:t>
      </w:r>
      <w:r w:rsidR="00282BFB">
        <w:rPr>
          <w:rStyle w:val="eop"/>
          <w:rFonts w:eastAsiaTheme="majorEastAsia"/>
        </w:rPr>
        <w:t>heaolu</w:t>
      </w:r>
      <w:r w:rsidR="00BA5E60">
        <w:rPr>
          <w:rStyle w:val="eop"/>
          <w:rFonts w:eastAsiaTheme="majorEastAsia"/>
        </w:rPr>
        <w:t xml:space="preserve"> (kõik nimetatud on er</w:t>
      </w:r>
      <w:r w:rsidR="00062B9A">
        <w:rPr>
          <w:rStyle w:val="eop"/>
          <w:rFonts w:eastAsiaTheme="majorEastAsia"/>
        </w:rPr>
        <w:t>inevad</w:t>
      </w:r>
      <w:r w:rsidR="00BA5E60">
        <w:rPr>
          <w:rStyle w:val="eop"/>
          <w:rFonts w:eastAsiaTheme="majorEastAsia"/>
        </w:rPr>
        <w:t xml:space="preserve"> heaolu valdkonnad)</w:t>
      </w:r>
      <w:r w:rsidRPr="00533E02" w:rsidR="00865D0B">
        <w:rPr>
          <w:rStyle w:val="eop"/>
          <w:rFonts w:eastAsiaTheme="majorEastAsia"/>
        </w:rPr>
        <w:t>, tervis, haridus ja majanduslik seisund</w:t>
      </w:r>
      <w:r w:rsidR="00865D0B">
        <w:rPr>
          <w:rStyle w:val="eop"/>
          <w:rFonts w:eastAsiaTheme="majorEastAsia"/>
        </w:rPr>
        <w:t xml:space="preserve">. </w:t>
      </w:r>
      <w:r w:rsidR="00350F25">
        <w:rPr>
          <w:rStyle w:val="eop"/>
          <w:rFonts w:eastAsiaTheme="majorEastAsia"/>
        </w:rPr>
        <w:t>Lõi</w:t>
      </w:r>
      <w:r w:rsidR="00062B9A">
        <w:rPr>
          <w:rStyle w:val="eop"/>
          <w:rFonts w:eastAsiaTheme="majorEastAsia"/>
        </w:rPr>
        <w:t>ke</w:t>
      </w:r>
      <w:r w:rsidR="00350F25">
        <w:rPr>
          <w:rStyle w:val="eop"/>
          <w:rFonts w:eastAsiaTheme="majorEastAsia"/>
        </w:rPr>
        <w:t xml:space="preserve"> 3 </w:t>
      </w:r>
      <w:r w:rsidR="00062B9A">
        <w:rPr>
          <w:rStyle w:val="eop"/>
          <w:rFonts w:eastAsiaTheme="majorEastAsia"/>
        </w:rPr>
        <w:t xml:space="preserve">muudetud sõnastuse järgi </w:t>
      </w:r>
      <w:r w:rsidR="00A9621E">
        <w:rPr>
          <w:rStyle w:val="eop"/>
          <w:rFonts w:eastAsiaTheme="majorEastAsia"/>
        </w:rPr>
        <w:t xml:space="preserve">algatab </w:t>
      </w:r>
      <w:proofErr w:type="spellStart"/>
      <w:r w:rsidR="002D69E5">
        <w:rPr>
          <w:rStyle w:val="normaltextrun"/>
          <w:rFonts w:eastAsiaTheme="majorEastAsia"/>
        </w:rPr>
        <w:t>KOV</w:t>
      </w:r>
      <w:r w:rsidR="007F1CFF">
        <w:rPr>
          <w:rStyle w:val="normaltextrun"/>
          <w:rFonts w:eastAsiaTheme="majorEastAsia"/>
        </w:rPr>
        <w:t>-i</w:t>
      </w:r>
      <w:proofErr w:type="spellEnd"/>
      <w:r w:rsidRPr="00F8796E" w:rsidR="002D69E5">
        <w:rPr>
          <w:rStyle w:val="normaltextrun"/>
          <w:rFonts w:eastAsiaTheme="majorEastAsia"/>
        </w:rPr>
        <w:t xml:space="preserve"> lastekaitsetöötaja juhtumikorralduse ja koordineeri</w:t>
      </w:r>
      <w:r w:rsidR="0039593B">
        <w:rPr>
          <w:rStyle w:val="normaltextrun"/>
          <w:rFonts w:eastAsiaTheme="majorEastAsia"/>
        </w:rPr>
        <w:t>b juhtumi</w:t>
      </w:r>
      <w:r w:rsidR="00AB6348">
        <w:rPr>
          <w:rStyle w:val="normaltextrun"/>
          <w:rFonts w:eastAsiaTheme="majorEastAsia"/>
        </w:rPr>
        <w:t>t</w:t>
      </w:r>
      <w:r w:rsidRPr="00F8796E" w:rsidR="002D69E5">
        <w:rPr>
          <w:rStyle w:val="normaltextrun"/>
          <w:rFonts w:eastAsiaTheme="majorEastAsia"/>
        </w:rPr>
        <w:t>, kui abivajav</w:t>
      </w:r>
      <w:r w:rsidR="004D7FC1">
        <w:rPr>
          <w:rStyle w:val="normaltextrun"/>
          <w:rFonts w:eastAsiaTheme="majorEastAsia"/>
        </w:rPr>
        <w:t>ale</w:t>
      </w:r>
      <w:r w:rsidRPr="00F8796E" w:rsidR="002D69E5">
        <w:rPr>
          <w:rStyle w:val="normaltextrun"/>
          <w:rFonts w:eastAsiaTheme="majorEastAsia"/>
        </w:rPr>
        <w:t xml:space="preserve"> laps</w:t>
      </w:r>
      <w:r w:rsidR="004D7FC1">
        <w:rPr>
          <w:rStyle w:val="normaltextrun"/>
          <w:rFonts w:eastAsiaTheme="majorEastAsia"/>
        </w:rPr>
        <w:t>ele</w:t>
      </w:r>
      <w:r w:rsidR="00465248">
        <w:rPr>
          <w:rStyle w:val="normaltextrun"/>
          <w:rFonts w:eastAsiaTheme="majorEastAsia"/>
        </w:rPr>
        <w:t xml:space="preserve"> tuleb</w:t>
      </w:r>
      <w:r w:rsidRPr="00F8796E" w:rsidR="002D69E5">
        <w:rPr>
          <w:rStyle w:val="normaltextrun"/>
          <w:rFonts w:eastAsiaTheme="majorEastAsia"/>
        </w:rPr>
        <w:t xml:space="preserve"> tema heaolu toetava</w:t>
      </w:r>
      <w:r w:rsidR="00465248">
        <w:rPr>
          <w:rStyle w:val="normaltextrun"/>
          <w:rFonts w:eastAsiaTheme="majorEastAsia"/>
        </w:rPr>
        <w:t>id</w:t>
      </w:r>
      <w:r w:rsidRPr="00F8796E" w:rsidR="002D69E5">
        <w:rPr>
          <w:rStyle w:val="normaltextrun"/>
          <w:rFonts w:eastAsiaTheme="majorEastAsia"/>
        </w:rPr>
        <w:t xml:space="preserve"> meetme</w:t>
      </w:r>
      <w:r w:rsidR="00465248">
        <w:rPr>
          <w:rStyle w:val="normaltextrun"/>
          <w:rFonts w:eastAsiaTheme="majorEastAsia"/>
        </w:rPr>
        <w:t>id</w:t>
      </w:r>
      <w:r w:rsidRPr="00F8796E" w:rsidR="002D69E5">
        <w:rPr>
          <w:rStyle w:val="normaltextrun"/>
          <w:rFonts w:eastAsiaTheme="majorEastAsia"/>
        </w:rPr>
        <w:t xml:space="preserve"> rakenda</w:t>
      </w:r>
      <w:r w:rsidR="00465248">
        <w:rPr>
          <w:rStyle w:val="normaltextrun"/>
          <w:rFonts w:eastAsiaTheme="majorEastAsia"/>
        </w:rPr>
        <w:t>da</w:t>
      </w:r>
      <w:r w:rsidRPr="00F8796E" w:rsidR="002D69E5">
        <w:rPr>
          <w:rStyle w:val="normaltextrun"/>
          <w:rFonts w:eastAsiaTheme="majorEastAsia"/>
        </w:rPr>
        <w:t xml:space="preserve"> </w:t>
      </w:r>
      <w:r w:rsidRPr="0011462B" w:rsidR="002D69E5">
        <w:rPr>
          <w:rStyle w:val="normaltextrun"/>
          <w:rFonts w:eastAsiaTheme="majorEastAsia"/>
        </w:rPr>
        <w:t>sama</w:t>
      </w:r>
      <w:r w:rsidRPr="0011462B" w:rsidR="000359A3">
        <w:rPr>
          <w:rStyle w:val="normaltextrun"/>
          <w:rFonts w:eastAsiaTheme="majorEastAsia"/>
        </w:rPr>
        <w:t>l ajal</w:t>
      </w:r>
      <w:r w:rsidRPr="00F8796E" w:rsidR="002D69E5">
        <w:rPr>
          <w:rStyle w:val="normaltextrun"/>
          <w:rFonts w:eastAsiaTheme="majorEastAsia"/>
        </w:rPr>
        <w:t xml:space="preserve"> mitmes lapse heaolu valdkonnas.</w:t>
      </w:r>
      <w:r w:rsidR="00953A8E">
        <w:rPr>
          <w:rStyle w:val="eop"/>
          <w:rFonts w:eastAsiaTheme="majorEastAsia"/>
        </w:rPr>
        <w:t xml:space="preserve"> </w:t>
      </w:r>
      <w:r w:rsidR="00404C5A">
        <w:rPr>
          <w:rStyle w:val="eop"/>
          <w:rFonts w:eastAsiaTheme="majorEastAsia"/>
        </w:rPr>
        <w:lastRenderedPageBreak/>
        <w:t xml:space="preserve">Vastavalt SHS § 5 lõikele 1 ja </w:t>
      </w:r>
      <w:proofErr w:type="spellStart"/>
      <w:r w:rsidR="00404C5A">
        <w:rPr>
          <w:rStyle w:val="eop"/>
          <w:rFonts w:eastAsiaTheme="majorEastAsia"/>
        </w:rPr>
        <w:t>LasteKS</w:t>
      </w:r>
      <w:proofErr w:type="spellEnd"/>
      <w:r w:rsidR="00404C5A">
        <w:rPr>
          <w:rStyle w:val="eop"/>
          <w:rFonts w:eastAsiaTheme="majorEastAsia"/>
        </w:rPr>
        <w:t xml:space="preserve"> § 27 lõike</w:t>
      </w:r>
      <w:r w:rsidR="00660722">
        <w:rPr>
          <w:rStyle w:val="eop"/>
          <w:rFonts w:eastAsiaTheme="majorEastAsia"/>
        </w:rPr>
        <w:t xml:space="preserve">le 3 on juhtumikorralduse algatamise kohustus reeglina lapse </w:t>
      </w:r>
      <w:r w:rsidR="003C07DA">
        <w:rPr>
          <w:rStyle w:val="eop"/>
          <w:rFonts w:eastAsiaTheme="majorEastAsia"/>
        </w:rPr>
        <w:t xml:space="preserve">rahvastikuregistrisse kantud elukoha järgsel </w:t>
      </w:r>
      <w:proofErr w:type="spellStart"/>
      <w:r w:rsidR="003C07DA">
        <w:rPr>
          <w:rStyle w:val="eop"/>
          <w:rFonts w:eastAsiaTheme="majorEastAsia"/>
        </w:rPr>
        <w:t>KOV-il</w:t>
      </w:r>
      <w:proofErr w:type="spellEnd"/>
      <w:r w:rsidR="003C07DA">
        <w:rPr>
          <w:rStyle w:val="eop"/>
          <w:rFonts w:eastAsiaTheme="majorEastAsia"/>
        </w:rPr>
        <w:t xml:space="preserve">. </w:t>
      </w:r>
    </w:p>
    <w:p w:rsidR="00813139" w:rsidP="00E76672" w:rsidRDefault="00813139" w14:paraId="56FB8DA2" w14:textId="77777777">
      <w:pPr>
        <w:pStyle w:val="paragraph"/>
        <w:spacing w:before="0" w:beforeAutospacing="0" w:after="0" w:afterAutospacing="0"/>
        <w:jc w:val="both"/>
        <w:textAlignment w:val="baseline"/>
        <w:rPr>
          <w:rStyle w:val="eop"/>
          <w:rFonts w:eastAsiaTheme="majorEastAsia"/>
        </w:rPr>
      </w:pPr>
    </w:p>
    <w:p w:rsidRPr="007124A5" w:rsidR="00B878BB" w:rsidP="00E76672" w:rsidRDefault="00B878BB" w14:paraId="5217E6DF" w14:textId="7F5F4A3C">
      <w:pPr>
        <w:rPr>
          <w:rFonts w:ascii="Times New Roman" w:hAnsi="Times New Roman"/>
          <w:sz w:val="24"/>
        </w:rPr>
      </w:pPr>
      <w:r>
        <w:rPr>
          <w:rFonts w:ascii="Times New Roman" w:hAnsi="Times New Roman"/>
          <w:sz w:val="24"/>
        </w:rPr>
        <w:t>Lõikes 3 sätestatu ei tähenda, et olukorras, kus laps</w:t>
      </w:r>
      <w:r w:rsidR="002D430D">
        <w:rPr>
          <w:rFonts w:ascii="Times New Roman" w:hAnsi="Times New Roman"/>
          <w:sz w:val="24"/>
        </w:rPr>
        <w:t>ele tuleb</w:t>
      </w:r>
      <w:r>
        <w:rPr>
          <w:rFonts w:ascii="Times New Roman" w:hAnsi="Times New Roman"/>
          <w:sz w:val="24"/>
        </w:rPr>
        <w:t xml:space="preserve"> </w:t>
      </w:r>
      <w:r w:rsidRPr="00D90D78">
        <w:rPr>
          <w:rFonts w:ascii="Times New Roman" w:hAnsi="Times New Roman"/>
          <w:sz w:val="24"/>
        </w:rPr>
        <w:t>tema heaolu toetava</w:t>
      </w:r>
      <w:r w:rsidR="002D430D">
        <w:rPr>
          <w:rFonts w:ascii="Times New Roman" w:hAnsi="Times New Roman"/>
          <w:sz w:val="24"/>
        </w:rPr>
        <w:t>id</w:t>
      </w:r>
      <w:r w:rsidRPr="00D90D78">
        <w:rPr>
          <w:rFonts w:ascii="Times New Roman" w:hAnsi="Times New Roman"/>
          <w:sz w:val="24"/>
        </w:rPr>
        <w:t xml:space="preserve"> meetme</w:t>
      </w:r>
      <w:r w:rsidR="002D430D">
        <w:rPr>
          <w:rFonts w:ascii="Times New Roman" w:hAnsi="Times New Roman"/>
          <w:sz w:val="24"/>
        </w:rPr>
        <w:t>id</w:t>
      </w:r>
      <w:r w:rsidRPr="00D90D78">
        <w:rPr>
          <w:rFonts w:ascii="Times New Roman" w:hAnsi="Times New Roman"/>
          <w:sz w:val="24"/>
        </w:rPr>
        <w:t xml:space="preserve"> rakenda</w:t>
      </w:r>
      <w:r w:rsidR="002D430D">
        <w:rPr>
          <w:rFonts w:ascii="Times New Roman" w:hAnsi="Times New Roman"/>
          <w:sz w:val="24"/>
        </w:rPr>
        <w:t>da</w:t>
      </w:r>
      <w:r w:rsidRPr="00D90D78">
        <w:rPr>
          <w:rFonts w:ascii="Times New Roman" w:hAnsi="Times New Roman"/>
          <w:sz w:val="24"/>
        </w:rPr>
        <w:t xml:space="preserve"> </w:t>
      </w:r>
      <w:r>
        <w:rPr>
          <w:rFonts w:ascii="Times New Roman" w:hAnsi="Times New Roman"/>
          <w:sz w:val="24"/>
        </w:rPr>
        <w:t>ainult</w:t>
      </w:r>
      <w:r w:rsidRPr="00D90D78">
        <w:rPr>
          <w:rFonts w:ascii="Times New Roman" w:hAnsi="Times New Roman"/>
          <w:sz w:val="24"/>
        </w:rPr>
        <w:t xml:space="preserve"> </w:t>
      </w:r>
      <w:r>
        <w:rPr>
          <w:rFonts w:ascii="Times New Roman" w:hAnsi="Times New Roman"/>
          <w:sz w:val="24"/>
        </w:rPr>
        <w:t>ühes</w:t>
      </w:r>
      <w:r w:rsidRPr="00D90D78">
        <w:rPr>
          <w:rFonts w:ascii="Times New Roman" w:hAnsi="Times New Roman"/>
          <w:sz w:val="24"/>
        </w:rPr>
        <w:t xml:space="preserve"> lapse heaolu valdkonnas</w:t>
      </w:r>
      <w:r>
        <w:rPr>
          <w:rFonts w:ascii="Times New Roman" w:hAnsi="Times New Roman"/>
          <w:sz w:val="24"/>
        </w:rPr>
        <w:t xml:space="preserve">, ei võiks </w:t>
      </w:r>
      <w:proofErr w:type="spellStart"/>
      <w:r>
        <w:rPr>
          <w:rFonts w:ascii="Times New Roman" w:hAnsi="Times New Roman"/>
          <w:sz w:val="24"/>
        </w:rPr>
        <w:t>KOV-i</w:t>
      </w:r>
      <w:proofErr w:type="spellEnd"/>
      <w:r>
        <w:rPr>
          <w:rFonts w:ascii="Times New Roman" w:hAnsi="Times New Roman"/>
          <w:sz w:val="24"/>
        </w:rPr>
        <w:t xml:space="preserve"> lastekaitsetöötaja juhtumikorraldust algatada. Kui </w:t>
      </w:r>
      <w:proofErr w:type="spellStart"/>
      <w:r>
        <w:rPr>
          <w:rFonts w:ascii="Times New Roman" w:hAnsi="Times New Roman"/>
          <w:sz w:val="24"/>
        </w:rPr>
        <w:t>KOV-i</w:t>
      </w:r>
      <w:proofErr w:type="spellEnd"/>
      <w:r>
        <w:rPr>
          <w:rFonts w:ascii="Times New Roman" w:hAnsi="Times New Roman"/>
          <w:sz w:val="24"/>
        </w:rPr>
        <w:t xml:space="preserve"> lastekaitsetöötaja kas abivajaduse hindamise või ka juba abi osutamise etapis näeb, et lapse paremaks toetamiseks on mõistlik algatada juhtumikorraldus, saab ta seda teha. Lõikes</w:t>
      </w:r>
      <w:r w:rsidR="00454169">
        <w:rPr>
          <w:rFonts w:ascii="Times New Roman" w:hAnsi="Times New Roman"/>
          <w:sz w:val="24"/>
        </w:rPr>
        <w:t> </w:t>
      </w:r>
      <w:r>
        <w:rPr>
          <w:rFonts w:ascii="Times New Roman" w:hAnsi="Times New Roman"/>
          <w:sz w:val="24"/>
        </w:rPr>
        <w:t xml:space="preserve">3 sätestatu </w:t>
      </w:r>
      <w:proofErr w:type="spellStart"/>
      <w:r>
        <w:rPr>
          <w:rFonts w:ascii="Times New Roman" w:hAnsi="Times New Roman"/>
          <w:sz w:val="24"/>
        </w:rPr>
        <w:t>KOV-i</w:t>
      </w:r>
      <w:proofErr w:type="spellEnd"/>
      <w:r>
        <w:rPr>
          <w:rFonts w:ascii="Times New Roman" w:hAnsi="Times New Roman"/>
          <w:sz w:val="24"/>
        </w:rPr>
        <w:t xml:space="preserve"> lastekaitsetöötaja </w:t>
      </w:r>
      <w:r w:rsidR="00971480">
        <w:rPr>
          <w:rFonts w:ascii="Times New Roman" w:hAnsi="Times New Roman"/>
          <w:sz w:val="24"/>
        </w:rPr>
        <w:t>sellekohast</w:t>
      </w:r>
      <w:r>
        <w:rPr>
          <w:rFonts w:ascii="Times New Roman" w:hAnsi="Times New Roman"/>
          <w:sz w:val="24"/>
        </w:rPr>
        <w:t xml:space="preserve"> õigust ei piira. Kui lapse ühekülgse abivajaduse rahuldamiseks ei ole tarvis juhtumikorraldust algatada ning lapsele ei osutata abi § 29 lõike 6 alusel (vt selle kohta täpsemalt edaspidi), saab </w:t>
      </w:r>
      <w:proofErr w:type="spellStart"/>
      <w:r>
        <w:rPr>
          <w:rFonts w:ascii="Times New Roman" w:hAnsi="Times New Roman"/>
          <w:sz w:val="24"/>
        </w:rPr>
        <w:t>KOV-i</w:t>
      </w:r>
      <w:proofErr w:type="spellEnd"/>
      <w:r>
        <w:rPr>
          <w:rFonts w:ascii="Times New Roman" w:hAnsi="Times New Roman"/>
          <w:sz w:val="24"/>
        </w:rPr>
        <w:t xml:space="preserve"> lastekaitsetöötaja lapsele abi osutada lihtmenetluses. </w:t>
      </w:r>
    </w:p>
    <w:p w:rsidR="00B878BB" w:rsidP="00E76672" w:rsidRDefault="00B878BB" w14:paraId="2606131C" w14:textId="77777777">
      <w:pPr>
        <w:pStyle w:val="paragraph"/>
        <w:spacing w:before="0" w:beforeAutospacing="0" w:after="0" w:afterAutospacing="0"/>
        <w:jc w:val="both"/>
        <w:textAlignment w:val="baseline"/>
        <w:rPr>
          <w:rStyle w:val="eop"/>
          <w:rFonts w:eastAsiaTheme="majorEastAsia"/>
        </w:rPr>
      </w:pPr>
    </w:p>
    <w:p w:rsidR="008F3B9E" w:rsidP="00E76672" w:rsidRDefault="00761CDD" w14:paraId="30A6DC8C" w14:textId="5394619F">
      <w:pPr>
        <w:pStyle w:val="paragraph"/>
        <w:spacing w:before="0" w:beforeAutospacing="0" w:after="0" w:afterAutospacing="0"/>
        <w:jc w:val="both"/>
        <w:textAlignment w:val="baseline"/>
        <w:rPr>
          <w:rFonts w:eastAsiaTheme="majorEastAsia"/>
        </w:rPr>
      </w:pPr>
      <w:r w:rsidRPr="00AB23E7">
        <w:rPr>
          <w:rFonts w:eastAsiaTheme="majorEastAsia"/>
          <w:u w:val="single"/>
        </w:rPr>
        <w:t>Lõi</w:t>
      </w:r>
      <w:r w:rsidR="00981BDC">
        <w:rPr>
          <w:rFonts w:eastAsiaTheme="majorEastAsia"/>
          <w:u w:val="single"/>
        </w:rPr>
        <w:t>ke</w:t>
      </w:r>
      <w:r w:rsidRPr="00AB23E7">
        <w:rPr>
          <w:rFonts w:eastAsiaTheme="majorEastAsia"/>
          <w:u w:val="single"/>
        </w:rPr>
        <w:t xml:space="preserve"> </w:t>
      </w:r>
      <w:r w:rsidRPr="00AB23E7" w:rsidR="00AB23E7">
        <w:rPr>
          <w:rFonts w:eastAsiaTheme="majorEastAsia"/>
          <w:u w:val="single"/>
        </w:rPr>
        <w:t>4</w:t>
      </w:r>
      <w:r w:rsidR="00AB23E7">
        <w:rPr>
          <w:rFonts w:eastAsiaTheme="majorEastAsia"/>
        </w:rPr>
        <w:t xml:space="preserve"> </w:t>
      </w:r>
      <w:r w:rsidR="00981BDC">
        <w:rPr>
          <w:rFonts w:eastAsiaTheme="majorEastAsia"/>
        </w:rPr>
        <w:t xml:space="preserve">sõnastus </w:t>
      </w:r>
      <w:r w:rsidR="00AB23E7">
        <w:rPr>
          <w:rFonts w:eastAsiaTheme="majorEastAsia"/>
        </w:rPr>
        <w:t xml:space="preserve">kattub kehtiva </w:t>
      </w:r>
      <w:r w:rsidRPr="00186DA6" w:rsidR="00E05462">
        <w:rPr>
          <w:rFonts w:eastAsiaTheme="majorEastAsia"/>
        </w:rPr>
        <w:t xml:space="preserve">§ 29 </w:t>
      </w:r>
      <w:r w:rsidRPr="00186DA6" w:rsidR="00A8195F">
        <w:rPr>
          <w:rFonts w:eastAsiaTheme="majorEastAsia"/>
        </w:rPr>
        <w:t>lõike</w:t>
      </w:r>
      <w:r w:rsidRPr="00186DA6" w:rsidR="00E05462">
        <w:rPr>
          <w:rFonts w:eastAsiaTheme="majorEastAsia"/>
        </w:rPr>
        <w:t xml:space="preserve"> 3</w:t>
      </w:r>
      <w:r w:rsidRPr="00186DA6" w:rsidR="00E05462">
        <w:rPr>
          <w:rFonts w:eastAsiaTheme="majorEastAsia"/>
          <w:vertAlign w:val="superscript"/>
        </w:rPr>
        <w:t>1</w:t>
      </w:r>
      <w:r w:rsidR="00981BDC">
        <w:rPr>
          <w:rFonts w:eastAsiaTheme="majorEastAsia"/>
        </w:rPr>
        <w:t xml:space="preserve"> sõnastusega</w:t>
      </w:r>
      <w:r w:rsidRPr="00186DA6" w:rsidR="00AB23E7">
        <w:rPr>
          <w:rFonts w:eastAsiaTheme="majorEastAsia"/>
        </w:rPr>
        <w:t xml:space="preserve">, mille kohaselt peab KOV, saades teada </w:t>
      </w:r>
      <w:r w:rsidRPr="00186DA6" w:rsidR="00D01A4E">
        <w:rPr>
          <w:rFonts w:eastAsiaTheme="majorEastAsia"/>
        </w:rPr>
        <w:t>lapsest, keda kasvatav isik on hädaohus olev täisealine perevägivalla ohver ohvriabi seaduse § 9 lõike 2 tähenduses, algatama juhtumikorralduse lapsele abi osutamiseks ning tegema koostööd SKA ja teiste täisealist ohvrit abistavate asutustega</w:t>
      </w:r>
      <w:r w:rsidRPr="00D01A4E" w:rsidR="00D01A4E">
        <w:rPr>
          <w:rFonts w:eastAsiaTheme="majorEastAsia"/>
        </w:rPr>
        <w:t>.</w:t>
      </w:r>
      <w:r w:rsidR="00DD0FAD">
        <w:rPr>
          <w:rFonts w:eastAsiaTheme="majorEastAsia"/>
        </w:rPr>
        <w:t xml:space="preserve"> </w:t>
      </w:r>
      <w:r w:rsidRPr="009660DA" w:rsidR="009660DA">
        <w:rPr>
          <w:rFonts w:eastAsiaTheme="majorEastAsia"/>
        </w:rPr>
        <w:t xml:space="preserve">Kuigi </w:t>
      </w:r>
      <w:r w:rsidR="00990796">
        <w:rPr>
          <w:rFonts w:eastAsiaTheme="majorEastAsia"/>
        </w:rPr>
        <w:t xml:space="preserve">selline </w:t>
      </w:r>
      <w:r w:rsidRPr="009660DA" w:rsidR="009660DA">
        <w:rPr>
          <w:rFonts w:eastAsiaTheme="majorEastAsia"/>
        </w:rPr>
        <w:t xml:space="preserve">olukord on lõikes </w:t>
      </w:r>
      <w:r w:rsidR="00AB23E7">
        <w:rPr>
          <w:rFonts w:eastAsiaTheme="majorEastAsia"/>
        </w:rPr>
        <w:t>4</w:t>
      </w:r>
      <w:r w:rsidRPr="009660DA" w:rsidR="009660DA">
        <w:rPr>
          <w:rFonts w:eastAsiaTheme="majorEastAsia"/>
        </w:rPr>
        <w:t xml:space="preserve"> eraldi välja toodud, on </w:t>
      </w:r>
      <w:r w:rsidR="00990796">
        <w:rPr>
          <w:rFonts w:eastAsiaTheme="majorEastAsia"/>
        </w:rPr>
        <w:t>s</w:t>
      </w:r>
      <w:r w:rsidR="00F412BC">
        <w:rPr>
          <w:rFonts w:eastAsiaTheme="majorEastAsia"/>
        </w:rPr>
        <w:t xml:space="preserve">ee reeglina </w:t>
      </w:r>
      <w:r w:rsidR="00473C94">
        <w:rPr>
          <w:rFonts w:eastAsiaTheme="majorEastAsia"/>
        </w:rPr>
        <w:t>ühtlasi</w:t>
      </w:r>
      <w:r w:rsidR="00671CC2">
        <w:rPr>
          <w:rFonts w:eastAsiaTheme="majorEastAsia"/>
        </w:rPr>
        <w:t xml:space="preserve"> olukord</w:t>
      </w:r>
      <w:r w:rsidRPr="009660DA" w:rsidR="009660DA">
        <w:rPr>
          <w:rFonts w:eastAsiaTheme="majorEastAsia"/>
        </w:rPr>
        <w:t>, kus lapse abivajadus on mitmekülgne ja ta</w:t>
      </w:r>
      <w:r w:rsidR="003D049C">
        <w:rPr>
          <w:rFonts w:eastAsiaTheme="majorEastAsia"/>
        </w:rPr>
        <w:t>lle</w:t>
      </w:r>
      <w:r w:rsidR="00733178">
        <w:rPr>
          <w:rFonts w:eastAsiaTheme="majorEastAsia"/>
        </w:rPr>
        <w:t xml:space="preserve"> tuleb</w:t>
      </w:r>
      <w:r w:rsidRPr="009660DA" w:rsidR="009660DA">
        <w:rPr>
          <w:rFonts w:eastAsiaTheme="majorEastAsia"/>
        </w:rPr>
        <w:t xml:space="preserve"> tema heaolu toetava</w:t>
      </w:r>
      <w:r w:rsidR="00733178">
        <w:rPr>
          <w:rFonts w:eastAsiaTheme="majorEastAsia"/>
        </w:rPr>
        <w:t>id</w:t>
      </w:r>
      <w:r w:rsidRPr="009660DA" w:rsidR="009660DA">
        <w:rPr>
          <w:rFonts w:eastAsiaTheme="majorEastAsia"/>
        </w:rPr>
        <w:t xml:space="preserve"> meetme</w:t>
      </w:r>
      <w:r w:rsidR="00733178">
        <w:rPr>
          <w:rFonts w:eastAsiaTheme="majorEastAsia"/>
        </w:rPr>
        <w:t>id</w:t>
      </w:r>
      <w:r w:rsidRPr="009660DA" w:rsidR="009660DA">
        <w:rPr>
          <w:rFonts w:eastAsiaTheme="majorEastAsia"/>
        </w:rPr>
        <w:t xml:space="preserve"> rakenda</w:t>
      </w:r>
      <w:r w:rsidR="00733178">
        <w:rPr>
          <w:rFonts w:eastAsiaTheme="majorEastAsia"/>
        </w:rPr>
        <w:t>da</w:t>
      </w:r>
      <w:r w:rsidRPr="009660DA" w:rsidR="009660DA">
        <w:rPr>
          <w:rFonts w:eastAsiaTheme="majorEastAsia"/>
        </w:rPr>
        <w:t xml:space="preserve"> sama</w:t>
      </w:r>
      <w:r w:rsidR="00E656EC">
        <w:rPr>
          <w:rFonts w:eastAsiaTheme="majorEastAsia"/>
        </w:rPr>
        <w:t>l ajal</w:t>
      </w:r>
      <w:r w:rsidRPr="009660DA" w:rsidR="009660DA">
        <w:rPr>
          <w:rFonts w:eastAsiaTheme="majorEastAsia"/>
        </w:rPr>
        <w:t xml:space="preserve"> mitmes lapse heaolu valdkonnas</w:t>
      </w:r>
      <w:r w:rsidR="00D86DB8">
        <w:rPr>
          <w:rFonts w:eastAsiaTheme="majorEastAsia"/>
        </w:rPr>
        <w:t>, ehk</w:t>
      </w:r>
      <w:r w:rsidRPr="009660DA" w:rsidR="009660DA">
        <w:rPr>
          <w:rFonts w:eastAsiaTheme="majorEastAsia"/>
        </w:rPr>
        <w:t xml:space="preserve"> teisisõnu</w:t>
      </w:r>
      <w:r w:rsidR="00D86DB8">
        <w:rPr>
          <w:rFonts w:eastAsiaTheme="majorEastAsia"/>
        </w:rPr>
        <w:t>,</w:t>
      </w:r>
      <w:r w:rsidRPr="009660DA" w:rsidR="009660DA">
        <w:rPr>
          <w:rFonts w:eastAsiaTheme="majorEastAsia"/>
        </w:rPr>
        <w:t xml:space="preserve"> lõike</w:t>
      </w:r>
      <w:r w:rsidR="00AB23E7">
        <w:rPr>
          <w:rFonts w:eastAsiaTheme="majorEastAsia"/>
        </w:rPr>
        <w:t>s</w:t>
      </w:r>
      <w:r w:rsidR="00671CC2">
        <w:rPr>
          <w:rFonts w:eastAsiaTheme="majorEastAsia"/>
        </w:rPr>
        <w:t xml:space="preserve"> </w:t>
      </w:r>
      <w:r w:rsidR="00AB23E7">
        <w:rPr>
          <w:rFonts w:eastAsiaTheme="majorEastAsia"/>
        </w:rPr>
        <w:t>4</w:t>
      </w:r>
      <w:r w:rsidR="00671CC2">
        <w:rPr>
          <w:rFonts w:eastAsiaTheme="majorEastAsia"/>
        </w:rPr>
        <w:t xml:space="preserve"> nimetatud</w:t>
      </w:r>
      <w:r w:rsidRPr="009660DA" w:rsidR="009660DA">
        <w:rPr>
          <w:rFonts w:eastAsiaTheme="majorEastAsia"/>
        </w:rPr>
        <w:t xml:space="preserve"> olukor</w:t>
      </w:r>
      <w:r w:rsidR="000F53FB">
        <w:rPr>
          <w:rFonts w:eastAsiaTheme="majorEastAsia"/>
        </w:rPr>
        <w:t>ras tule</w:t>
      </w:r>
      <w:r w:rsidR="002F51B4">
        <w:rPr>
          <w:rFonts w:eastAsiaTheme="majorEastAsia"/>
        </w:rPr>
        <w:t>ks</w:t>
      </w:r>
      <w:r w:rsidRPr="009660DA" w:rsidR="009660DA">
        <w:rPr>
          <w:rFonts w:eastAsiaTheme="majorEastAsia"/>
        </w:rPr>
        <w:t xml:space="preserve"> juhtumikorraldus algatada ka § 29 lõike 3 järgi. </w:t>
      </w:r>
      <w:r w:rsidR="008F3B9E">
        <w:rPr>
          <w:rFonts w:eastAsiaTheme="majorEastAsia"/>
        </w:rPr>
        <w:t xml:space="preserve">Täpsustus on sarnaselt kehtiva </w:t>
      </w:r>
      <w:r w:rsidRPr="00E05462" w:rsidR="008F3B9E">
        <w:rPr>
          <w:rFonts w:eastAsiaTheme="majorEastAsia"/>
        </w:rPr>
        <w:t xml:space="preserve">§ 29 </w:t>
      </w:r>
      <w:r w:rsidR="00D86DB8">
        <w:rPr>
          <w:rFonts w:eastAsiaTheme="majorEastAsia"/>
        </w:rPr>
        <w:t>lõikega</w:t>
      </w:r>
      <w:r w:rsidRPr="00E05462" w:rsidR="008F3B9E">
        <w:rPr>
          <w:rFonts w:eastAsiaTheme="majorEastAsia"/>
        </w:rPr>
        <w:t xml:space="preserve"> 3</w:t>
      </w:r>
      <w:r w:rsidRPr="00E05462" w:rsidR="008F3B9E">
        <w:rPr>
          <w:rFonts w:eastAsiaTheme="majorEastAsia"/>
          <w:vertAlign w:val="superscript"/>
        </w:rPr>
        <w:t>1</w:t>
      </w:r>
      <w:r w:rsidR="008F3B9E">
        <w:rPr>
          <w:rFonts w:eastAsiaTheme="majorEastAsia"/>
        </w:rPr>
        <w:t xml:space="preserve"> aga eraldi välja toodud, </w:t>
      </w:r>
      <w:r w:rsidR="00D86DB8">
        <w:rPr>
          <w:rFonts w:eastAsiaTheme="majorEastAsia"/>
        </w:rPr>
        <w:t xml:space="preserve">et </w:t>
      </w:r>
      <w:r w:rsidR="008F3B9E">
        <w:rPr>
          <w:rFonts w:eastAsiaTheme="majorEastAsia"/>
        </w:rPr>
        <w:t>rõhuta</w:t>
      </w:r>
      <w:r w:rsidR="00D86DB8">
        <w:rPr>
          <w:rFonts w:eastAsiaTheme="majorEastAsia"/>
        </w:rPr>
        <w:t>da</w:t>
      </w:r>
      <w:r w:rsidR="008F3B9E">
        <w:rPr>
          <w:rFonts w:eastAsiaTheme="majorEastAsia"/>
        </w:rPr>
        <w:t xml:space="preserve"> lapse heaolu tagamise olulisust perevägivalla juhtumites. </w:t>
      </w:r>
    </w:p>
    <w:p w:rsidR="008F3B9E" w:rsidP="00E76672" w:rsidRDefault="008F3B9E" w14:paraId="0050479F" w14:textId="37C49A33">
      <w:pPr>
        <w:pStyle w:val="paragraph"/>
        <w:spacing w:before="0" w:beforeAutospacing="0" w:after="0" w:afterAutospacing="0"/>
        <w:jc w:val="both"/>
        <w:textAlignment w:val="baseline"/>
        <w:rPr>
          <w:rFonts w:eastAsiaTheme="majorEastAsia"/>
        </w:rPr>
      </w:pPr>
    </w:p>
    <w:p w:rsidRPr="006E7537" w:rsidR="003C61EA" w:rsidP="00E76672" w:rsidRDefault="008F3B9E" w14:paraId="2D2276EC" w14:textId="102FF677">
      <w:pPr>
        <w:pStyle w:val="paragraph"/>
        <w:spacing w:before="0" w:beforeAutospacing="0" w:after="0" w:afterAutospacing="0"/>
        <w:jc w:val="both"/>
        <w:textAlignment w:val="baseline"/>
        <w:rPr>
          <w:rFonts w:eastAsiaTheme="majorEastAsia"/>
        </w:rPr>
      </w:pPr>
      <w:r>
        <w:rPr>
          <w:rFonts w:eastAsiaTheme="majorEastAsia"/>
        </w:rPr>
        <w:t xml:space="preserve">Lisaks </w:t>
      </w:r>
      <w:r w:rsidR="00AB23E7">
        <w:rPr>
          <w:rFonts w:eastAsiaTheme="majorEastAsia"/>
        </w:rPr>
        <w:t>lõikes 4 nimetatule</w:t>
      </w:r>
      <w:r>
        <w:rPr>
          <w:rFonts w:eastAsiaTheme="majorEastAsia"/>
        </w:rPr>
        <w:t xml:space="preserve"> on veel mitmeid olukordi, kus </w:t>
      </w:r>
      <w:r w:rsidR="00E062B6">
        <w:rPr>
          <w:rFonts w:eastAsiaTheme="majorEastAsia"/>
        </w:rPr>
        <w:t>lapse abivajadus on reeglina mitmekülgne</w:t>
      </w:r>
      <w:r w:rsidR="00757734">
        <w:rPr>
          <w:rFonts w:eastAsiaTheme="majorEastAsia"/>
        </w:rPr>
        <w:t xml:space="preserve">. </w:t>
      </w:r>
    </w:p>
    <w:p w:rsidR="000A4675" w:rsidP="00E76672" w:rsidRDefault="00001466" w14:paraId="759CCBCD" w14:textId="5E40C449">
      <w:pPr>
        <w:pStyle w:val="Loendilik"/>
        <w:numPr>
          <w:ilvl w:val="0"/>
          <w:numId w:val="21"/>
        </w:numPr>
        <w:rPr>
          <w:rFonts w:ascii="Times New Roman" w:hAnsi="Times New Roman"/>
          <w:sz w:val="24"/>
        </w:rPr>
      </w:pPr>
      <w:r>
        <w:rPr>
          <w:rFonts w:ascii="Times New Roman" w:hAnsi="Times New Roman"/>
          <w:sz w:val="24"/>
        </w:rPr>
        <w:t>T</w:t>
      </w:r>
      <w:r w:rsidRPr="00BE5882" w:rsidR="00DB6FDC">
        <w:rPr>
          <w:rFonts w:ascii="Times New Roman" w:hAnsi="Times New Roman"/>
          <w:sz w:val="24"/>
        </w:rPr>
        <w:t xml:space="preserve">egemist on </w:t>
      </w:r>
      <w:proofErr w:type="spellStart"/>
      <w:r w:rsidR="00D21F9A">
        <w:rPr>
          <w:rFonts w:ascii="Times New Roman" w:hAnsi="Times New Roman"/>
          <w:sz w:val="24"/>
        </w:rPr>
        <w:t>LasteKS</w:t>
      </w:r>
      <w:proofErr w:type="spellEnd"/>
      <w:r w:rsidR="00D21F9A">
        <w:rPr>
          <w:rFonts w:ascii="Times New Roman" w:hAnsi="Times New Roman"/>
          <w:sz w:val="24"/>
        </w:rPr>
        <w:t xml:space="preserve"> </w:t>
      </w:r>
      <w:r w:rsidRPr="00BE5882" w:rsidR="00DB6FDC">
        <w:rPr>
          <w:rFonts w:ascii="Times New Roman" w:hAnsi="Times New Roman"/>
          <w:sz w:val="24"/>
        </w:rPr>
        <w:t>§ 29</w:t>
      </w:r>
      <w:r w:rsidRPr="00BE5882" w:rsidR="00DB6FDC">
        <w:rPr>
          <w:rFonts w:ascii="Times New Roman" w:hAnsi="Times New Roman"/>
          <w:sz w:val="24"/>
          <w:vertAlign w:val="superscript"/>
        </w:rPr>
        <w:t>1</w:t>
      </w:r>
      <w:r w:rsidRPr="00BE5882" w:rsidR="00DB6FDC">
        <w:rPr>
          <w:rFonts w:ascii="Times New Roman" w:hAnsi="Times New Roman"/>
          <w:sz w:val="24"/>
        </w:rPr>
        <w:t xml:space="preserve"> lõikes 1 nimetatud lapsega</w:t>
      </w:r>
      <w:r w:rsidR="008B3602">
        <w:rPr>
          <w:rFonts w:ascii="Times New Roman" w:hAnsi="Times New Roman"/>
          <w:sz w:val="24"/>
        </w:rPr>
        <w:t xml:space="preserve">, s.o </w:t>
      </w:r>
      <w:r w:rsidRPr="008B3602" w:rsidR="008B3602">
        <w:rPr>
          <w:rFonts w:ascii="Times New Roman" w:hAnsi="Times New Roman"/>
          <w:sz w:val="24"/>
        </w:rPr>
        <w:t>laps</w:t>
      </w:r>
      <w:r w:rsidR="008B3602">
        <w:rPr>
          <w:rFonts w:ascii="Times New Roman" w:hAnsi="Times New Roman"/>
          <w:sz w:val="24"/>
        </w:rPr>
        <w:t xml:space="preserve">ega, keda </w:t>
      </w:r>
      <w:r w:rsidRPr="008B3602" w:rsidR="008B3602">
        <w:rPr>
          <w:rFonts w:ascii="Times New Roman" w:hAnsi="Times New Roman"/>
          <w:sz w:val="24"/>
        </w:rPr>
        <w:t xml:space="preserve">on seksuaalselt väärkoheldud või </w:t>
      </w:r>
      <w:r w:rsidR="008B3602">
        <w:rPr>
          <w:rFonts w:ascii="Times New Roman" w:hAnsi="Times New Roman"/>
          <w:sz w:val="24"/>
        </w:rPr>
        <w:t xml:space="preserve">kelle puhul </w:t>
      </w:r>
      <w:r w:rsidRPr="008B3602" w:rsidR="008B3602">
        <w:rPr>
          <w:rFonts w:ascii="Times New Roman" w:hAnsi="Times New Roman"/>
          <w:sz w:val="24"/>
        </w:rPr>
        <w:t>on selline kahtlus</w:t>
      </w:r>
      <w:r w:rsidR="008B3602">
        <w:rPr>
          <w:rFonts w:ascii="Times New Roman" w:hAnsi="Times New Roman"/>
          <w:sz w:val="24"/>
        </w:rPr>
        <w:t xml:space="preserve">, või lapsega, kes </w:t>
      </w:r>
      <w:r w:rsidRPr="008B3602" w:rsidR="008B3602">
        <w:rPr>
          <w:rFonts w:ascii="Times New Roman" w:hAnsi="Times New Roman"/>
          <w:sz w:val="24"/>
        </w:rPr>
        <w:t>on kahtlustatav või menetlusalune isik seksuaalsüüteos või lapse seksuaalkäitumine ohustab teiste isikute või tema enda heaolu.</w:t>
      </w:r>
      <w:r w:rsidR="008B3602">
        <w:rPr>
          <w:rFonts w:ascii="Times New Roman" w:hAnsi="Times New Roman"/>
          <w:sz w:val="24"/>
        </w:rPr>
        <w:t xml:space="preserve"> </w:t>
      </w:r>
      <w:r w:rsidR="009E7C53">
        <w:rPr>
          <w:rFonts w:ascii="Times New Roman" w:hAnsi="Times New Roman"/>
          <w:sz w:val="24"/>
        </w:rPr>
        <w:t>Vastavalt § 29</w:t>
      </w:r>
      <w:r w:rsidRPr="009E7C53" w:rsidR="009E7C53">
        <w:rPr>
          <w:rFonts w:ascii="Times New Roman" w:hAnsi="Times New Roman"/>
          <w:sz w:val="24"/>
          <w:vertAlign w:val="superscript"/>
        </w:rPr>
        <w:t>1</w:t>
      </w:r>
      <w:r w:rsidR="009E7C53">
        <w:rPr>
          <w:rFonts w:ascii="Times New Roman" w:hAnsi="Times New Roman"/>
          <w:sz w:val="24"/>
        </w:rPr>
        <w:t xml:space="preserve"> lõikele 1 peab KOV s</w:t>
      </w:r>
      <w:r w:rsidR="00001536">
        <w:rPr>
          <w:rFonts w:ascii="Times New Roman" w:hAnsi="Times New Roman"/>
          <w:sz w:val="24"/>
        </w:rPr>
        <w:t>ellis</w:t>
      </w:r>
      <w:r w:rsidR="009E7C53">
        <w:rPr>
          <w:rFonts w:ascii="Times New Roman" w:hAnsi="Times New Roman"/>
          <w:sz w:val="24"/>
        </w:rPr>
        <w:t xml:space="preserve">est abivajavast lapsest teada saades </w:t>
      </w:r>
      <w:proofErr w:type="spellStart"/>
      <w:r w:rsidR="007672A3">
        <w:rPr>
          <w:rFonts w:ascii="Times New Roman" w:hAnsi="Times New Roman"/>
          <w:sz w:val="24"/>
        </w:rPr>
        <w:t>SKA-d</w:t>
      </w:r>
      <w:proofErr w:type="spellEnd"/>
      <w:r w:rsidR="007672A3">
        <w:rPr>
          <w:rFonts w:ascii="Times New Roman" w:hAnsi="Times New Roman"/>
          <w:sz w:val="24"/>
        </w:rPr>
        <w:t xml:space="preserve"> </w:t>
      </w:r>
      <w:r w:rsidR="00906AAF">
        <w:rPr>
          <w:rFonts w:ascii="Times New Roman" w:hAnsi="Times New Roman"/>
          <w:sz w:val="24"/>
        </w:rPr>
        <w:t>kohe teavitama</w:t>
      </w:r>
      <w:r w:rsidR="00DD62CF">
        <w:rPr>
          <w:rFonts w:ascii="Times New Roman" w:hAnsi="Times New Roman"/>
          <w:sz w:val="24"/>
        </w:rPr>
        <w:t xml:space="preserve">. Tegemist on lastega, kelle </w:t>
      </w:r>
      <w:r w:rsidRPr="00DD62CF" w:rsidR="00DD62CF">
        <w:rPr>
          <w:rFonts w:ascii="Times New Roman" w:hAnsi="Times New Roman"/>
          <w:sz w:val="24"/>
        </w:rPr>
        <w:t>heaolu toetamiseks </w:t>
      </w:r>
      <w:r w:rsidR="001F0E61">
        <w:rPr>
          <w:rFonts w:ascii="Times New Roman" w:hAnsi="Times New Roman"/>
          <w:sz w:val="24"/>
        </w:rPr>
        <w:t>saab SKA pakkuda § 29 lõikes</w:t>
      </w:r>
      <w:r w:rsidR="00BE6F59">
        <w:rPr>
          <w:rFonts w:ascii="Times New Roman" w:hAnsi="Times New Roman"/>
          <w:sz w:val="24"/>
        </w:rPr>
        <w:t> </w:t>
      </w:r>
      <w:r w:rsidR="001F0E61">
        <w:rPr>
          <w:rFonts w:ascii="Times New Roman" w:hAnsi="Times New Roman"/>
          <w:sz w:val="24"/>
        </w:rPr>
        <w:t xml:space="preserve">3 loetletud meetmeid ehk </w:t>
      </w:r>
      <w:proofErr w:type="spellStart"/>
      <w:r w:rsidR="001F0E61">
        <w:rPr>
          <w:rFonts w:ascii="Times New Roman" w:hAnsi="Times New Roman"/>
          <w:sz w:val="24"/>
        </w:rPr>
        <w:t>lastemajateenust</w:t>
      </w:r>
      <w:proofErr w:type="spellEnd"/>
      <w:r w:rsidR="001F0E61">
        <w:rPr>
          <w:rFonts w:ascii="Times New Roman" w:hAnsi="Times New Roman"/>
          <w:sz w:val="24"/>
        </w:rPr>
        <w:t xml:space="preserve">. </w:t>
      </w:r>
      <w:r w:rsidR="00706BE3">
        <w:rPr>
          <w:rFonts w:ascii="Times New Roman" w:hAnsi="Times New Roman"/>
          <w:sz w:val="24"/>
        </w:rPr>
        <w:t xml:space="preserve">Abivajavale lapsele </w:t>
      </w:r>
      <w:proofErr w:type="spellStart"/>
      <w:r w:rsidR="00706BE3">
        <w:rPr>
          <w:rFonts w:ascii="Times New Roman" w:hAnsi="Times New Roman"/>
          <w:sz w:val="24"/>
        </w:rPr>
        <w:t>lastemajateenuse</w:t>
      </w:r>
      <w:proofErr w:type="spellEnd"/>
      <w:r w:rsidR="00706BE3">
        <w:rPr>
          <w:rFonts w:ascii="Times New Roman" w:hAnsi="Times New Roman"/>
          <w:sz w:val="24"/>
        </w:rPr>
        <w:t xml:space="preserve"> osutamine ei tee SKA-st juhtumi</w:t>
      </w:r>
      <w:r w:rsidR="001B12BB">
        <w:rPr>
          <w:rFonts w:ascii="Times New Roman" w:hAnsi="Times New Roman"/>
          <w:sz w:val="24"/>
        </w:rPr>
        <w:t xml:space="preserve"> koordineerijat, see </w:t>
      </w:r>
      <w:r w:rsidR="00AF35E6">
        <w:rPr>
          <w:rFonts w:ascii="Times New Roman" w:hAnsi="Times New Roman"/>
          <w:sz w:val="24"/>
        </w:rPr>
        <w:t xml:space="preserve">on vastavalt § 17 lõike 1 punktile 3 </w:t>
      </w:r>
      <w:r w:rsidR="002A75C0">
        <w:rPr>
          <w:rFonts w:ascii="Times New Roman" w:hAnsi="Times New Roman"/>
          <w:sz w:val="24"/>
        </w:rPr>
        <w:t>ja</w:t>
      </w:r>
      <w:r w:rsidR="00AF35E6">
        <w:rPr>
          <w:rFonts w:ascii="Times New Roman" w:hAnsi="Times New Roman"/>
          <w:sz w:val="24"/>
        </w:rPr>
        <w:t xml:space="preserve"> eelnõuga </w:t>
      </w:r>
      <w:r w:rsidR="005F335F">
        <w:rPr>
          <w:rFonts w:ascii="Times New Roman" w:hAnsi="Times New Roman"/>
          <w:sz w:val="24"/>
        </w:rPr>
        <w:t xml:space="preserve">muudetavale § 18 lõike 1 punktile 1 </w:t>
      </w:r>
      <w:proofErr w:type="spellStart"/>
      <w:r w:rsidR="005F335F">
        <w:rPr>
          <w:rFonts w:ascii="Times New Roman" w:hAnsi="Times New Roman"/>
          <w:sz w:val="24"/>
        </w:rPr>
        <w:t>KOV-i</w:t>
      </w:r>
      <w:proofErr w:type="spellEnd"/>
      <w:r w:rsidR="005F335F">
        <w:rPr>
          <w:rFonts w:ascii="Times New Roman" w:hAnsi="Times New Roman"/>
          <w:sz w:val="24"/>
        </w:rPr>
        <w:t xml:space="preserve"> lastekaitsetöötaja ülesanne. </w:t>
      </w:r>
    </w:p>
    <w:p w:rsidR="000A4675" w:rsidP="00E76672" w:rsidRDefault="00001466" w14:paraId="496D04E8" w14:textId="04550CD7">
      <w:pPr>
        <w:pStyle w:val="Loendilik"/>
        <w:numPr>
          <w:ilvl w:val="0"/>
          <w:numId w:val="21"/>
        </w:numPr>
        <w:rPr>
          <w:rFonts w:ascii="Times New Roman" w:hAnsi="Times New Roman"/>
          <w:sz w:val="24"/>
        </w:rPr>
      </w:pPr>
      <w:r>
        <w:rPr>
          <w:rFonts w:ascii="Times New Roman" w:hAnsi="Times New Roman"/>
          <w:sz w:val="24"/>
        </w:rPr>
        <w:t>K</w:t>
      </w:r>
      <w:r w:rsidRPr="000A4675" w:rsidR="00DB6FDC">
        <w:rPr>
          <w:rFonts w:ascii="Times New Roman" w:hAnsi="Times New Roman"/>
          <w:sz w:val="24"/>
        </w:rPr>
        <w:t xml:space="preserve">ohtu menetluses on tsiviilkohtumenetluse seadustiku </w:t>
      </w:r>
      <w:r w:rsidR="00796B0E">
        <w:rPr>
          <w:rFonts w:ascii="Times New Roman" w:hAnsi="Times New Roman"/>
          <w:sz w:val="24"/>
        </w:rPr>
        <w:t>(</w:t>
      </w:r>
      <w:proofErr w:type="spellStart"/>
      <w:r w:rsidR="00E55D3E">
        <w:rPr>
          <w:rFonts w:ascii="Times New Roman" w:hAnsi="Times New Roman"/>
          <w:sz w:val="24"/>
        </w:rPr>
        <w:t>TsMS</w:t>
      </w:r>
      <w:proofErr w:type="spellEnd"/>
      <w:r w:rsidR="00E55D3E">
        <w:rPr>
          <w:rFonts w:ascii="Times New Roman" w:hAnsi="Times New Roman"/>
          <w:sz w:val="24"/>
        </w:rPr>
        <w:t xml:space="preserve">) </w:t>
      </w:r>
      <w:r w:rsidRPr="000A4675" w:rsidR="00DB6FDC">
        <w:rPr>
          <w:rFonts w:ascii="Times New Roman" w:hAnsi="Times New Roman"/>
          <w:sz w:val="24"/>
        </w:rPr>
        <w:t>§ 550 lõike 1 punktis 2 nimetatud hooldus- või suhtlusõiguse asi</w:t>
      </w:r>
      <w:r w:rsidR="000A4675">
        <w:rPr>
          <w:rFonts w:ascii="Times New Roman" w:hAnsi="Times New Roman"/>
          <w:sz w:val="24"/>
        </w:rPr>
        <w:t xml:space="preserve"> </w:t>
      </w:r>
      <w:r w:rsidR="0096619C">
        <w:rPr>
          <w:rFonts w:ascii="Times New Roman" w:hAnsi="Times New Roman"/>
          <w:sz w:val="24"/>
        </w:rPr>
        <w:t>lapse suhtes</w:t>
      </w:r>
      <w:r w:rsidR="003F2708">
        <w:rPr>
          <w:rFonts w:ascii="Times New Roman" w:hAnsi="Times New Roman"/>
          <w:sz w:val="24"/>
        </w:rPr>
        <w:t xml:space="preserve">. </w:t>
      </w:r>
      <w:r w:rsidR="00B6538A">
        <w:rPr>
          <w:rFonts w:ascii="Times New Roman" w:hAnsi="Times New Roman"/>
          <w:sz w:val="24"/>
        </w:rPr>
        <w:t xml:space="preserve">Need on hagita menetluses lahendatavad </w:t>
      </w:r>
      <w:r w:rsidR="004B06B0">
        <w:rPr>
          <w:rFonts w:ascii="Times New Roman" w:hAnsi="Times New Roman"/>
          <w:sz w:val="24"/>
        </w:rPr>
        <w:t>vaidlused, mille esemeks võib olla</w:t>
      </w:r>
      <w:r w:rsidRPr="00B6538A" w:rsidR="00B6538A">
        <w:rPr>
          <w:rFonts w:ascii="Times New Roman" w:hAnsi="Times New Roman"/>
          <w:sz w:val="24"/>
        </w:rPr>
        <w:t xml:space="preserve"> otsustusõiguse üleandmine, hooldusõiguse muutused, hooldusõiguse piiramine või täielik äravõtmine ning lapsega suhtlemise korra kindlaksmääramine</w:t>
      </w:r>
      <w:r w:rsidR="00FC016A">
        <w:rPr>
          <w:rFonts w:ascii="Times New Roman" w:hAnsi="Times New Roman"/>
          <w:sz w:val="24"/>
        </w:rPr>
        <w:t xml:space="preserve">. Seega hõlmavad sellised </w:t>
      </w:r>
      <w:r w:rsidR="0030596F">
        <w:rPr>
          <w:rFonts w:ascii="Times New Roman" w:hAnsi="Times New Roman"/>
          <w:sz w:val="24"/>
        </w:rPr>
        <w:t xml:space="preserve">hooldus- ja suhtlusõiguse asjad nii </w:t>
      </w:r>
      <w:proofErr w:type="spellStart"/>
      <w:r w:rsidR="0030596F">
        <w:rPr>
          <w:rFonts w:ascii="Times New Roman" w:hAnsi="Times New Roman"/>
          <w:sz w:val="24"/>
        </w:rPr>
        <w:t>vanematevahelisi</w:t>
      </w:r>
      <w:proofErr w:type="spellEnd"/>
      <w:r w:rsidR="0030596F">
        <w:rPr>
          <w:rFonts w:ascii="Times New Roman" w:hAnsi="Times New Roman"/>
          <w:sz w:val="24"/>
        </w:rPr>
        <w:t xml:space="preserve"> vaidlusi kui </w:t>
      </w:r>
      <w:r w:rsidR="004F76FA">
        <w:rPr>
          <w:rFonts w:ascii="Times New Roman" w:hAnsi="Times New Roman"/>
          <w:sz w:val="24"/>
        </w:rPr>
        <w:t>ka näiteks</w:t>
      </w:r>
      <w:r w:rsidR="0030596F">
        <w:rPr>
          <w:rFonts w:ascii="Times New Roman" w:hAnsi="Times New Roman"/>
          <w:sz w:val="24"/>
        </w:rPr>
        <w:t xml:space="preserve"> perekonnaseaduse </w:t>
      </w:r>
      <w:r w:rsidR="004F76FA">
        <w:rPr>
          <w:rFonts w:ascii="Times New Roman" w:hAnsi="Times New Roman"/>
          <w:sz w:val="24"/>
        </w:rPr>
        <w:t>(</w:t>
      </w:r>
      <w:r w:rsidR="00C94C75">
        <w:rPr>
          <w:rFonts w:ascii="Times New Roman" w:hAnsi="Times New Roman"/>
          <w:sz w:val="24"/>
        </w:rPr>
        <w:t xml:space="preserve">PKS) § 134 alusel </w:t>
      </w:r>
      <w:r w:rsidR="00132850">
        <w:rPr>
          <w:rFonts w:ascii="Times New Roman" w:hAnsi="Times New Roman"/>
          <w:sz w:val="24"/>
        </w:rPr>
        <w:t xml:space="preserve">muu isiku avalduse alusel algatatud hooldusõiguse </w:t>
      </w:r>
      <w:r w:rsidR="0017786F">
        <w:rPr>
          <w:rFonts w:ascii="Times New Roman" w:hAnsi="Times New Roman"/>
          <w:sz w:val="24"/>
        </w:rPr>
        <w:t>piiramise</w:t>
      </w:r>
      <w:r w:rsidR="00452D25">
        <w:rPr>
          <w:rFonts w:ascii="Times New Roman" w:hAnsi="Times New Roman"/>
          <w:sz w:val="24"/>
        </w:rPr>
        <w:t xml:space="preserve"> asju. </w:t>
      </w:r>
      <w:r w:rsidR="00ED5DC8">
        <w:rPr>
          <w:rFonts w:ascii="Times New Roman" w:hAnsi="Times New Roman"/>
          <w:sz w:val="24"/>
        </w:rPr>
        <w:t xml:space="preserve">Juhtumikorralduse algatamine </w:t>
      </w:r>
      <w:r w:rsidR="00BF32D4">
        <w:rPr>
          <w:rFonts w:ascii="Times New Roman" w:hAnsi="Times New Roman"/>
          <w:sz w:val="24"/>
        </w:rPr>
        <w:t>la</w:t>
      </w:r>
      <w:r w:rsidR="00D722F3">
        <w:rPr>
          <w:rFonts w:ascii="Times New Roman" w:hAnsi="Times New Roman"/>
          <w:sz w:val="24"/>
        </w:rPr>
        <w:t>st puudutavates</w:t>
      </w:r>
      <w:r w:rsidR="00BF32D4">
        <w:rPr>
          <w:rFonts w:ascii="Times New Roman" w:hAnsi="Times New Roman"/>
          <w:sz w:val="24"/>
        </w:rPr>
        <w:t xml:space="preserve"> hooldus- ja suhtlusõigus</w:t>
      </w:r>
      <w:r w:rsidR="00D722F3">
        <w:rPr>
          <w:rFonts w:ascii="Times New Roman" w:hAnsi="Times New Roman"/>
          <w:sz w:val="24"/>
        </w:rPr>
        <w:t>e asjades</w:t>
      </w:r>
      <w:r w:rsidR="009E3BCB">
        <w:rPr>
          <w:rFonts w:ascii="Times New Roman" w:hAnsi="Times New Roman"/>
          <w:sz w:val="24"/>
        </w:rPr>
        <w:t xml:space="preserve"> </w:t>
      </w:r>
      <w:r w:rsidR="00D722F3">
        <w:rPr>
          <w:rFonts w:ascii="Times New Roman" w:hAnsi="Times New Roman"/>
          <w:sz w:val="24"/>
        </w:rPr>
        <w:t xml:space="preserve">on oluline, kuna </w:t>
      </w:r>
      <w:r w:rsidR="00552CC1">
        <w:rPr>
          <w:rFonts w:ascii="Times New Roman" w:hAnsi="Times New Roman"/>
          <w:sz w:val="24"/>
        </w:rPr>
        <w:t>nendes menetlustes langetatakse lapse elu olulisel määral mõjutavaid otsuseid</w:t>
      </w:r>
      <w:r w:rsidR="00E16176">
        <w:rPr>
          <w:rFonts w:ascii="Times New Roman" w:hAnsi="Times New Roman"/>
          <w:sz w:val="24"/>
        </w:rPr>
        <w:t xml:space="preserve">. See </w:t>
      </w:r>
      <w:r w:rsidR="00552CC1">
        <w:rPr>
          <w:rFonts w:ascii="Times New Roman" w:hAnsi="Times New Roman"/>
          <w:sz w:val="24"/>
        </w:rPr>
        <w:t xml:space="preserve">eeldab </w:t>
      </w:r>
      <w:proofErr w:type="spellStart"/>
      <w:r w:rsidR="00552CC1">
        <w:rPr>
          <w:rFonts w:ascii="Times New Roman" w:hAnsi="Times New Roman"/>
          <w:sz w:val="24"/>
        </w:rPr>
        <w:t>KOV-i</w:t>
      </w:r>
      <w:proofErr w:type="spellEnd"/>
      <w:r w:rsidR="00552CC1">
        <w:rPr>
          <w:rFonts w:ascii="Times New Roman" w:hAnsi="Times New Roman"/>
          <w:sz w:val="24"/>
        </w:rPr>
        <w:t xml:space="preserve"> lastekaitsetöötaja poolt põhjalik</w:t>
      </w:r>
      <w:r w:rsidR="006E68B6">
        <w:rPr>
          <w:rFonts w:ascii="Times New Roman" w:hAnsi="Times New Roman"/>
          <w:sz w:val="24"/>
        </w:rPr>
        <w:t>u</w:t>
      </w:r>
      <w:r w:rsidR="00552CC1">
        <w:rPr>
          <w:rFonts w:ascii="Times New Roman" w:hAnsi="Times New Roman"/>
          <w:sz w:val="24"/>
        </w:rPr>
        <w:t xml:space="preserve"> hinnangu</w:t>
      </w:r>
      <w:r w:rsidR="00862F7D">
        <w:rPr>
          <w:rFonts w:ascii="Times New Roman" w:hAnsi="Times New Roman"/>
          <w:sz w:val="24"/>
        </w:rPr>
        <w:t xml:space="preserve"> andmis</w:t>
      </w:r>
      <w:r w:rsidR="00552CC1">
        <w:rPr>
          <w:rFonts w:ascii="Times New Roman" w:hAnsi="Times New Roman"/>
          <w:sz w:val="24"/>
        </w:rPr>
        <w:t xml:space="preserve">t </w:t>
      </w:r>
      <w:r w:rsidR="007A1BE5">
        <w:rPr>
          <w:rFonts w:ascii="Times New Roman" w:hAnsi="Times New Roman"/>
          <w:sz w:val="24"/>
        </w:rPr>
        <w:t>lapse olukorra, huvide, vajaduste ja tema jaoks parima lahenduse kohta</w:t>
      </w:r>
      <w:r w:rsidR="00635410">
        <w:rPr>
          <w:rFonts w:ascii="Times New Roman" w:hAnsi="Times New Roman"/>
          <w:sz w:val="24"/>
        </w:rPr>
        <w:t xml:space="preserve">, mis </w:t>
      </w:r>
      <w:r w:rsidRPr="00526571" w:rsidR="00635410">
        <w:rPr>
          <w:rFonts w:ascii="Times New Roman" w:hAnsi="Times New Roman"/>
          <w:sz w:val="24"/>
        </w:rPr>
        <w:t>reeglina</w:t>
      </w:r>
      <w:r w:rsidR="00635410">
        <w:rPr>
          <w:rFonts w:ascii="Times New Roman" w:hAnsi="Times New Roman"/>
          <w:sz w:val="24"/>
        </w:rPr>
        <w:t xml:space="preserve"> tähendab juhtumikorralduse rakendamise vajadust</w:t>
      </w:r>
      <w:r w:rsidR="007A1BE5">
        <w:rPr>
          <w:rFonts w:ascii="Times New Roman" w:hAnsi="Times New Roman"/>
          <w:sz w:val="24"/>
        </w:rPr>
        <w:t xml:space="preserve">. </w:t>
      </w:r>
      <w:r w:rsidR="00735B4D">
        <w:rPr>
          <w:rFonts w:ascii="Times New Roman" w:hAnsi="Times New Roman"/>
          <w:sz w:val="24"/>
        </w:rPr>
        <w:t xml:space="preserve">Juhtumikorraldus tuleb algatada, kui </w:t>
      </w:r>
      <w:r w:rsidR="00630A33">
        <w:rPr>
          <w:rFonts w:ascii="Times New Roman" w:hAnsi="Times New Roman"/>
          <w:sz w:val="24"/>
        </w:rPr>
        <w:t xml:space="preserve">kohus </w:t>
      </w:r>
      <w:proofErr w:type="spellStart"/>
      <w:r w:rsidR="00630A33">
        <w:rPr>
          <w:rFonts w:ascii="Times New Roman" w:hAnsi="Times New Roman"/>
          <w:sz w:val="24"/>
        </w:rPr>
        <w:t>KOV-ilt</w:t>
      </w:r>
      <w:proofErr w:type="spellEnd"/>
      <w:r w:rsidR="00630A33">
        <w:rPr>
          <w:rFonts w:ascii="Times New Roman" w:hAnsi="Times New Roman"/>
          <w:sz w:val="24"/>
        </w:rPr>
        <w:t xml:space="preserve"> </w:t>
      </w:r>
      <w:r w:rsidR="00DC2E45">
        <w:rPr>
          <w:rFonts w:ascii="Times New Roman" w:hAnsi="Times New Roman"/>
          <w:sz w:val="24"/>
        </w:rPr>
        <w:t xml:space="preserve">vastavalt </w:t>
      </w:r>
      <w:proofErr w:type="spellStart"/>
      <w:r w:rsidR="00DC2E45">
        <w:rPr>
          <w:rFonts w:ascii="Times New Roman" w:hAnsi="Times New Roman"/>
          <w:sz w:val="24"/>
        </w:rPr>
        <w:t>TsMS</w:t>
      </w:r>
      <w:proofErr w:type="spellEnd"/>
      <w:r w:rsidR="00DC2E45">
        <w:rPr>
          <w:rFonts w:ascii="Times New Roman" w:hAnsi="Times New Roman"/>
          <w:sz w:val="24"/>
        </w:rPr>
        <w:t xml:space="preserve"> §-le 552 seisukohta küsib või ta menetlusse kaasab. </w:t>
      </w:r>
      <w:r w:rsidR="00862F7D">
        <w:rPr>
          <w:rFonts w:ascii="Times New Roman" w:hAnsi="Times New Roman"/>
          <w:sz w:val="24"/>
        </w:rPr>
        <w:t>S</w:t>
      </w:r>
      <w:r w:rsidR="00800918">
        <w:rPr>
          <w:rFonts w:ascii="Times New Roman" w:hAnsi="Times New Roman"/>
          <w:sz w:val="24"/>
        </w:rPr>
        <w:t xml:space="preserve">amas </w:t>
      </w:r>
      <w:r w:rsidR="00862F7D">
        <w:rPr>
          <w:rFonts w:ascii="Times New Roman" w:hAnsi="Times New Roman"/>
          <w:sz w:val="24"/>
        </w:rPr>
        <w:t xml:space="preserve">on oluline </w:t>
      </w:r>
      <w:r w:rsidR="00800918">
        <w:rPr>
          <w:rFonts w:ascii="Times New Roman" w:hAnsi="Times New Roman"/>
          <w:sz w:val="24"/>
        </w:rPr>
        <w:t xml:space="preserve">välja tuua, et juhtumikorralduse algatamine ei ole reeglina vajalik </w:t>
      </w:r>
      <w:r w:rsidR="001D1266">
        <w:rPr>
          <w:rFonts w:ascii="Times New Roman" w:hAnsi="Times New Roman"/>
          <w:sz w:val="24"/>
        </w:rPr>
        <w:t>kohtuasjad</w:t>
      </w:r>
      <w:r w:rsidR="00800918">
        <w:rPr>
          <w:rFonts w:ascii="Times New Roman" w:hAnsi="Times New Roman"/>
          <w:sz w:val="24"/>
        </w:rPr>
        <w:t>e puhul</w:t>
      </w:r>
      <w:r w:rsidR="001D1266">
        <w:rPr>
          <w:rFonts w:ascii="Times New Roman" w:hAnsi="Times New Roman"/>
          <w:sz w:val="24"/>
        </w:rPr>
        <w:t xml:space="preserve">, mille esemeks on vastavalt PKS §-le 131 </w:t>
      </w:r>
      <w:r w:rsidR="00B43DC3">
        <w:rPr>
          <w:rFonts w:ascii="Times New Roman" w:hAnsi="Times New Roman"/>
          <w:sz w:val="24"/>
        </w:rPr>
        <w:t>n</w:t>
      </w:r>
      <w:r w:rsidRPr="00E55D3E" w:rsidR="00E55D3E">
        <w:rPr>
          <w:rFonts w:ascii="Times New Roman" w:hAnsi="Times New Roman"/>
          <w:sz w:val="24"/>
        </w:rPr>
        <w:t>õusoleku andmine lapse või eestkostetava nimel tehingu tegemiseks</w:t>
      </w:r>
      <w:r w:rsidR="00A134D9">
        <w:rPr>
          <w:rFonts w:ascii="Times New Roman" w:hAnsi="Times New Roman"/>
          <w:sz w:val="24"/>
        </w:rPr>
        <w:t xml:space="preserve"> </w:t>
      </w:r>
      <w:r w:rsidR="00C021FC">
        <w:rPr>
          <w:rFonts w:ascii="Times New Roman" w:hAnsi="Times New Roman"/>
          <w:sz w:val="24"/>
        </w:rPr>
        <w:t>ja</w:t>
      </w:r>
      <w:r w:rsidR="00A134D9">
        <w:rPr>
          <w:rFonts w:ascii="Times New Roman" w:hAnsi="Times New Roman"/>
          <w:sz w:val="24"/>
        </w:rPr>
        <w:t xml:space="preserve"> mille puhul kohus </w:t>
      </w:r>
      <w:r w:rsidRPr="00102B42" w:rsidR="00A134D9">
        <w:rPr>
          <w:rFonts w:ascii="Times New Roman" w:hAnsi="Times New Roman"/>
          <w:sz w:val="24"/>
        </w:rPr>
        <w:t xml:space="preserve">vastavalt </w:t>
      </w:r>
      <w:proofErr w:type="spellStart"/>
      <w:r w:rsidRPr="00102B42" w:rsidR="00A134D9">
        <w:rPr>
          <w:rFonts w:ascii="Times New Roman" w:hAnsi="Times New Roman"/>
          <w:sz w:val="24"/>
        </w:rPr>
        <w:t>TsMS</w:t>
      </w:r>
      <w:proofErr w:type="spellEnd"/>
      <w:r w:rsidRPr="00102B42" w:rsidR="00A134D9">
        <w:rPr>
          <w:rFonts w:ascii="Times New Roman" w:hAnsi="Times New Roman"/>
          <w:sz w:val="24"/>
        </w:rPr>
        <w:t xml:space="preserve"> § 552 </w:t>
      </w:r>
      <w:r w:rsidR="00C021FC">
        <w:rPr>
          <w:rFonts w:ascii="Times New Roman" w:hAnsi="Times New Roman"/>
          <w:sz w:val="24"/>
        </w:rPr>
        <w:t>lõikele</w:t>
      </w:r>
      <w:r w:rsidRPr="00102B42" w:rsidR="00A134D9">
        <w:rPr>
          <w:rFonts w:ascii="Times New Roman" w:hAnsi="Times New Roman"/>
          <w:sz w:val="24"/>
        </w:rPr>
        <w:t xml:space="preserve"> 2 ka </w:t>
      </w:r>
      <w:proofErr w:type="spellStart"/>
      <w:r w:rsidRPr="00102B42" w:rsidR="00A134D9">
        <w:rPr>
          <w:rFonts w:ascii="Times New Roman" w:hAnsi="Times New Roman"/>
          <w:sz w:val="24"/>
        </w:rPr>
        <w:t>KOV</w:t>
      </w:r>
      <w:r w:rsidR="00A134D9">
        <w:rPr>
          <w:rFonts w:ascii="Times New Roman" w:hAnsi="Times New Roman"/>
          <w:sz w:val="24"/>
        </w:rPr>
        <w:t>-</w:t>
      </w:r>
      <w:r w:rsidRPr="00102B42" w:rsidR="00A134D9">
        <w:rPr>
          <w:rFonts w:ascii="Times New Roman" w:hAnsi="Times New Roman"/>
          <w:sz w:val="24"/>
        </w:rPr>
        <w:t>i</w:t>
      </w:r>
      <w:proofErr w:type="spellEnd"/>
      <w:r w:rsidRPr="00102B42" w:rsidR="00A134D9">
        <w:rPr>
          <w:rFonts w:ascii="Times New Roman" w:hAnsi="Times New Roman"/>
          <w:sz w:val="24"/>
        </w:rPr>
        <w:t xml:space="preserve"> seisukohta</w:t>
      </w:r>
      <w:r w:rsidR="00A134D9">
        <w:rPr>
          <w:rFonts w:ascii="Times New Roman" w:hAnsi="Times New Roman"/>
          <w:sz w:val="24"/>
        </w:rPr>
        <w:t xml:space="preserve"> küsib</w:t>
      </w:r>
      <w:r w:rsidR="00993749">
        <w:rPr>
          <w:rFonts w:ascii="Times New Roman" w:hAnsi="Times New Roman"/>
          <w:sz w:val="24"/>
        </w:rPr>
        <w:t>. N</w:t>
      </w:r>
      <w:r w:rsidR="009D588F">
        <w:rPr>
          <w:rFonts w:ascii="Times New Roman" w:hAnsi="Times New Roman"/>
          <w:sz w:val="24"/>
        </w:rPr>
        <w:t xml:space="preserve">eed kohtuasjad </w:t>
      </w:r>
      <w:r w:rsidR="00993749">
        <w:rPr>
          <w:rFonts w:ascii="Times New Roman" w:hAnsi="Times New Roman"/>
          <w:sz w:val="24"/>
        </w:rPr>
        <w:t>on nimetatud</w:t>
      </w:r>
      <w:r w:rsidR="00E55D3E">
        <w:rPr>
          <w:rFonts w:ascii="Times New Roman" w:hAnsi="Times New Roman"/>
          <w:sz w:val="24"/>
        </w:rPr>
        <w:t xml:space="preserve"> </w:t>
      </w:r>
      <w:proofErr w:type="spellStart"/>
      <w:r w:rsidR="00E55D3E">
        <w:rPr>
          <w:rFonts w:ascii="Times New Roman" w:hAnsi="Times New Roman"/>
          <w:sz w:val="24"/>
        </w:rPr>
        <w:t>TsM</w:t>
      </w:r>
      <w:proofErr w:type="spellEnd"/>
      <w:r w:rsidR="00B43DC3">
        <w:rPr>
          <w:rFonts w:ascii="Times New Roman" w:hAnsi="Times New Roman"/>
          <w:sz w:val="24"/>
        </w:rPr>
        <w:t xml:space="preserve"> § 550 </w:t>
      </w:r>
      <w:r w:rsidR="00735B4D">
        <w:rPr>
          <w:rFonts w:ascii="Times New Roman" w:hAnsi="Times New Roman"/>
          <w:sz w:val="24"/>
        </w:rPr>
        <w:t xml:space="preserve">lõike 1 punktis 6. </w:t>
      </w:r>
    </w:p>
    <w:p w:rsidR="006D2D10" w:rsidP="00E76672" w:rsidRDefault="006D2D10" w14:paraId="40815C6C" w14:textId="77777777">
      <w:pPr>
        <w:rPr>
          <w:rFonts w:ascii="Times New Roman" w:hAnsi="Times New Roman"/>
          <w:color w:val="70AD47" w:themeColor="accent6"/>
          <w:sz w:val="24"/>
        </w:rPr>
      </w:pPr>
    </w:p>
    <w:p w:rsidR="0097097F" w:rsidP="00E76672" w:rsidRDefault="009C4A72" w14:paraId="1465879B" w14:textId="0F1415D4">
      <w:pPr>
        <w:rPr>
          <w:rFonts w:ascii="Times New Roman" w:hAnsi="Times New Roman"/>
          <w:sz w:val="24"/>
        </w:rPr>
      </w:pPr>
      <w:r w:rsidRPr="00AB1016">
        <w:rPr>
          <w:rFonts w:ascii="Times New Roman" w:hAnsi="Times New Roman"/>
          <w:sz w:val="24"/>
          <w:u w:val="single"/>
        </w:rPr>
        <w:t xml:space="preserve">Lõige </w:t>
      </w:r>
      <w:r w:rsidR="00B878BB">
        <w:rPr>
          <w:rFonts w:ascii="Times New Roman" w:hAnsi="Times New Roman"/>
          <w:sz w:val="24"/>
          <w:u w:val="single"/>
        </w:rPr>
        <w:t>5</w:t>
      </w:r>
      <w:r w:rsidR="00AB1016">
        <w:rPr>
          <w:rFonts w:ascii="Times New Roman" w:hAnsi="Times New Roman"/>
          <w:sz w:val="24"/>
        </w:rPr>
        <w:t xml:space="preserve"> </w:t>
      </w:r>
      <w:r w:rsidRPr="009F499F" w:rsidR="009F499F">
        <w:rPr>
          <w:rFonts w:ascii="Times New Roman" w:hAnsi="Times New Roman"/>
          <w:sz w:val="24"/>
        </w:rPr>
        <w:t xml:space="preserve">vastab </w:t>
      </w:r>
      <w:r w:rsidR="00B878BB">
        <w:rPr>
          <w:rFonts w:ascii="Times New Roman" w:hAnsi="Times New Roman"/>
          <w:sz w:val="24"/>
        </w:rPr>
        <w:t>pea täies ulatuses</w:t>
      </w:r>
      <w:r w:rsidRPr="009F499F" w:rsidR="009F499F">
        <w:rPr>
          <w:rFonts w:ascii="Times New Roman" w:hAnsi="Times New Roman"/>
          <w:sz w:val="24"/>
        </w:rPr>
        <w:t xml:space="preserve"> kehtiva</w:t>
      </w:r>
      <w:r w:rsidR="00B878BB">
        <w:rPr>
          <w:rFonts w:ascii="Times New Roman" w:hAnsi="Times New Roman"/>
          <w:sz w:val="24"/>
        </w:rPr>
        <w:t>le</w:t>
      </w:r>
      <w:r w:rsidRPr="009F499F" w:rsidR="009F499F">
        <w:rPr>
          <w:rFonts w:ascii="Times New Roman" w:hAnsi="Times New Roman"/>
          <w:sz w:val="24"/>
        </w:rPr>
        <w:t xml:space="preserve"> § 29 lõikele 3, kuid selles </w:t>
      </w:r>
      <w:r w:rsidR="00AB1CCA">
        <w:rPr>
          <w:rFonts w:ascii="Times New Roman" w:hAnsi="Times New Roman"/>
          <w:sz w:val="24"/>
        </w:rPr>
        <w:t xml:space="preserve">sisaldunud viide ametiisikule on </w:t>
      </w:r>
      <w:r w:rsidRPr="009F499F" w:rsidR="009F499F">
        <w:rPr>
          <w:rFonts w:ascii="Times New Roman" w:hAnsi="Times New Roman"/>
          <w:sz w:val="24"/>
        </w:rPr>
        <w:t>tuleneva</w:t>
      </w:r>
      <w:r w:rsidR="00AB1CCA">
        <w:rPr>
          <w:rFonts w:ascii="Times New Roman" w:hAnsi="Times New Roman"/>
          <w:sz w:val="24"/>
        </w:rPr>
        <w:t>lt</w:t>
      </w:r>
      <w:r w:rsidRPr="009F499F" w:rsidR="009F499F">
        <w:rPr>
          <w:rFonts w:ascii="Times New Roman" w:hAnsi="Times New Roman"/>
          <w:sz w:val="24"/>
        </w:rPr>
        <w:t xml:space="preserve"> eelnõu</w:t>
      </w:r>
      <w:r w:rsidR="00636F3A">
        <w:rPr>
          <w:rFonts w:ascii="Times New Roman" w:hAnsi="Times New Roman"/>
          <w:sz w:val="24"/>
        </w:rPr>
        <w:t>ga</w:t>
      </w:r>
      <w:r w:rsidR="00B878BB">
        <w:rPr>
          <w:rFonts w:ascii="Times New Roman" w:hAnsi="Times New Roman"/>
          <w:sz w:val="24"/>
        </w:rPr>
        <w:t xml:space="preserve"> § 29 lõike</w:t>
      </w:r>
      <w:r w:rsidR="009F7B98">
        <w:rPr>
          <w:rFonts w:ascii="Times New Roman" w:hAnsi="Times New Roman"/>
          <w:sz w:val="24"/>
        </w:rPr>
        <w:t>s</w:t>
      </w:r>
      <w:r w:rsidR="00B878BB">
        <w:rPr>
          <w:rFonts w:ascii="Times New Roman" w:hAnsi="Times New Roman"/>
          <w:sz w:val="24"/>
        </w:rPr>
        <w:t xml:space="preserve"> 6</w:t>
      </w:r>
      <w:r w:rsidRPr="009F499F" w:rsidR="009F499F">
        <w:rPr>
          <w:rFonts w:ascii="Times New Roman" w:hAnsi="Times New Roman"/>
          <w:sz w:val="24"/>
        </w:rPr>
        <w:t xml:space="preserve"> </w:t>
      </w:r>
      <w:r w:rsidR="00B878BB">
        <w:rPr>
          <w:rFonts w:ascii="Times New Roman" w:hAnsi="Times New Roman"/>
          <w:sz w:val="24"/>
        </w:rPr>
        <w:t>tehtavatest</w:t>
      </w:r>
      <w:r w:rsidRPr="009F499F" w:rsidR="009F499F">
        <w:rPr>
          <w:rFonts w:ascii="Times New Roman" w:hAnsi="Times New Roman"/>
          <w:sz w:val="24"/>
        </w:rPr>
        <w:t xml:space="preserve"> muudatustest juhtumikorralduses</w:t>
      </w:r>
      <w:r w:rsidR="00AB1CCA">
        <w:rPr>
          <w:rFonts w:ascii="Times New Roman" w:hAnsi="Times New Roman"/>
          <w:sz w:val="24"/>
        </w:rPr>
        <w:t xml:space="preserve"> asendatud viitega </w:t>
      </w:r>
      <w:r w:rsidR="00AB1CCA">
        <w:rPr>
          <w:rFonts w:ascii="Times New Roman" w:hAnsi="Times New Roman"/>
          <w:sz w:val="24"/>
        </w:rPr>
        <w:lastRenderedPageBreak/>
        <w:t>lapsega töötavale isikule</w:t>
      </w:r>
      <w:r w:rsidRPr="009F499F" w:rsidR="009F499F">
        <w:rPr>
          <w:rFonts w:ascii="Times New Roman" w:hAnsi="Times New Roman"/>
          <w:sz w:val="24"/>
        </w:rPr>
        <w:t xml:space="preserve">. </w:t>
      </w:r>
      <w:r w:rsidR="00453464">
        <w:rPr>
          <w:rFonts w:ascii="Times New Roman" w:hAnsi="Times New Roman"/>
          <w:sz w:val="24"/>
        </w:rPr>
        <w:t>Täpsemalt</w:t>
      </w:r>
      <w:r w:rsidR="00624CF8">
        <w:rPr>
          <w:rFonts w:ascii="Times New Roman" w:hAnsi="Times New Roman"/>
          <w:sz w:val="24"/>
        </w:rPr>
        <w:t xml:space="preserve"> on </w:t>
      </w:r>
      <w:r w:rsidR="00905C16">
        <w:rPr>
          <w:rFonts w:ascii="Times New Roman" w:hAnsi="Times New Roman"/>
          <w:sz w:val="24"/>
        </w:rPr>
        <w:t xml:space="preserve">muudatuse vajadust selgitatud § 29 lõike </w:t>
      </w:r>
      <w:r w:rsidR="00B878BB">
        <w:rPr>
          <w:rFonts w:ascii="Times New Roman" w:hAnsi="Times New Roman"/>
          <w:sz w:val="24"/>
        </w:rPr>
        <w:t>6</w:t>
      </w:r>
      <w:r w:rsidR="00905C16">
        <w:rPr>
          <w:rFonts w:ascii="Times New Roman" w:hAnsi="Times New Roman"/>
          <w:sz w:val="24"/>
        </w:rPr>
        <w:t xml:space="preserve"> kohta käivas seletuskirja osas. </w:t>
      </w:r>
    </w:p>
    <w:p w:rsidR="00BB2E8F" w:rsidP="00E76672" w:rsidRDefault="00BB2E8F" w14:paraId="35198F4B" w14:textId="77777777">
      <w:pPr>
        <w:rPr>
          <w:rFonts w:ascii="Times New Roman" w:hAnsi="Times New Roman"/>
          <w:sz w:val="24"/>
        </w:rPr>
      </w:pPr>
    </w:p>
    <w:p w:rsidR="006236E4" w:rsidP="00E76672" w:rsidRDefault="00594746" w14:paraId="608BE64C" w14:textId="44D068DB">
      <w:pPr>
        <w:pStyle w:val="paragraph"/>
        <w:spacing w:before="0" w:beforeAutospacing="0" w:after="0" w:afterAutospacing="0"/>
        <w:jc w:val="both"/>
        <w:textAlignment w:val="baseline"/>
        <w:rPr>
          <w:rStyle w:val="normaltextrun"/>
          <w:rFonts w:eastAsiaTheme="majorEastAsia"/>
        </w:rPr>
      </w:pPr>
      <w:r w:rsidRPr="00D84E4E">
        <w:rPr>
          <w:rStyle w:val="normaltextrun"/>
          <w:rFonts w:eastAsiaTheme="majorEastAsia"/>
          <w:u w:val="single"/>
        </w:rPr>
        <w:t xml:space="preserve">Lõige </w:t>
      </w:r>
      <w:r w:rsidRPr="00D84E4E" w:rsidR="00B878BB">
        <w:rPr>
          <w:rStyle w:val="normaltextrun"/>
          <w:rFonts w:eastAsiaTheme="majorEastAsia"/>
          <w:u w:val="single"/>
        </w:rPr>
        <w:t>6</w:t>
      </w:r>
      <w:r w:rsidRPr="00D84E4E">
        <w:rPr>
          <w:rStyle w:val="normaltextrun"/>
          <w:rFonts w:eastAsiaTheme="majorEastAsia"/>
        </w:rPr>
        <w:t xml:space="preserve"> sätestab </w:t>
      </w:r>
      <w:r w:rsidRPr="00D84E4E" w:rsidR="00806896">
        <w:rPr>
          <w:rStyle w:val="normaltextrun"/>
          <w:rFonts w:eastAsiaTheme="majorEastAsia"/>
        </w:rPr>
        <w:t xml:space="preserve">võrreldes kehtiva seadusega </w:t>
      </w:r>
      <w:r w:rsidRPr="00D84E4E">
        <w:rPr>
          <w:rStyle w:val="normaltextrun"/>
          <w:rFonts w:eastAsiaTheme="majorEastAsia"/>
        </w:rPr>
        <w:t>uue võimaluse</w:t>
      </w:r>
      <w:r w:rsidRPr="00D84E4E" w:rsidR="00FB0CC9">
        <w:rPr>
          <w:rStyle w:val="normaltextrun"/>
          <w:rFonts w:eastAsiaTheme="majorEastAsia"/>
        </w:rPr>
        <w:t>,</w:t>
      </w:r>
      <w:r w:rsidRPr="00D84E4E">
        <w:rPr>
          <w:rStyle w:val="normaltextrun"/>
          <w:rFonts w:eastAsiaTheme="majorEastAsia"/>
        </w:rPr>
        <w:t xml:space="preserve"> et § 29 </w:t>
      </w:r>
      <w:r w:rsidRPr="00D84E4E">
        <w:t xml:space="preserve">lõigetes 3 ja 4 </w:t>
      </w:r>
      <w:r w:rsidRPr="00D84E4E">
        <w:rPr>
          <w:rStyle w:val="normaltextrun"/>
          <w:rFonts w:eastAsiaTheme="majorEastAsia"/>
        </w:rPr>
        <w:t xml:space="preserve">nimetamata juhtudel võib lapse seadusliku esindaja nõusolekul juhtumit koordineerida </w:t>
      </w:r>
      <w:r w:rsidRPr="00D84E4E" w:rsidR="000E206E">
        <w:rPr>
          <w:rStyle w:val="normaltextrun"/>
          <w:rFonts w:eastAsiaTheme="majorEastAsia"/>
        </w:rPr>
        <w:t>lapsega töötav isik</w:t>
      </w:r>
      <w:r w:rsidRPr="00D84E4E" w:rsidR="00D84E4E">
        <w:rPr>
          <w:rStyle w:val="normaltextrun"/>
          <w:rFonts w:eastAsiaTheme="majorEastAsia"/>
        </w:rPr>
        <w:t>, kes tegutseb</w:t>
      </w:r>
      <w:r w:rsidRPr="00D84E4E" w:rsidR="000E206E">
        <w:rPr>
          <w:rStyle w:val="normaltextrun"/>
          <w:rFonts w:eastAsiaTheme="majorEastAsia"/>
        </w:rPr>
        <w:t xml:space="preserve"> </w:t>
      </w:r>
      <w:r w:rsidRPr="00D84E4E">
        <w:rPr>
          <w:rStyle w:val="normaltextrun"/>
          <w:rFonts w:eastAsiaTheme="majorEastAsia"/>
        </w:rPr>
        <w:t>selles lapse heaolu valdkonnas, kus abivajadus ilmnes</w:t>
      </w:r>
      <w:r w:rsidRPr="00D84E4E" w:rsidR="003006BB">
        <w:rPr>
          <w:rStyle w:val="normaltextrun"/>
          <w:rFonts w:eastAsiaTheme="majorEastAsia"/>
        </w:rPr>
        <w:t xml:space="preserve">, arvestades § 28 lõikes 1 </w:t>
      </w:r>
      <w:r w:rsidRPr="00D84E4E" w:rsidR="00B878BB">
        <w:rPr>
          <w:rStyle w:val="normaltextrun"/>
          <w:rFonts w:eastAsiaTheme="majorEastAsia"/>
        </w:rPr>
        <w:t>sätestatu</w:t>
      </w:r>
      <w:r w:rsidRPr="00D84E4E" w:rsidR="00B5667D">
        <w:rPr>
          <w:rStyle w:val="normaltextrun"/>
          <w:rFonts w:eastAsiaTheme="majorEastAsia"/>
        </w:rPr>
        <w:t>t</w:t>
      </w:r>
      <w:r w:rsidRPr="00D84E4E" w:rsidR="00B878BB">
        <w:rPr>
          <w:rStyle w:val="normaltextrun"/>
          <w:rFonts w:eastAsiaTheme="majorEastAsia"/>
        </w:rPr>
        <w:t xml:space="preserve">. </w:t>
      </w:r>
      <w:r w:rsidRPr="00D84E4E" w:rsidR="00C7234E">
        <w:rPr>
          <w:rStyle w:val="eop"/>
          <w:rFonts w:eastAsiaTheme="majorEastAsia"/>
        </w:rPr>
        <w:t>V</w:t>
      </w:r>
      <w:r w:rsidRPr="00D84E4E" w:rsidR="00C7234E">
        <w:rPr>
          <w:rStyle w:val="normaltextrun"/>
          <w:rFonts w:eastAsiaTheme="majorEastAsia"/>
        </w:rPr>
        <w:t>ajaduse</w:t>
      </w:r>
      <w:r w:rsidRPr="00D84E4E" w:rsidR="00783087">
        <w:rPr>
          <w:rStyle w:val="normaltextrun"/>
          <w:rFonts w:eastAsiaTheme="majorEastAsia"/>
        </w:rPr>
        <w:t xml:space="preserve"> korra</w:t>
      </w:r>
      <w:r w:rsidRPr="00D84E4E" w:rsidR="00C7234E">
        <w:rPr>
          <w:rStyle w:val="normaltextrun"/>
          <w:rFonts w:eastAsiaTheme="majorEastAsia"/>
        </w:rPr>
        <w:t xml:space="preserve">l kaasab juhtumit koordineeriv lapsega töötav isik võrgustikutöösse </w:t>
      </w:r>
      <w:proofErr w:type="spellStart"/>
      <w:r w:rsidRPr="00D84E4E" w:rsidR="00C7234E">
        <w:rPr>
          <w:rStyle w:val="normaltextrun"/>
          <w:rFonts w:eastAsiaTheme="majorEastAsia"/>
        </w:rPr>
        <w:t>KOV-i</w:t>
      </w:r>
      <w:proofErr w:type="spellEnd"/>
      <w:r w:rsidRPr="00D84E4E" w:rsidR="00C7234E">
        <w:rPr>
          <w:rStyle w:val="normaltextrun"/>
          <w:rFonts w:eastAsiaTheme="majorEastAsia"/>
        </w:rPr>
        <w:t xml:space="preserve"> lastekaitsetöötaja.</w:t>
      </w:r>
      <w:r w:rsidR="00C7234E">
        <w:rPr>
          <w:rStyle w:val="normaltextrun"/>
          <w:rFonts w:eastAsiaTheme="majorEastAsia"/>
        </w:rPr>
        <w:t xml:space="preserve"> </w:t>
      </w:r>
    </w:p>
    <w:p w:rsidR="00BB2E8F" w:rsidP="00E76672" w:rsidRDefault="00BB2E8F" w14:paraId="4515B43A" w14:textId="77777777">
      <w:pPr>
        <w:pStyle w:val="paragraph"/>
        <w:spacing w:before="0" w:beforeAutospacing="0" w:after="0" w:afterAutospacing="0"/>
        <w:jc w:val="both"/>
        <w:textAlignment w:val="baseline"/>
        <w:rPr>
          <w:rStyle w:val="normaltextrun"/>
          <w:rFonts w:eastAsiaTheme="majorEastAsia"/>
        </w:rPr>
      </w:pPr>
    </w:p>
    <w:p w:rsidR="00E77A0D" w:rsidP="00E76672" w:rsidRDefault="006A5143" w14:paraId="64F24E0D" w14:textId="4C05B56C">
      <w:pPr>
        <w:pStyle w:val="paragraph"/>
        <w:spacing w:before="0" w:beforeAutospacing="0" w:after="0" w:afterAutospacing="0"/>
        <w:jc w:val="both"/>
        <w:textAlignment w:val="baseline"/>
        <w:rPr>
          <w:rStyle w:val="eop"/>
          <w:rFonts w:eastAsiaTheme="majorEastAsia"/>
        </w:rPr>
      </w:pPr>
      <w:r>
        <w:rPr>
          <w:rStyle w:val="normaltextrun"/>
          <w:rFonts w:eastAsiaTheme="majorEastAsia"/>
        </w:rPr>
        <w:t>Kehtiv õigus sellist võimalust ette ei näe</w:t>
      </w:r>
      <w:r w:rsidR="000E4AE4">
        <w:rPr>
          <w:rStyle w:val="normaltextrun"/>
          <w:rFonts w:eastAsiaTheme="majorEastAsia"/>
        </w:rPr>
        <w:t xml:space="preserve"> </w:t>
      </w:r>
      <w:r w:rsidR="00D408BB">
        <w:rPr>
          <w:rStyle w:val="normaltextrun"/>
          <w:rFonts w:ascii="Roboto" w:hAnsi="Roboto" w:eastAsiaTheme="majorEastAsia"/>
        </w:rPr>
        <w:t>–</w:t>
      </w:r>
      <w:r w:rsidR="00201401">
        <w:rPr>
          <w:rStyle w:val="normaltextrun"/>
          <w:rFonts w:ascii="Roboto" w:hAnsi="Roboto" w:eastAsiaTheme="majorEastAsia"/>
        </w:rPr>
        <w:t xml:space="preserve"> </w:t>
      </w:r>
      <w:r w:rsidR="00D408BB">
        <w:rPr>
          <w:rStyle w:val="normaltextrun"/>
          <w:rFonts w:eastAsiaTheme="majorEastAsia"/>
        </w:rPr>
        <w:t xml:space="preserve">selle järgi </w:t>
      </w:r>
      <w:r w:rsidR="00E735EA">
        <w:rPr>
          <w:rStyle w:val="normaltextrun"/>
          <w:rFonts w:eastAsiaTheme="majorEastAsia"/>
        </w:rPr>
        <w:t xml:space="preserve">algatab juhtumikorralduse </w:t>
      </w:r>
      <w:proofErr w:type="spellStart"/>
      <w:r w:rsidR="00E735EA">
        <w:rPr>
          <w:rStyle w:val="normaltextrun"/>
          <w:rFonts w:eastAsiaTheme="majorEastAsia"/>
        </w:rPr>
        <w:t>KOV-i</w:t>
      </w:r>
      <w:proofErr w:type="spellEnd"/>
      <w:r w:rsidR="00E735EA">
        <w:rPr>
          <w:rStyle w:val="normaltextrun"/>
          <w:rFonts w:eastAsiaTheme="majorEastAsia"/>
        </w:rPr>
        <w:t xml:space="preserve"> lastekaitsetöötaja (§ 29 lg 3) ning selle </w:t>
      </w:r>
      <w:r w:rsidR="00E465A1">
        <w:rPr>
          <w:rStyle w:val="normaltextrun"/>
          <w:rFonts w:eastAsiaTheme="majorEastAsia"/>
        </w:rPr>
        <w:t>võib</w:t>
      </w:r>
      <w:r w:rsidR="00D408BB">
        <w:rPr>
          <w:rStyle w:val="normaltextrun"/>
          <w:rFonts w:eastAsiaTheme="majorEastAsia"/>
        </w:rPr>
        <w:t xml:space="preserve"> </w:t>
      </w:r>
      <w:r w:rsidR="00E465A1">
        <w:rPr>
          <w:rStyle w:val="normaltextrun"/>
          <w:rFonts w:eastAsiaTheme="majorEastAsia"/>
        </w:rPr>
        <w:t xml:space="preserve">jätta algatamata üksnes </w:t>
      </w:r>
      <w:r w:rsidRPr="00C7593A" w:rsidR="00E465A1">
        <w:rPr>
          <w:rStyle w:val="eop"/>
          <w:rFonts w:eastAsiaTheme="majorEastAsia"/>
        </w:rPr>
        <w:t>juhul, kui lapse abivajadus on võimalik rahuldada ühekordse meetmega</w:t>
      </w:r>
      <w:r w:rsidR="00E465A1">
        <w:rPr>
          <w:rStyle w:val="eop"/>
          <w:rFonts w:eastAsiaTheme="majorEastAsia"/>
        </w:rPr>
        <w:t xml:space="preserve"> (§ 29 lg 4)</w:t>
      </w:r>
      <w:r w:rsidR="00E735EA">
        <w:rPr>
          <w:rStyle w:val="eop"/>
          <w:rFonts w:eastAsiaTheme="majorEastAsia"/>
        </w:rPr>
        <w:t xml:space="preserve">. </w:t>
      </w:r>
      <w:r w:rsidR="00297E96">
        <w:rPr>
          <w:rStyle w:val="eop"/>
          <w:rFonts w:eastAsiaTheme="majorEastAsia"/>
        </w:rPr>
        <w:t>Lastekaitsetöötaja k</w:t>
      </w:r>
      <w:r w:rsidR="004C504A">
        <w:rPr>
          <w:rStyle w:val="eop"/>
          <w:rFonts w:eastAsiaTheme="majorEastAsia"/>
        </w:rPr>
        <w:t xml:space="preserve">ohustus </w:t>
      </w:r>
      <w:r w:rsidR="00103511">
        <w:rPr>
          <w:rStyle w:val="eop"/>
          <w:rFonts w:eastAsiaTheme="majorEastAsia"/>
        </w:rPr>
        <w:t>korraldada</w:t>
      </w:r>
      <w:r w:rsidR="004C504A">
        <w:rPr>
          <w:rStyle w:val="eop"/>
          <w:rFonts w:eastAsiaTheme="majorEastAsia"/>
        </w:rPr>
        <w:t xml:space="preserve"> </w:t>
      </w:r>
      <w:r w:rsidR="001F702F">
        <w:rPr>
          <w:rStyle w:val="eop"/>
          <w:rFonts w:eastAsiaTheme="majorEastAsia"/>
        </w:rPr>
        <w:t>abivajava</w:t>
      </w:r>
      <w:r w:rsidR="00103511">
        <w:rPr>
          <w:rStyle w:val="eop"/>
          <w:rFonts w:eastAsiaTheme="majorEastAsia"/>
        </w:rPr>
        <w:t>le</w:t>
      </w:r>
      <w:r w:rsidR="001F702F">
        <w:rPr>
          <w:rStyle w:val="eop"/>
          <w:rFonts w:eastAsiaTheme="majorEastAsia"/>
        </w:rPr>
        <w:t xml:space="preserve"> lapse</w:t>
      </w:r>
      <w:r w:rsidR="00103511">
        <w:rPr>
          <w:rStyle w:val="eop"/>
          <w:rFonts w:eastAsiaTheme="majorEastAsia"/>
        </w:rPr>
        <w:t>le</w:t>
      </w:r>
      <w:r w:rsidR="001F702F">
        <w:rPr>
          <w:rStyle w:val="eop"/>
          <w:rFonts w:eastAsiaTheme="majorEastAsia"/>
        </w:rPr>
        <w:t xml:space="preserve"> abi osutamis</w:t>
      </w:r>
      <w:r w:rsidR="00103511">
        <w:rPr>
          <w:rStyle w:val="eop"/>
          <w:rFonts w:eastAsiaTheme="majorEastAsia"/>
        </w:rPr>
        <w:t xml:space="preserve">t </w:t>
      </w:r>
      <w:r w:rsidR="00C454CE">
        <w:rPr>
          <w:rStyle w:val="eop"/>
          <w:rFonts w:eastAsiaTheme="majorEastAsia"/>
        </w:rPr>
        <w:t xml:space="preserve">sõltumata lapse abivajaduse </w:t>
      </w:r>
      <w:r w:rsidR="00103511">
        <w:rPr>
          <w:rStyle w:val="eop"/>
          <w:rFonts w:eastAsiaTheme="majorEastAsia"/>
        </w:rPr>
        <w:t>laadist</w:t>
      </w:r>
      <w:r w:rsidR="00C454CE">
        <w:rPr>
          <w:rStyle w:val="eop"/>
          <w:rFonts w:eastAsiaTheme="majorEastAsia"/>
        </w:rPr>
        <w:t xml:space="preserve"> </w:t>
      </w:r>
      <w:r w:rsidR="004D010F">
        <w:rPr>
          <w:rStyle w:val="eop"/>
          <w:rFonts w:eastAsiaTheme="majorEastAsia"/>
        </w:rPr>
        <w:t xml:space="preserve">ja ulatusest </w:t>
      </w:r>
      <w:r w:rsidR="00C454CE">
        <w:rPr>
          <w:rStyle w:val="eop"/>
          <w:rFonts w:eastAsiaTheme="majorEastAsia"/>
        </w:rPr>
        <w:t>o</w:t>
      </w:r>
      <w:r w:rsidR="006B7C80">
        <w:rPr>
          <w:rStyle w:val="eop"/>
          <w:rFonts w:eastAsiaTheme="majorEastAsia"/>
        </w:rPr>
        <w:t>n üks põhjustest, mis on</w:t>
      </w:r>
      <w:r w:rsidR="001C6490">
        <w:rPr>
          <w:rStyle w:val="eop"/>
          <w:rFonts w:eastAsiaTheme="majorEastAsia"/>
        </w:rPr>
        <w:t xml:space="preserve"> viinud selleni, et lastekaitsetöötajatel</w:t>
      </w:r>
      <w:r w:rsidRPr="00C7593A" w:rsidR="00246748">
        <w:rPr>
          <w:rStyle w:val="eop"/>
          <w:rFonts w:eastAsiaTheme="majorEastAsia"/>
        </w:rPr>
        <w:t xml:space="preserve"> ei ole </w:t>
      </w:r>
      <w:r w:rsidR="002F38A3">
        <w:rPr>
          <w:rStyle w:val="eop"/>
          <w:rFonts w:eastAsiaTheme="majorEastAsia"/>
        </w:rPr>
        <w:t xml:space="preserve">alati </w:t>
      </w:r>
      <w:r w:rsidR="00974972">
        <w:rPr>
          <w:rStyle w:val="eop"/>
          <w:rFonts w:eastAsiaTheme="majorEastAsia"/>
        </w:rPr>
        <w:t xml:space="preserve">piisavalt ressurssi, </w:t>
      </w:r>
      <w:r w:rsidR="00B95A0E">
        <w:rPr>
          <w:rStyle w:val="eop"/>
          <w:rFonts w:eastAsiaTheme="majorEastAsia"/>
        </w:rPr>
        <w:t xml:space="preserve">et </w:t>
      </w:r>
      <w:r w:rsidRPr="00C7593A" w:rsidR="00246748">
        <w:rPr>
          <w:rStyle w:val="eop"/>
          <w:rFonts w:eastAsiaTheme="majorEastAsia"/>
        </w:rPr>
        <w:t>keskendu</w:t>
      </w:r>
      <w:r w:rsidR="00B95A0E">
        <w:rPr>
          <w:rStyle w:val="eop"/>
          <w:rFonts w:eastAsiaTheme="majorEastAsia"/>
        </w:rPr>
        <w:t>da</w:t>
      </w:r>
      <w:r w:rsidRPr="00C7593A" w:rsidR="00246748">
        <w:rPr>
          <w:rStyle w:val="eop"/>
          <w:rFonts w:eastAsiaTheme="majorEastAsia"/>
        </w:rPr>
        <w:t xml:space="preserve"> lastele, </w:t>
      </w:r>
      <w:r w:rsidR="008F5C30">
        <w:rPr>
          <w:rStyle w:val="eop"/>
          <w:rFonts w:eastAsiaTheme="majorEastAsia"/>
        </w:rPr>
        <w:t>kes vajavad lastekaitsetöötaja tuge kõige enam</w:t>
      </w:r>
      <w:r w:rsidR="006B7C80">
        <w:rPr>
          <w:rStyle w:val="eop"/>
          <w:rFonts w:eastAsiaTheme="majorEastAsia"/>
        </w:rPr>
        <w:t>,</w:t>
      </w:r>
      <w:r w:rsidR="008F5C30">
        <w:rPr>
          <w:rStyle w:val="eop"/>
          <w:rFonts w:eastAsiaTheme="majorEastAsia"/>
        </w:rPr>
        <w:t xml:space="preserve"> </w:t>
      </w:r>
      <w:r w:rsidR="00FC0038">
        <w:rPr>
          <w:rStyle w:val="eop"/>
          <w:rFonts w:eastAsiaTheme="majorEastAsia"/>
        </w:rPr>
        <w:t>st</w:t>
      </w:r>
      <w:r w:rsidR="008F5C30">
        <w:rPr>
          <w:rStyle w:val="eop"/>
          <w:rFonts w:eastAsiaTheme="majorEastAsia"/>
        </w:rPr>
        <w:t xml:space="preserve"> lastele, </w:t>
      </w:r>
      <w:r w:rsidRPr="00C7593A" w:rsidR="00246748">
        <w:rPr>
          <w:rStyle w:val="eop"/>
          <w:rFonts w:eastAsiaTheme="majorEastAsia"/>
        </w:rPr>
        <w:t xml:space="preserve">kelle abivajadus on kompleksne ja </w:t>
      </w:r>
      <w:r w:rsidR="007B38B3">
        <w:rPr>
          <w:rStyle w:val="eop"/>
          <w:rFonts w:eastAsiaTheme="majorEastAsia"/>
        </w:rPr>
        <w:t xml:space="preserve">vajab </w:t>
      </w:r>
      <w:r w:rsidRPr="007B38B3" w:rsidR="00246748">
        <w:rPr>
          <w:rStyle w:val="eop"/>
          <w:rFonts w:eastAsiaTheme="majorEastAsia"/>
        </w:rPr>
        <w:t>kestva</w:t>
      </w:r>
      <w:r w:rsidRPr="007B38B3" w:rsidR="007B38B3">
        <w:rPr>
          <w:rStyle w:val="eop"/>
          <w:rFonts w:eastAsiaTheme="majorEastAsia"/>
        </w:rPr>
        <w:t>t</w:t>
      </w:r>
      <w:r w:rsidRPr="007B38B3" w:rsidR="00246748">
        <w:rPr>
          <w:rStyle w:val="eop"/>
          <w:rFonts w:eastAsiaTheme="majorEastAsia"/>
        </w:rPr>
        <w:t xml:space="preserve"> sekkumis</w:t>
      </w:r>
      <w:r w:rsidRPr="007B38B3" w:rsidR="007B38B3">
        <w:rPr>
          <w:rStyle w:val="eop"/>
          <w:rFonts w:eastAsiaTheme="majorEastAsia"/>
        </w:rPr>
        <w:t>t</w:t>
      </w:r>
      <w:r w:rsidRPr="007B38B3" w:rsidR="00246748">
        <w:rPr>
          <w:rStyle w:val="eop"/>
          <w:rFonts w:eastAsiaTheme="majorEastAsia"/>
        </w:rPr>
        <w:t>.</w:t>
      </w:r>
      <w:r w:rsidRPr="00C7593A" w:rsidR="00246748">
        <w:rPr>
          <w:rStyle w:val="eop"/>
          <w:rFonts w:eastAsiaTheme="majorEastAsia"/>
        </w:rPr>
        <w:t xml:space="preserve"> </w:t>
      </w:r>
      <w:r w:rsidR="006F23F4">
        <w:t>Praegu</w:t>
      </w:r>
      <w:r w:rsidR="00495DB1">
        <w:t xml:space="preserve"> on</w:t>
      </w:r>
      <w:r w:rsidR="00AE7D92">
        <w:t xml:space="preserve"> </w:t>
      </w:r>
      <w:r w:rsidRPr="00A31F99" w:rsidR="00A31F99">
        <w:t xml:space="preserve">lastekaitsetöötajate töölaual võrdses </w:t>
      </w:r>
      <w:r w:rsidR="000C4D6C">
        <w:t>olukorras</w:t>
      </w:r>
      <w:r w:rsidRPr="00A31F99" w:rsidR="00A31F99">
        <w:t xml:space="preserve"> nii väga tõsised, aastatepikkust ja mitme valdkonna spetsialistide koordineeritud sekkumist vajavad juhtumid, kui ka juhtumid, kus laps vajab heaolu taastamiseks vaid ühe valdkonna </w:t>
      </w:r>
      <w:r w:rsidR="00E95040">
        <w:t xml:space="preserve">spetsialistide </w:t>
      </w:r>
      <w:r w:rsidRPr="00A31F99" w:rsidR="00A31F99">
        <w:t xml:space="preserve">sekkumist. </w:t>
      </w:r>
      <w:r w:rsidR="00463F03">
        <w:t>K</w:t>
      </w:r>
      <w:r w:rsidR="001033A3">
        <w:t>una k</w:t>
      </w:r>
      <w:r w:rsidR="00463F03">
        <w:t>ehtiv seadus</w:t>
      </w:r>
      <w:r w:rsidRPr="00A31F99" w:rsidR="00A31F99">
        <w:t xml:space="preserve"> </w:t>
      </w:r>
      <w:r w:rsidRPr="00A31F99" w:rsidR="001033A3">
        <w:t xml:space="preserve">kohustab </w:t>
      </w:r>
      <w:proofErr w:type="spellStart"/>
      <w:r w:rsidR="001033A3">
        <w:t>KOV-i</w:t>
      </w:r>
      <w:proofErr w:type="spellEnd"/>
      <w:r w:rsidR="001033A3">
        <w:t xml:space="preserve"> </w:t>
      </w:r>
      <w:r w:rsidR="004331E3">
        <w:t xml:space="preserve">mõlemat tüüpi juhtumite </w:t>
      </w:r>
      <w:r w:rsidR="00C76B69">
        <w:t xml:space="preserve">lahendamiseks </w:t>
      </w:r>
      <w:r w:rsidRPr="00A31F99" w:rsidR="001033A3">
        <w:t>kasutama lastekaitsetöötaja piiratud ressurssi</w:t>
      </w:r>
      <w:r w:rsidR="00C76B69">
        <w:t xml:space="preserve">, </w:t>
      </w:r>
      <w:r w:rsidRPr="00A31F99" w:rsidR="00A31F99">
        <w:t xml:space="preserve">ei </w:t>
      </w:r>
      <w:r w:rsidR="00C76B69">
        <w:t>saa</w:t>
      </w:r>
      <w:r w:rsidRPr="00A31F99" w:rsidR="00A31F99">
        <w:t xml:space="preserve"> </w:t>
      </w:r>
      <w:proofErr w:type="spellStart"/>
      <w:r w:rsidRPr="00A31F99" w:rsidR="00A31F99">
        <w:t>KOV</w:t>
      </w:r>
      <w:r w:rsidR="00463F03">
        <w:t>-</w:t>
      </w:r>
      <w:r w:rsidRPr="00A31F99" w:rsidR="00A31F99">
        <w:t>id</w:t>
      </w:r>
      <w:proofErr w:type="spellEnd"/>
      <w:r w:rsidR="00C76B69">
        <w:t xml:space="preserve"> </w:t>
      </w:r>
      <w:r w:rsidRPr="00A31F99" w:rsidR="00A31F99">
        <w:t>rakendada nende laste abivajaduse rahuldamiseks vajalikku ressurssi võimalikult optimaalsel moel</w:t>
      </w:r>
      <w:r w:rsidR="00F85C8F">
        <w:t xml:space="preserve"> </w:t>
      </w:r>
      <w:r w:rsidR="00C75752">
        <w:t>ega</w:t>
      </w:r>
      <w:r w:rsidR="00F85C8F">
        <w:t xml:space="preserve"> toetada last selle</w:t>
      </w:r>
      <w:r w:rsidR="00150C6A">
        <w:t xml:space="preserve"> </w:t>
      </w:r>
      <w:r w:rsidR="00F85C8F">
        <w:t>valdkonna</w:t>
      </w:r>
      <w:r w:rsidR="00150C6A">
        <w:t xml:space="preserve"> kaudu</w:t>
      </w:r>
      <w:r w:rsidR="00F85C8F">
        <w:t xml:space="preserve">, kus laps </w:t>
      </w:r>
      <w:r w:rsidR="00150C6A">
        <w:t xml:space="preserve">tuge vajab. </w:t>
      </w:r>
      <w:r w:rsidRPr="00C7593A" w:rsidR="00246748">
        <w:rPr>
          <w:rStyle w:val="eop"/>
          <w:rFonts w:eastAsiaTheme="majorEastAsia"/>
        </w:rPr>
        <w:t xml:space="preserve">See on </w:t>
      </w:r>
      <w:r w:rsidRPr="00C7593A" w:rsidR="00936287">
        <w:rPr>
          <w:rStyle w:val="eop"/>
          <w:rFonts w:eastAsiaTheme="majorEastAsia"/>
        </w:rPr>
        <w:t xml:space="preserve">vähendanud </w:t>
      </w:r>
      <w:proofErr w:type="spellStart"/>
      <w:r w:rsidRPr="00C7593A" w:rsidR="00936287">
        <w:rPr>
          <w:rStyle w:val="eop"/>
          <w:rFonts w:eastAsiaTheme="majorEastAsia"/>
        </w:rPr>
        <w:t>KOV-i</w:t>
      </w:r>
      <w:proofErr w:type="spellEnd"/>
      <w:r w:rsidRPr="00C7593A" w:rsidR="00936287">
        <w:rPr>
          <w:rStyle w:val="eop"/>
          <w:rFonts w:eastAsiaTheme="majorEastAsia"/>
        </w:rPr>
        <w:t xml:space="preserve"> suutlikkust pakkuda tõhusat abi kõige haavatavamatele lastele</w:t>
      </w:r>
      <w:r w:rsidR="00936287">
        <w:rPr>
          <w:rStyle w:val="eop"/>
          <w:rFonts w:eastAsiaTheme="majorEastAsia"/>
        </w:rPr>
        <w:t xml:space="preserve"> ning samas </w:t>
      </w:r>
      <w:r w:rsidRPr="00C7593A" w:rsidR="00246748">
        <w:rPr>
          <w:rStyle w:val="eop"/>
          <w:rFonts w:eastAsiaTheme="majorEastAsia"/>
        </w:rPr>
        <w:t>suurendanud lastekaitsetöötajate läbipõlemise ja töölt lahkumise riski</w:t>
      </w:r>
      <w:r w:rsidR="00936287">
        <w:rPr>
          <w:rStyle w:val="eop"/>
          <w:rFonts w:eastAsiaTheme="majorEastAsia"/>
        </w:rPr>
        <w:t xml:space="preserve">. </w:t>
      </w:r>
    </w:p>
    <w:p w:rsidR="00BB2E8F" w:rsidP="00E76672" w:rsidRDefault="00BB2E8F" w14:paraId="34D1CDCA" w14:textId="77777777">
      <w:pPr>
        <w:pStyle w:val="paragraph"/>
        <w:spacing w:before="0" w:beforeAutospacing="0" w:after="0" w:afterAutospacing="0"/>
        <w:jc w:val="both"/>
        <w:textAlignment w:val="baseline"/>
        <w:rPr>
          <w:rStyle w:val="eop"/>
          <w:rFonts w:eastAsiaTheme="majorEastAsia"/>
        </w:rPr>
      </w:pPr>
    </w:p>
    <w:p w:rsidR="00BB2E8F" w:rsidP="00E76672" w:rsidRDefault="00F66650" w14:paraId="488A19C6" w14:textId="60638425">
      <w:pPr>
        <w:pStyle w:val="paragraph"/>
        <w:spacing w:before="0" w:beforeAutospacing="0" w:after="0" w:afterAutospacing="0"/>
        <w:jc w:val="both"/>
        <w:textAlignment w:val="baseline"/>
        <w:rPr>
          <w:rStyle w:val="eop"/>
          <w:rFonts w:eastAsiaTheme="majorEastAsia"/>
        </w:rPr>
      </w:pPr>
      <w:r>
        <w:rPr>
          <w:rStyle w:val="eop"/>
          <w:rFonts w:eastAsiaTheme="majorEastAsia"/>
        </w:rPr>
        <w:t xml:space="preserve">Lõikega </w:t>
      </w:r>
      <w:r w:rsidR="00B878BB">
        <w:rPr>
          <w:rStyle w:val="eop"/>
          <w:rFonts w:eastAsiaTheme="majorEastAsia"/>
        </w:rPr>
        <w:t>6</w:t>
      </w:r>
      <w:r w:rsidR="006E4254">
        <w:rPr>
          <w:rStyle w:val="eop"/>
          <w:rFonts w:eastAsiaTheme="majorEastAsia"/>
        </w:rPr>
        <w:t xml:space="preserve"> </w:t>
      </w:r>
      <w:r>
        <w:rPr>
          <w:rStyle w:val="eop"/>
          <w:rFonts w:eastAsiaTheme="majorEastAsia"/>
        </w:rPr>
        <w:t>leevendatakse olukorda selliselt, et</w:t>
      </w:r>
      <w:r w:rsidR="0089176D">
        <w:rPr>
          <w:rStyle w:val="eop"/>
          <w:rFonts w:eastAsiaTheme="majorEastAsia"/>
        </w:rPr>
        <w:t xml:space="preserve"> </w:t>
      </w:r>
      <w:r w:rsidR="005921B2">
        <w:rPr>
          <w:rStyle w:val="eop"/>
          <w:rFonts w:eastAsiaTheme="majorEastAsia"/>
        </w:rPr>
        <w:t xml:space="preserve">õigus koordineerida </w:t>
      </w:r>
      <w:r w:rsidR="0089176D">
        <w:rPr>
          <w:rStyle w:val="eop"/>
          <w:rFonts w:eastAsiaTheme="majorEastAsia"/>
        </w:rPr>
        <w:t xml:space="preserve">abivajavale lapsele abi osutamist </w:t>
      </w:r>
      <w:r w:rsidR="005921B2">
        <w:rPr>
          <w:rStyle w:val="eop"/>
          <w:rFonts w:eastAsiaTheme="majorEastAsia"/>
        </w:rPr>
        <w:t>antakse</w:t>
      </w:r>
      <w:r w:rsidR="0089176D">
        <w:rPr>
          <w:rStyle w:val="eop"/>
          <w:rFonts w:eastAsiaTheme="majorEastAsia"/>
        </w:rPr>
        <w:t xml:space="preserve"> teatud </w:t>
      </w:r>
      <w:r w:rsidR="004D77D1">
        <w:rPr>
          <w:rStyle w:val="eop"/>
          <w:rFonts w:eastAsiaTheme="majorEastAsia"/>
        </w:rPr>
        <w:t xml:space="preserve">sisuliselt põhjendatud </w:t>
      </w:r>
      <w:r w:rsidR="0089176D">
        <w:rPr>
          <w:rStyle w:val="eop"/>
          <w:rFonts w:eastAsiaTheme="majorEastAsia"/>
        </w:rPr>
        <w:t xml:space="preserve">juhtudel </w:t>
      </w:r>
      <w:r w:rsidR="004D77D1">
        <w:rPr>
          <w:rStyle w:val="eop"/>
          <w:rFonts w:eastAsiaTheme="majorEastAsia"/>
        </w:rPr>
        <w:t xml:space="preserve">ka </w:t>
      </w:r>
      <w:r w:rsidR="0013287D">
        <w:rPr>
          <w:rStyle w:val="eop"/>
          <w:rFonts w:eastAsiaTheme="majorEastAsia"/>
        </w:rPr>
        <w:t>teistele</w:t>
      </w:r>
      <w:r w:rsidR="004D77D1">
        <w:rPr>
          <w:rStyle w:val="eop"/>
          <w:rFonts w:eastAsiaTheme="majorEastAsia"/>
        </w:rPr>
        <w:t xml:space="preserve"> lastega töötava</w:t>
      </w:r>
      <w:r w:rsidR="005921B2">
        <w:rPr>
          <w:rStyle w:val="eop"/>
          <w:rFonts w:eastAsiaTheme="majorEastAsia"/>
        </w:rPr>
        <w:t>tele</w:t>
      </w:r>
      <w:r w:rsidR="004D77D1">
        <w:rPr>
          <w:rStyle w:val="eop"/>
          <w:rFonts w:eastAsiaTheme="majorEastAsia"/>
        </w:rPr>
        <w:t xml:space="preserve"> isiku</w:t>
      </w:r>
      <w:r w:rsidR="005921B2">
        <w:rPr>
          <w:rStyle w:val="eop"/>
          <w:rFonts w:eastAsiaTheme="majorEastAsia"/>
        </w:rPr>
        <w:t>tele</w:t>
      </w:r>
      <w:r w:rsidR="004D77D1">
        <w:rPr>
          <w:rStyle w:val="eop"/>
          <w:rFonts w:eastAsiaTheme="majorEastAsia"/>
        </w:rPr>
        <w:t xml:space="preserve"> peale </w:t>
      </w:r>
      <w:proofErr w:type="spellStart"/>
      <w:r w:rsidR="004D77D1">
        <w:rPr>
          <w:rStyle w:val="eop"/>
          <w:rFonts w:eastAsiaTheme="majorEastAsia"/>
        </w:rPr>
        <w:t>KOV-i</w:t>
      </w:r>
      <w:proofErr w:type="spellEnd"/>
      <w:r w:rsidR="004D77D1">
        <w:rPr>
          <w:rStyle w:val="eop"/>
          <w:rFonts w:eastAsiaTheme="majorEastAsia"/>
        </w:rPr>
        <w:t xml:space="preserve"> lastekaitsetöötaja. </w:t>
      </w:r>
      <w:r w:rsidR="00E77A0D">
        <w:rPr>
          <w:rStyle w:val="eop"/>
          <w:rFonts w:eastAsiaTheme="majorEastAsia"/>
        </w:rPr>
        <w:t xml:space="preserve">Sellisteks olukordadeks on juhtumid, kus tegemist on küll abivajava lapsega </w:t>
      </w:r>
      <w:proofErr w:type="spellStart"/>
      <w:r w:rsidR="00E77A0D">
        <w:rPr>
          <w:rStyle w:val="eop"/>
          <w:rFonts w:eastAsiaTheme="majorEastAsia"/>
        </w:rPr>
        <w:t>LasteKS</w:t>
      </w:r>
      <w:proofErr w:type="spellEnd"/>
      <w:r w:rsidR="00E77A0D">
        <w:rPr>
          <w:rStyle w:val="eop"/>
          <w:rFonts w:eastAsiaTheme="majorEastAsia"/>
        </w:rPr>
        <w:t xml:space="preserve"> § 26 </w:t>
      </w:r>
      <w:r w:rsidR="0056315C">
        <w:rPr>
          <w:rStyle w:val="eop"/>
          <w:rFonts w:eastAsiaTheme="majorEastAsia"/>
        </w:rPr>
        <w:t>tähenduses</w:t>
      </w:r>
      <w:r w:rsidR="00E77A0D">
        <w:rPr>
          <w:rStyle w:val="eop"/>
          <w:rFonts w:eastAsiaTheme="majorEastAsia"/>
        </w:rPr>
        <w:t xml:space="preserve">, ent </w:t>
      </w:r>
      <w:r w:rsidR="00CD72BA">
        <w:rPr>
          <w:rStyle w:val="eop"/>
          <w:rFonts w:eastAsiaTheme="majorEastAsia"/>
        </w:rPr>
        <w:t>lapse</w:t>
      </w:r>
      <w:r w:rsidR="00E77A0D">
        <w:rPr>
          <w:rStyle w:val="eop"/>
          <w:rFonts w:eastAsiaTheme="majorEastAsia"/>
        </w:rPr>
        <w:t xml:space="preserve"> </w:t>
      </w:r>
      <w:r w:rsidRPr="00F8796E" w:rsidR="00CB4ED6">
        <w:rPr>
          <w:rStyle w:val="normaltextrun"/>
          <w:rFonts w:eastAsiaTheme="majorEastAsia"/>
        </w:rPr>
        <w:t>heaolu toetavate meetmete rakendami</w:t>
      </w:r>
      <w:r w:rsidR="00C762C0">
        <w:rPr>
          <w:rStyle w:val="normaltextrun"/>
          <w:rFonts w:eastAsiaTheme="majorEastAsia"/>
        </w:rPr>
        <w:t>ne piirneb ühe heaolu valdkonnaga (</w:t>
      </w:r>
      <w:r w:rsidR="00226F36">
        <w:rPr>
          <w:rStyle w:val="normaltextrun"/>
          <w:rFonts w:eastAsiaTheme="majorEastAsia"/>
        </w:rPr>
        <w:t>nt</w:t>
      </w:r>
      <w:r w:rsidR="00C762C0">
        <w:rPr>
          <w:rStyle w:val="normaltextrun"/>
          <w:rFonts w:eastAsiaTheme="majorEastAsia"/>
        </w:rPr>
        <w:t xml:space="preserve"> haridus või tervis). Sellistel juhtudel saab</w:t>
      </w:r>
      <w:r w:rsidR="00CA2094">
        <w:rPr>
          <w:rStyle w:val="normaltextrun"/>
          <w:rFonts w:eastAsiaTheme="majorEastAsia"/>
        </w:rPr>
        <w:t xml:space="preserve">ki </w:t>
      </w:r>
      <w:r w:rsidR="00CA2094">
        <w:rPr>
          <w:rStyle w:val="eop"/>
          <w:rFonts w:eastAsiaTheme="majorEastAsia"/>
        </w:rPr>
        <w:t>reeglina</w:t>
      </w:r>
      <w:r w:rsidRPr="00C7593A" w:rsidR="00CA2094">
        <w:rPr>
          <w:rStyle w:val="eop"/>
          <w:rFonts w:eastAsiaTheme="majorEastAsia"/>
        </w:rPr>
        <w:t xml:space="preserve"> probleemi kõige tõhusamalt lahendada vastavas valdkonnas töötav spetsialist</w:t>
      </w:r>
      <w:r w:rsidR="00CA2094">
        <w:rPr>
          <w:rStyle w:val="eop"/>
          <w:rFonts w:eastAsiaTheme="majorEastAsia"/>
        </w:rPr>
        <w:t xml:space="preserve">, kellel on parim teadmine </w:t>
      </w:r>
      <w:r w:rsidR="00C459F1">
        <w:rPr>
          <w:rStyle w:val="eop"/>
          <w:rFonts w:eastAsiaTheme="majorEastAsia"/>
        </w:rPr>
        <w:t>selles</w:t>
      </w:r>
      <w:r w:rsidR="00CA2094">
        <w:rPr>
          <w:rStyle w:val="eop"/>
          <w:rFonts w:eastAsiaTheme="majorEastAsia"/>
        </w:rPr>
        <w:t xml:space="preserve"> valdkonnas lapse abistamiseks olemasolevatest meetmetest</w:t>
      </w:r>
      <w:r w:rsidR="00570A48">
        <w:rPr>
          <w:rStyle w:val="eop"/>
          <w:rFonts w:eastAsiaTheme="majorEastAsia"/>
        </w:rPr>
        <w:t xml:space="preserve"> ja parim võimalus nende rakendamiseks</w:t>
      </w:r>
      <w:r w:rsidRPr="00C7593A" w:rsidR="00CA2094">
        <w:rPr>
          <w:rStyle w:val="eop"/>
          <w:rFonts w:eastAsiaTheme="majorEastAsia"/>
        </w:rPr>
        <w:t>. Näiteks kui lapse abivajadus ilmneb haridusvaldkonnas (nt koolist puudumine koolisisese konflikti</w:t>
      </w:r>
      <w:r w:rsidR="00EF44C5">
        <w:rPr>
          <w:rStyle w:val="eop"/>
          <w:rFonts w:eastAsiaTheme="majorEastAsia"/>
        </w:rPr>
        <w:t xml:space="preserve"> tõttu)</w:t>
      </w:r>
      <w:r w:rsidR="00C351A8">
        <w:rPr>
          <w:rStyle w:val="eop"/>
          <w:rFonts w:eastAsiaTheme="majorEastAsia"/>
        </w:rPr>
        <w:t xml:space="preserve"> ega ole seotud teiste lapse heaolu valdkondadega (konflikt </w:t>
      </w:r>
      <w:r w:rsidR="00BB622B">
        <w:rPr>
          <w:rStyle w:val="eop"/>
          <w:rFonts w:eastAsiaTheme="majorEastAsia"/>
        </w:rPr>
        <w:t>koolis ei ole tingitud lapse kodusest</w:t>
      </w:r>
      <w:r w:rsidR="00941617">
        <w:rPr>
          <w:rStyle w:val="eop"/>
          <w:rFonts w:eastAsiaTheme="majorEastAsia"/>
        </w:rPr>
        <w:t xml:space="preserve"> keskkonnast, mis last ei toeta</w:t>
      </w:r>
      <w:r w:rsidR="00BB622B">
        <w:rPr>
          <w:rStyle w:val="eop"/>
          <w:rFonts w:eastAsiaTheme="majorEastAsia"/>
        </w:rPr>
        <w:t>)</w:t>
      </w:r>
      <w:r w:rsidR="008A690A">
        <w:rPr>
          <w:rStyle w:val="eop"/>
          <w:rFonts w:eastAsiaTheme="majorEastAsia"/>
        </w:rPr>
        <w:t xml:space="preserve">, </w:t>
      </w:r>
      <w:r w:rsidRPr="00C7593A" w:rsidR="00CA2094">
        <w:rPr>
          <w:rStyle w:val="eop"/>
          <w:rFonts w:eastAsiaTheme="majorEastAsia"/>
        </w:rPr>
        <w:t>on mõistlik, et juhtumit koordineerib haridus</w:t>
      </w:r>
      <w:r w:rsidR="00B878BB">
        <w:rPr>
          <w:rStyle w:val="eop"/>
          <w:rFonts w:eastAsiaTheme="majorEastAsia"/>
        </w:rPr>
        <w:t xml:space="preserve">valdkonna </w:t>
      </w:r>
      <w:r w:rsidR="00BA6740">
        <w:rPr>
          <w:rStyle w:val="eop"/>
          <w:rFonts w:eastAsiaTheme="majorEastAsia"/>
        </w:rPr>
        <w:t xml:space="preserve">vastava pädevusega </w:t>
      </w:r>
      <w:r w:rsidRPr="00C7593A" w:rsidR="00CA2094">
        <w:rPr>
          <w:rStyle w:val="eop"/>
          <w:rFonts w:eastAsiaTheme="majorEastAsia"/>
        </w:rPr>
        <w:t>töötaja</w:t>
      </w:r>
      <w:r w:rsidR="00BA6740">
        <w:rPr>
          <w:rStyle w:val="eop"/>
          <w:rFonts w:eastAsiaTheme="majorEastAsia"/>
        </w:rPr>
        <w:t xml:space="preserve"> (nt sotsiaalpedagoog</w:t>
      </w:r>
      <w:r w:rsidR="00B878BB">
        <w:rPr>
          <w:rStyle w:val="eop"/>
          <w:rFonts w:eastAsiaTheme="majorEastAsia"/>
        </w:rPr>
        <w:t xml:space="preserve"> või haridustugiteenuste osutamiseks loodud </w:t>
      </w:r>
      <w:proofErr w:type="spellStart"/>
      <w:r w:rsidR="00B878BB">
        <w:rPr>
          <w:rStyle w:val="eop"/>
          <w:rFonts w:eastAsiaTheme="majorEastAsia"/>
        </w:rPr>
        <w:t>KOV</w:t>
      </w:r>
      <w:r w:rsidR="00B878BB">
        <w:rPr>
          <w:rStyle w:val="eop"/>
          <w:rFonts w:eastAsiaTheme="majorEastAsia"/>
        </w:rPr>
        <w:noBreakHyphen/>
        <w:t>i</w:t>
      </w:r>
      <w:proofErr w:type="spellEnd"/>
      <w:r w:rsidR="00B878BB">
        <w:rPr>
          <w:rStyle w:val="eop"/>
          <w:rFonts w:eastAsiaTheme="majorEastAsia"/>
        </w:rPr>
        <w:t xml:space="preserve"> allasutuse juhtumikorraldaja</w:t>
      </w:r>
      <w:r w:rsidR="00BA6740">
        <w:rPr>
          <w:rStyle w:val="eop"/>
          <w:rFonts w:eastAsiaTheme="majorEastAsia"/>
        </w:rPr>
        <w:t>)</w:t>
      </w:r>
      <w:r w:rsidRPr="00C7593A" w:rsidR="00CA2094">
        <w:rPr>
          <w:rStyle w:val="eop"/>
          <w:rFonts w:eastAsiaTheme="majorEastAsia"/>
        </w:rPr>
        <w:t>, kes tunneb olukorda ja saab kiiremini sekkuda.</w:t>
      </w:r>
      <w:r w:rsidR="00232499">
        <w:rPr>
          <w:rStyle w:val="eop"/>
          <w:rFonts w:eastAsiaTheme="majorEastAsia"/>
        </w:rPr>
        <w:t xml:space="preserve"> </w:t>
      </w:r>
      <w:r w:rsidRPr="00911F99" w:rsidR="00911F99">
        <w:t xml:space="preserve">Muudatus aitab vältida olukordi, kus valdkond, kus probleem on tekkinud ja kus </w:t>
      </w:r>
      <w:r w:rsidR="002B0380">
        <w:t xml:space="preserve">on </w:t>
      </w:r>
      <w:r w:rsidRPr="00911F99" w:rsidR="00911F99">
        <w:t xml:space="preserve">seda ka kõige lihtsam lahendada, delegeerib </w:t>
      </w:r>
      <w:r w:rsidR="00A24D67">
        <w:t>probleemi</w:t>
      </w:r>
      <w:r w:rsidRPr="00911F99" w:rsidR="00911F99">
        <w:t xml:space="preserve">ga tegelemise lastekaitsetöötajale, kuna seda </w:t>
      </w:r>
      <w:r w:rsidR="009D445C">
        <w:t>näeb ette</w:t>
      </w:r>
      <w:r w:rsidRPr="00911F99" w:rsidR="00911F99">
        <w:t xml:space="preserve"> </w:t>
      </w:r>
      <w:proofErr w:type="spellStart"/>
      <w:r w:rsidRPr="00911F99" w:rsidR="00911F99">
        <w:t>LasteKS</w:t>
      </w:r>
      <w:proofErr w:type="spellEnd"/>
      <w:r w:rsidRPr="00911F99" w:rsidR="00911F99">
        <w:t>.</w:t>
      </w:r>
    </w:p>
    <w:p w:rsidR="009F73B8" w:rsidP="00E76672" w:rsidRDefault="009F73B8" w14:paraId="0C76BE6B" w14:textId="77777777">
      <w:pPr>
        <w:pStyle w:val="paragraph"/>
        <w:spacing w:before="0" w:beforeAutospacing="0" w:after="0" w:afterAutospacing="0"/>
        <w:jc w:val="both"/>
        <w:textAlignment w:val="baseline"/>
        <w:rPr>
          <w:rStyle w:val="eop"/>
          <w:rFonts w:eastAsiaTheme="majorEastAsia"/>
        </w:rPr>
      </w:pPr>
    </w:p>
    <w:p w:rsidR="00461F09" w:rsidP="007178FD" w:rsidRDefault="006606FD" w14:paraId="69442059" w14:textId="60D2D083">
      <w:pPr>
        <w:pStyle w:val="paragraph"/>
        <w:spacing w:before="0" w:beforeAutospacing="0" w:after="0" w:afterAutospacing="0"/>
        <w:jc w:val="both"/>
        <w:textAlignment w:val="baseline"/>
        <w:rPr>
          <w:rStyle w:val="eop"/>
          <w:rFonts w:ascii="Arial" w:hAnsi="Arial" w:eastAsiaTheme="majorEastAsia"/>
          <w:sz w:val="22"/>
          <w:lang w:eastAsia="en-US"/>
        </w:rPr>
      </w:pPr>
      <w:r>
        <w:rPr>
          <w:rStyle w:val="eop"/>
          <w:rFonts w:eastAsiaTheme="majorEastAsia"/>
        </w:rPr>
        <w:t>Nende l</w:t>
      </w:r>
      <w:r w:rsidR="0013287D">
        <w:rPr>
          <w:rStyle w:val="eop"/>
          <w:rFonts w:eastAsiaTheme="majorEastAsia"/>
        </w:rPr>
        <w:t>a</w:t>
      </w:r>
      <w:r>
        <w:rPr>
          <w:rStyle w:val="eop"/>
          <w:rFonts w:eastAsiaTheme="majorEastAsia"/>
        </w:rPr>
        <w:t>ste</w:t>
      </w:r>
      <w:r w:rsidR="0013287D">
        <w:rPr>
          <w:rStyle w:val="eop"/>
          <w:rFonts w:eastAsiaTheme="majorEastAsia"/>
        </w:rPr>
        <w:t>ga töötava</w:t>
      </w:r>
      <w:r>
        <w:rPr>
          <w:rStyle w:val="eop"/>
          <w:rFonts w:eastAsiaTheme="majorEastAsia"/>
        </w:rPr>
        <w:t>te</w:t>
      </w:r>
      <w:r w:rsidR="0013287D">
        <w:rPr>
          <w:rStyle w:val="eop"/>
          <w:rFonts w:eastAsiaTheme="majorEastAsia"/>
        </w:rPr>
        <w:t xml:space="preserve"> isiku</w:t>
      </w:r>
      <w:r>
        <w:rPr>
          <w:rStyle w:val="eop"/>
          <w:rFonts w:eastAsiaTheme="majorEastAsia"/>
        </w:rPr>
        <w:t>te ringi määramisel</w:t>
      </w:r>
      <w:r w:rsidR="0013287D">
        <w:rPr>
          <w:rStyle w:val="eop"/>
          <w:rFonts w:eastAsiaTheme="majorEastAsia"/>
        </w:rPr>
        <w:t xml:space="preserve">, kes lõike </w:t>
      </w:r>
      <w:r w:rsidR="00B878BB">
        <w:rPr>
          <w:rStyle w:val="eop"/>
          <w:rFonts w:eastAsiaTheme="majorEastAsia"/>
        </w:rPr>
        <w:t>6</w:t>
      </w:r>
      <w:r w:rsidR="0013287D">
        <w:rPr>
          <w:rStyle w:val="eop"/>
          <w:rFonts w:eastAsiaTheme="majorEastAsia"/>
        </w:rPr>
        <w:t xml:space="preserve"> </w:t>
      </w:r>
      <w:r w:rsidR="001B6A4A">
        <w:rPr>
          <w:rStyle w:val="eop"/>
          <w:rFonts w:eastAsiaTheme="majorEastAsia"/>
        </w:rPr>
        <w:t xml:space="preserve">kohaselt </w:t>
      </w:r>
      <w:r w:rsidR="0013287D">
        <w:rPr>
          <w:rStyle w:val="eop"/>
          <w:rFonts w:eastAsiaTheme="majorEastAsia"/>
        </w:rPr>
        <w:t xml:space="preserve">lapse ühekülgse abivajaduse puhul juhtumi koordineerimise õiguse endale saavad, </w:t>
      </w:r>
      <w:r>
        <w:rPr>
          <w:rStyle w:val="eop"/>
          <w:rFonts w:eastAsiaTheme="majorEastAsia"/>
        </w:rPr>
        <w:t xml:space="preserve">tuleb arvestada </w:t>
      </w:r>
      <w:proofErr w:type="spellStart"/>
      <w:r>
        <w:rPr>
          <w:rStyle w:val="eop"/>
          <w:rFonts w:eastAsiaTheme="majorEastAsia"/>
        </w:rPr>
        <w:t>LasteKS</w:t>
      </w:r>
      <w:proofErr w:type="spellEnd"/>
      <w:r>
        <w:rPr>
          <w:rStyle w:val="eop"/>
          <w:rFonts w:eastAsiaTheme="majorEastAsia"/>
        </w:rPr>
        <w:t xml:space="preserve"> § 18 lõikes 2 sätestatud lapsega töötava isiku mõistet </w:t>
      </w:r>
      <w:r w:rsidR="00C12E80">
        <w:rPr>
          <w:rStyle w:val="eop"/>
          <w:rFonts w:eastAsiaTheme="majorEastAsia"/>
        </w:rPr>
        <w:t>koos</w:t>
      </w:r>
      <w:r>
        <w:rPr>
          <w:rStyle w:val="eop"/>
          <w:rFonts w:eastAsiaTheme="majorEastAsia"/>
        </w:rPr>
        <w:t xml:space="preserve"> § 28 lõikes 1 loetletud pii</w:t>
      </w:r>
      <w:r w:rsidR="00C12E80">
        <w:rPr>
          <w:rStyle w:val="eop"/>
          <w:rFonts w:eastAsiaTheme="majorEastAsia"/>
        </w:rPr>
        <w:t xml:space="preserve">rangutega. </w:t>
      </w:r>
      <w:r w:rsidR="006720A5">
        <w:rPr>
          <w:rStyle w:val="eop"/>
          <w:rFonts w:eastAsiaTheme="majorEastAsia"/>
        </w:rPr>
        <w:t xml:space="preserve">See tähendab, et lõike </w:t>
      </w:r>
      <w:r w:rsidR="00B878BB">
        <w:rPr>
          <w:rStyle w:val="eop"/>
          <w:rFonts w:eastAsiaTheme="majorEastAsia"/>
        </w:rPr>
        <w:t>6</w:t>
      </w:r>
      <w:r w:rsidR="006720A5">
        <w:rPr>
          <w:rStyle w:val="eop"/>
          <w:rFonts w:eastAsiaTheme="majorEastAsia"/>
        </w:rPr>
        <w:t xml:space="preserve"> </w:t>
      </w:r>
      <w:r w:rsidR="00942A54">
        <w:rPr>
          <w:rStyle w:val="eop"/>
          <w:rFonts w:eastAsiaTheme="majorEastAsia"/>
        </w:rPr>
        <w:t xml:space="preserve">kohaselt </w:t>
      </w:r>
      <w:r w:rsidR="006720A5">
        <w:rPr>
          <w:rStyle w:val="eop"/>
          <w:rFonts w:eastAsiaTheme="majorEastAsia"/>
        </w:rPr>
        <w:t xml:space="preserve">saavad abivajavale lapsele </w:t>
      </w:r>
      <w:r w:rsidR="00D44987">
        <w:rPr>
          <w:rStyle w:val="eop"/>
          <w:rFonts w:eastAsiaTheme="majorEastAsia"/>
        </w:rPr>
        <w:t>abi osutamise koordineerimise õiguse</w:t>
      </w:r>
      <w:r w:rsidR="00C12E80">
        <w:rPr>
          <w:rFonts w:eastAsiaTheme="majorEastAsia"/>
        </w:rPr>
        <w:t xml:space="preserve"> </w:t>
      </w:r>
      <w:r w:rsidRPr="00126B4B" w:rsidR="00126B4B">
        <w:rPr>
          <w:rFonts w:eastAsiaTheme="majorEastAsia"/>
        </w:rPr>
        <w:t>töös või kutsetegevuses lapsega vahetult kokku puutuv</w:t>
      </w:r>
      <w:r w:rsidR="00D44987">
        <w:rPr>
          <w:rFonts w:eastAsiaTheme="majorEastAsia"/>
        </w:rPr>
        <w:t>ad</w:t>
      </w:r>
      <w:r w:rsidRPr="00126B4B" w:rsidR="00126B4B">
        <w:rPr>
          <w:rFonts w:eastAsiaTheme="majorEastAsia"/>
        </w:rPr>
        <w:t xml:space="preserve"> isik</w:t>
      </w:r>
      <w:r w:rsidR="00D44987">
        <w:rPr>
          <w:rFonts w:eastAsiaTheme="majorEastAsia"/>
        </w:rPr>
        <w:t>ud</w:t>
      </w:r>
      <w:r w:rsidRPr="00126B4B" w:rsidR="00126B4B">
        <w:rPr>
          <w:rFonts w:eastAsiaTheme="majorEastAsia"/>
        </w:rPr>
        <w:t xml:space="preserve">, </w:t>
      </w:r>
      <w:r w:rsidR="00D44987">
        <w:rPr>
          <w:rFonts w:eastAsiaTheme="majorEastAsia"/>
        </w:rPr>
        <w:t>välja arvatud</w:t>
      </w:r>
      <w:r w:rsidRPr="00126B4B" w:rsidR="00126B4B">
        <w:rPr>
          <w:rFonts w:eastAsiaTheme="majorEastAsia"/>
        </w:rPr>
        <w:t xml:space="preserve"> vabatahtlikus tegevuses, asendusteenistuses teenides</w:t>
      </w:r>
      <w:r w:rsidRPr="004C55EC" w:rsidR="00126B4B">
        <w:rPr>
          <w:rFonts w:eastAsiaTheme="majorEastAsia"/>
        </w:rPr>
        <w:t>, tööturuteenustel osaledes</w:t>
      </w:r>
      <w:r w:rsidRPr="00126B4B" w:rsidR="00126B4B">
        <w:rPr>
          <w:rFonts w:eastAsiaTheme="majorEastAsia"/>
        </w:rPr>
        <w:t xml:space="preserve"> või praktikandina lapsega vahetult kokku puutuv</w:t>
      </w:r>
      <w:r w:rsidR="00D44987">
        <w:rPr>
          <w:rFonts w:eastAsiaTheme="majorEastAsia"/>
        </w:rPr>
        <w:t>ad</w:t>
      </w:r>
      <w:r w:rsidRPr="00126B4B" w:rsidR="00126B4B">
        <w:rPr>
          <w:rFonts w:eastAsiaTheme="majorEastAsia"/>
        </w:rPr>
        <w:t xml:space="preserve"> isik</w:t>
      </w:r>
      <w:r w:rsidR="00D44987">
        <w:rPr>
          <w:rFonts w:eastAsiaTheme="majorEastAsia"/>
        </w:rPr>
        <w:t>ud</w:t>
      </w:r>
      <w:r w:rsidR="003B796E">
        <w:rPr>
          <w:rFonts w:eastAsiaTheme="majorEastAsia"/>
        </w:rPr>
        <w:t xml:space="preserve">, kes </w:t>
      </w:r>
      <w:r w:rsidRPr="000A4C53" w:rsidR="003B796E">
        <w:rPr>
          <w:rFonts w:eastAsiaTheme="majorEastAsia"/>
        </w:rPr>
        <w:t>vastavas</w:t>
      </w:r>
      <w:r w:rsidR="003B796E">
        <w:rPr>
          <w:rFonts w:eastAsiaTheme="majorEastAsia"/>
        </w:rPr>
        <w:t xml:space="preserve"> lapse heaolu valdkonnas tegutsevad</w:t>
      </w:r>
      <w:r w:rsidRPr="00126B4B" w:rsidR="00126B4B">
        <w:rPr>
          <w:rFonts w:eastAsiaTheme="majorEastAsia"/>
        </w:rPr>
        <w:t>.</w:t>
      </w:r>
      <w:r w:rsidR="004D6361">
        <w:rPr>
          <w:rStyle w:val="eop"/>
          <w:rFonts w:eastAsiaTheme="majorEastAsia"/>
        </w:rPr>
        <w:t xml:space="preserve"> </w:t>
      </w:r>
      <w:r w:rsidR="003667A5">
        <w:rPr>
          <w:rStyle w:val="eop"/>
          <w:rFonts w:eastAsiaTheme="majorEastAsia"/>
        </w:rPr>
        <w:t xml:space="preserve">Lastekaitsetöö praktikast lähtudes peetakse </w:t>
      </w:r>
      <w:r w:rsidRPr="009B3781" w:rsidR="003667A5">
        <w:rPr>
          <w:rStyle w:val="eop"/>
          <w:rFonts w:eastAsiaTheme="majorEastAsia"/>
        </w:rPr>
        <w:t>v</w:t>
      </w:r>
      <w:r w:rsidRPr="009B3781" w:rsidR="007F3241">
        <w:rPr>
          <w:rStyle w:val="eop"/>
          <w:rFonts w:eastAsiaTheme="majorEastAsia"/>
        </w:rPr>
        <w:t>astavas</w:t>
      </w:r>
      <w:r w:rsidR="007F3241">
        <w:rPr>
          <w:rStyle w:val="eop"/>
          <w:rFonts w:eastAsiaTheme="majorEastAsia"/>
        </w:rPr>
        <w:t xml:space="preserve"> lapse heaolu valdkonnas lapsega töötava isikute all silmas eelkõige haridus- ja tervishoiuasutustes lapsega töötavaid isikuid (</w:t>
      </w:r>
      <w:r w:rsidR="00192D82">
        <w:rPr>
          <w:rStyle w:val="eop"/>
          <w:rFonts w:eastAsiaTheme="majorEastAsia"/>
        </w:rPr>
        <w:t xml:space="preserve">haridusasutuste </w:t>
      </w:r>
      <w:r w:rsidR="007F3241">
        <w:rPr>
          <w:rStyle w:val="eop"/>
          <w:rFonts w:eastAsiaTheme="majorEastAsia"/>
        </w:rPr>
        <w:t xml:space="preserve">sotsiaalpedagoogid, </w:t>
      </w:r>
      <w:r w:rsidR="00192D82">
        <w:rPr>
          <w:rStyle w:val="eop"/>
          <w:rFonts w:eastAsiaTheme="majorEastAsia"/>
        </w:rPr>
        <w:t xml:space="preserve">tervishoiuasutuste </w:t>
      </w:r>
      <w:r w:rsidR="007F3241">
        <w:rPr>
          <w:rStyle w:val="eop"/>
          <w:rFonts w:eastAsiaTheme="majorEastAsia"/>
        </w:rPr>
        <w:t>sotsiaaltöötajad</w:t>
      </w:r>
      <w:r w:rsidR="00B15EE4">
        <w:rPr>
          <w:rStyle w:val="eop"/>
          <w:rFonts w:eastAsiaTheme="majorEastAsia"/>
        </w:rPr>
        <w:t>)</w:t>
      </w:r>
      <w:r w:rsidR="007F3241">
        <w:rPr>
          <w:rStyle w:val="eop"/>
          <w:rFonts w:eastAsiaTheme="majorEastAsia"/>
        </w:rPr>
        <w:t xml:space="preserve">, samuti nendes ja muudes asjakohastes valdkondades (nt </w:t>
      </w:r>
      <w:r w:rsidR="007F3241">
        <w:rPr>
          <w:rStyle w:val="eop"/>
          <w:rFonts w:eastAsiaTheme="majorEastAsia"/>
        </w:rPr>
        <w:lastRenderedPageBreak/>
        <w:t xml:space="preserve">noorsootöö) tugiteenuste osutamiseks loodud </w:t>
      </w:r>
      <w:proofErr w:type="spellStart"/>
      <w:r w:rsidR="007F3241">
        <w:rPr>
          <w:rStyle w:val="eop"/>
          <w:rFonts w:eastAsiaTheme="majorEastAsia"/>
        </w:rPr>
        <w:t>KOV-i</w:t>
      </w:r>
      <w:proofErr w:type="spellEnd"/>
      <w:r w:rsidR="007F3241">
        <w:rPr>
          <w:rStyle w:val="eop"/>
          <w:rFonts w:eastAsiaTheme="majorEastAsia"/>
        </w:rPr>
        <w:t xml:space="preserve"> allasutuste </w:t>
      </w:r>
      <w:r w:rsidR="00B15EE4">
        <w:rPr>
          <w:rStyle w:val="eop"/>
          <w:rFonts w:eastAsiaTheme="majorEastAsia"/>
        </w:rPr>
        <w:t xml:space="preserve">või eraõiguslike </w:t>
      </w:r>
      <w:r w:rsidR="00D55D74">
        <w:rPr>
          <w:rStyle w:val="eop"/>
          <w:rFonts w:eastAsiaTheme="majorEastAsia"/>
        </w:rPr>
        <w:t xml:space="preserve">lasteasutuste </w:t>
      </w:r>
      <w:r w:rsidR="007F3241">
        <w:rPr>
          <w:rStyle w:val="eop"/>
          <w:rFonts w:eastAsiaTheme="majorEastAsia"/>
        </w:rPr>
        <w:t>spetsialiste.</w:t>
      </w:r>
      <w:r w:rsidRPr="00D55D74" w:rsidR="00D55D74">
        <w:rPr>
          <w:rStyle w:val="eop"/>
          <w:rFonts w:eastAsiaTheme="majorEastAsia"/>
        </w:rPr>
        <w:t xml:space="preserve"> </w:t>
      </w:r>
    </w:p>
    <w:p w:rsidR="009F73B8" w:rsidP="00E76672" w:rsidRDefault="009F73B8" w14:paraId="2A837BFD" w14:textId="77777777">
      <w:pPr>
        <w:pStyle w:val="paragraph"/>
        <w:spacing w:before="0" w:beforeAutospacing="0" w:after="0" w:afterAutospacing="0"/>
        <w:jc w:val="both"/>
        <w:textAlignment w:val="baseline"/>
        <w:rPr>
          <w:rStyle w:val="eop"/>
          <w:rFonts w:eastAsiaTheme="majorEastAsia"/>
        </w:rPr>
      </w:pPr>
    </w:p>
    <w:p w:rsidR="007F3241" w:rsidP="008C1BD9" w:rsidRDefault="00D55D74" w14:paraId="34B61022" w14:textId="6089D63C">
      <w:pPr>
        <w:pStyle w:val="paragraph"/>
        <w:spacing w:before="0" w:beforeAutospacing="0" w:after="0" w:afterAutospacing="0"/>
        <w:jc w:val="both"/>
        <w:textAlignment w:val="baseline"/>
        <w:rPr>
          <w:rStyle w:val="eop"/>
          <w:rFonts w:ascii="Arial" w:hAnsi="Arial" w:eastAsiaTheme="majorEastAsia"/>
          <w:sz w:val="22"/>
          <w:lang w:eastAsia="en-US"/>
        </w:rPr>
      </w:pPr>
      <w:r>
        <w:rPr>
          <w:rStyle w:val="eop"/>
          <w:rFonts w:eastAsiaTheme="majorEastAsia"/>
        </w:rPr>
        <w:t xml:space="preserve">On </w:t>
      </w:r>
      <w:proofErr w:type="spellStart"/>
      <w:r>
        <w:rPr>
          <w:rStyle w:val="eop"/>
          <w:rFonts w:eastAsiaTheme="majorEastAsia"/>
        </w:rPr>
        <w:t>KOV-e</w:t>
      </w:r>
      <w:proofErr w:type="spellEnd"/>
      <w:r>
        <w:rPr>
          <w:rStyle w:val="eop"/>
          <w:rFonts w:eastAsiaTheme="majorEastAsia"/>
        </w:rPr>
        <w:t xml:space="preserve">, kus on juba loodud teatud lapse heaolu valdkondadele tugiteenuseid osutav </w:t>
      </w:r>
      <w:proofErr w:type="spellStart"/>
      <w:r>
        <w:rPr>
          <w:rStyle w:val="eop"/>
          <w:rFonts w:eastAsiaTheme="majorEastAsia"/>
        </w:rPr>
        <w:t>KOV-i</w:t>
      </w:r>
      <w:proofErr w:type="spellEnd"/>
      <w:r>
        <w:rPr>
          <w:rStyle w:val="eop"/>
          <w:rFonts w:eastAsiaTheme="majorEastAsia"/>
        </w:rPr>
        <w:t xml:space="preserve"> allasutus</w:t>
      </w:r>
      <w:r w:rsidR="00D36020">
        <w:rPr>
          <w:rStyle w:val="eop"/>
          <w:rFonts w:eastAsiaTheme="majorEastAsia"/>
        </w:rPr>
        <w:t xml:space="preserve"> või ka </w:t>
      </w:r>
      <w:r>
        <w:rPr>
          <w:rStyle w:val="eop"/>
          <w:rFonts w:eastAsiaTheme="majorEastAsia"/>
        </w:rPr>
        <w:t xml:space="preserve">eraldiseisev juriidiline isik, kus töötavad juhtumikorraldajad koordineerivad abi osutamist </w:t>
      </w:r>
      <w:r w:rsidRPr="008C1BD9">
        <w:rPr>
          <w:rStyle w:val="eop"/>
          <w:rFonts w:eastAsiaTheme="majorEastAsia"/>
        </w:rPr>
        <w:t>vastavas</w:t>
      </w:r>
      <w:r>
        <w:rPr>
          <w:rStyle w:val="eop"/>
          <w:rFonts w:eastAsiaTheme="majorEastAsia"/>
        </w:rPr>
        <w:t xml:space="preserve"> valdkonnas ilmnenud abivajadusega lastele</w:t>
      </w:r>
      <w:r w:rsidR="006626B6">
        <w:rPr>
          <w:rStyle w:val="Allmrkuseviide"/>
          <w:rFonts w:eastAsiaTheme="majorEastAsia"/>
        </w:rPr>
        <w:footnoteReference w:id="18"/>
      </w:r>
      <w:r>
        <w:rPr>
          <w:rStyle w:val="eop"/>
          <w:rFonts w:eastAsiaTheme="majorEastAsia"/>
        </w:rPr>
        <w:t xml:space="preserve">. </w:t>
      </w:r>
      <w:r w:rsidR="00101B26">
        <w:rPr>
          <w:rStyle w:val="eop"/>
          <w:rFonts w:eastAsiaTheme="majorEastAsia"/>
        </w:rPr>
        <w:t>Kehtiva</w:t>
      </w:r>
      <w:r w:rsidR="00720096">
        <w:rPr>
          <w:rStyle w:val="eop"/>
          <w:rFonts w:eastAsiaTheme="majorEastAsia"/>
        </w:rPr>
        <w:t>t</w:t>
      </w:r>
      <w:r w:rsidR="00101B26">
        <w:rPr>
          <w:rStyle w:val="eop"/>
          <w:rFonts w:eastAsiaTheme="majorEastAsia"/>
        </w:rPr>
        <w:t xml:space="preserve"> seadus</w:t>
      </w:r>
      <w:r w:rsidR="00720096">
        <w:rPr>
          <w:rStyle w:val="eop"/>
          <w:rFonts w:eastAsiaTheme="majorEastAsia"/>
        </w:rPr>
        <w:t>t</w:t>
      </w:r>
      <w:r w:rsidR="00101B26">
        <w:rPr>
          <w:rStyle w:val="eop"/>
          <w:rFonts w:eastAsiaTheme="majorEastAsia"/>
        </w:rPr>
        <w:t xml:space="preserve"> järgi</w:t>
      </w:r>
      <w:r w:rsidR="00720096">
        <w:rPr>
          <w:rStyle w:val="eop"/>
          <w:rFonts w:eastAsiaTheme="majorEastAsia"/>
        </w:rPr>
        <w:t>des</w:t>
      </w:r>
      <w:r w:rsidR="00101B26">
        <w:rPr>
          <w:rStyle w:val="eop"/>
          <w:rFonts w:eastAsiaTheme="majorEastAsia"/>
        </w:rPr>
        <w:t xml:space="preserve"> </w:t>
      </w:r>
      <w:r w:rsidR="0024463D">
        <w:rPr>
          <w:rStyle w:val="eop"/>
          <w:rFonts w:eastAsiaTheme="majorEastAsia"/>
        </w:rPr>
        <w:t xml:space="preserve">peaksid </w:t>
      </w:r>
      <w:r w:rsidR="00D36020">
        <w:rPr>
          <w:rStyle w:val="eop"/>
          <w:rFonts w:eastAsiaTheme="majorEastAsia"/>
        </w:rPr>
        <w:t xml:space="preserve">sellistes asutustes </w:t>
      </w:r>
      <w:r w:rsidR="003975BA">
        <w:rPr>
          <w:rStyle w:val="eop"/>
          <w:rFonts w:eastAsiaTheme="majorEastAsia"/>
        </w:rPr>
        <w:t xml:space="preserve">töötavad juhtumikorraldajad abivajava lapsega kokku puutudes </w:t>
      </w:r>
      <w:r w:rsidR="000B6B80">
        <w:rPr>
          <w:rStyle w:val="eop"/>
          <w:rFonts w:eastAsiaTheme="majorEastAsia"/>
        </w:rPr>
        <w:t xml:space="preserve">teavitama sellest vastavalt </w:t>
      </w:r>
      <w:proofErr w:type="spellStart"/>
      <w:r w:rsidR="000B6B80">
        <w:rPr>
          <w:rStyle w:val="eop"/>
          <w:rFonts w:eastAsiaTheme="majorEastAsia"/>
        </w:rPr>
        <w:t>LasteKS</w:t>
      </w:r>
      <w:proofErr w:type="spellEnd"/>
      <w:r w:rsidR="000B6B80">
        <w:rPr>
          <w:rStyle w:val="eop"/>
          <w:rFonts w:eastAsiaTheme="majorEastAsia"/>
        </w:rPr>
        <w:t xml:space="preserve"> §-</w:t>
      </w:r>
      <w:r w:rsidR="00720096">
        <w:rPr>
          <w:rStyle w:val="eop"/>
          <w:rFonts w:eastAsiaTheme="majorEastAsia"/>
        </w:rPr>
        <w:t>de</w:t>
      </w:r>
      <w:r w:rsidR="000B6B80">
        <w:rPr>
          <w:rStyle w:val="eop"/>
          <w:rFonts w:eastAsiaTheme="majorEastAsia"/>
        </w:rPr>
        <w:t>le 27</w:t>
      </w:r>
      <w:r w:rsidR="00720096">
        <w:rPr>
          <w:rStyle w:val="eop"/>
          <w:rFonts w:eastAsiaTheme="majorEastAsia"/>
        </w:rPr>
        <w:t xml:space="preserve"> ja 27</w:t>
      </w:r>
      <w:r w:rsidRPr="00720096" w:rsidR="00720096">
        <w:rPr>
          <w:rStyle w:val="eop"/>
          <w:rFonts w:eastAsiaTheme="majorEastAsia"/>
          <w:vertAlign w:val="superscript"/>
        </w:rPr>
        <w:t>1</w:t>
      </w:r>
      <w:r w:rsidR="000B6B80">
        <w:rPr>
          <w:rStyle w:val="eop"/>
          <w:rFonts w:eastAsiaTheme="majorEastAsia"/>
        </w:rPr>
        <w:t xml:space="preserve"> </w:t>
      </w:r>
      <w:proofErr w:type="spellStart"/>
      <w:r w:rsidR="000B6B80">
        <w:rPr>
          <w:rStyle w:val="eop"/>
          <w:rFonts w:eastAsiaTheme="majorEastAsia"/>
        </w:rPr>
        <w:t>KOV-i</w:t>
      </w:r>
      <w:proofErr w:type="spellEnd"/>
      <w:r w:rsidR="000B6B80">
        <w:rPr>
          <w:rStyle w:val="eop"/>
          <w:rFonts w:eastAsiaTheme="majorEastAsia"/>
        </w:rPr>
        <w:t xml:space="preserve"> lastekaitsetöötajat</w:t>
      </w:r>
      <w:r w:rsidR="0013116F">
        <w:rPr>
          <w:rStyle w:val="eop"/>
          <w:rFonts w:eastAsiaTheme="majorEastAsia"/>
        </w:rPr>
        <w:t xml:space="preserve">, kes peaks </w:t>
      </w:r>
      <w:r w:rsidR="007F1EAD">
        <w:rPr>
          <w:rStyle w:val="eop"/>
          <w:rFonts w:eastAsiaTheme="majorEastAsia"/>
        </w:rPr>
        <w:t xml:space="preserve">§-st 29 lähtudes </w:t>
      </w:r>
      <w:r w:rsidR="0013116F">
        <w:rPr>
          <w:rStyle w:val="eop"/>
          <w:rFonts w:eastAsiaTheme="majorEastAsia"/>
        </w:rPr>
        <w:t>algatama juhtumikorralduse</w:t>
      </w:r>
      <w:r w:rsidR="003C49A7">
        <w:rPr>
          <w:rStyle w:val="eop"/>
          <w:rFonts w:eastAsiaTheme="majorEastAsia"/>
        </w:rPr>
        <w:t xml:space="preserve"> ning juhtumi koordineerimise üle võtma</w:t>
      </w:r>
      <w:r w:rsidR="0013116F">
        <w:rPr>
          <w:rStyle w:val="eop"/>
          <w:rFonts w:eastAsiaTheme="majorEastAsia"/>
        </w:rPr>
        <w:t xml:space="preserve">. </w:t>
      </w:r>
      <w:r w:rsidR="00EB438B">
        <w:rPr>
          <w:rStyle w:val="eop"/>
          <w:rFonts w:eastAsiaTheme="majorEastAsia"/>
        </w:rPr>
        <w:t>K</w:t>
      </w:r>
      <w:r w:rsidR="00260DE0">
        <w:rPr>
          <w:rStyle w:val="eop"/>
          <w:rFonts w:eastAsiaTheme="majorEastAsia"/>
        </w:rPr>
        <w:t xml:space="preserve">ui lapse abivajadus piirdub </w:t>
      </w:r>
      <w:r w:rsidR="00EB438B">
        <w:rPr>
          <w:rStyle w:val="eop"/>
          <w:rFonts w:eastAsiaTheme="majorEastAsia"/>
        </w:rPr>
        <w:t xml:space="preserve">selle </w:t>
      </w:r>
      <w:r w:rsidR="00260DE0">
        <w:rPr>
          <w:rStyle w:val="eop"/>
          <w:rFonts w:eastAsiaTheme="majorEastAsia"/>
        </w:rPr>
        <w:t>valdkonnaga, kus juhtumikorraldaja tegutseb</w:t>
      </w:r>
      <w:r w:rsidR="0082763F">
        <w:rPr>
          <w:rStyle w:val="eop"/>
          <w:rFonts w:eastAsiaTheme="majorEastAsia"/>
        </w:rPr>
        <w:t>, puudub selleks aga sisuline vajadus</w:t>
      </w:r>
      <w:r w:rsidR="00D720CD">
        <w:rPr>
          <w:rStyle w:val="eop"/>
          <w:rFonts w:eastAsiaTheme="majorEastAsia"/>
        </w:rPr>
        <w:t>. Olukordades, kus</w:t>
      </w:r>
      <w:r w:rsidR="002360E7">
        <w:rPr>
          <w:rStyle w:val="eop"/>
          <w:rFonts w:eastAsiaTheme="majorEastAsia"/>
        </w:rPr>
        <w:t xml:space="preserve"> </w:t>
      </w:r>
      <w:r w:rsidR="00D720CD">
        <w:rPr>
          <w:rStyle w:val="eop"/>
          <w:rFonts w:eastAsiaTheme="majorEastAsia"/>
        </w:rPr>
        <w:t>abivajaduse</w:t>
      </w:r>
      <w:r w:rsidRPr="00C7593A" w:rsidR="00D720CD">
        <w:rPr>
          <w:rStyle w:val="eop"/>
          <w:rFonts w:eastAsiaTheme="majorEastAsia"/>
        </w:rPr>
        <w:t xml:space="preserve"> </w:t>
      </w:r>
      <w:r w:rsidR="00D720CD">
        <w:rPr>
          <w:rStyle w:val="eop"/>
          <w:rFonts w:eastAsiaTheme="majorEastAsia"/>
        </w:rPr>
        <w:t>rahuldamine</w:t>
      </w:r>
      <w:r w:rsidR="005C28E5">
        <w:rPr>
          <w:rStyle w:val="eop"/>
          <w:rFonts w:eastAsiaTheme="majorEastAsia"/>
        </w:rPr>
        <w:t xml:space="preserve"> saaks</w:t>
      </w:r>
      <w:r w:rsidRPr="00C7593A" w:rsidR="00D720CD">
        <w:rPr>
          <w:rStyle w:val="eop"/>
          <w:rFonts w:eastAsiaTheme="majorEastAsia"/>
        </w:rPr>
        <w:t xml:space="preserve"> </w:t>
      </w:r>
      <w:r w:rsidR="00480C6D">
        <w:rPr>
          <w:rStyle w:val="eop"/>
          <w:rFonts w:eastAsiaTheme="majorEastAsia"/>
        </w:rPr>
        <w:t xml:space="preserve">kõige </w:t>
      </w:r>
      <w:r w:rsidRPr="00C7593A" w:rsidR="00D720CD">
        <w:rPr>
          <w:rStyle w:val="eop"/>
          <w:rFonts w:eastAsiaTheme="majorEastAsia"/>
        </w:rPr>
        <w:t>tõhusa</w:t>
      </w:r>
      <w:r w:rsidR="00480C6D">
        <w:rPr>
          <w:rStyle w:val="eop"/>
          <w:rFonts w:eastAsiaTheme="majorEastAsia"/>
        </w:rPr>
        <w:t>malt</w:t>
      </w:r>
      <w:r w:rsidR="005C28E5">
        <w:rPr>
          <w:rStyle w:val="eop"/>
          <w:rFonts w:eastAsiaTheme="majorEastAsia"/>
        </w:rPr>
        <w:t xml:space="preserve"> toimida</w:t>
      </w:r>
      <w:r w:rsidRPr="00C7593A" w:rsidR="00D720CD">
        <w:rPr>
          <w:rStyle w:val="eop"/>
          <w:rFonts w:eastAsiaTheme="majorEastAsia"/>
        </w:rPr>
        <w:t xml:space="preserve"> </w:t>
      </w:r>
      <w:r w:rsidR="0079152E">
        <w:rPr>
          <w:rStyle w:val="eop"/>
          <w:rFonts w:eastAsiaTheme="majorEastAsia"/>
        </w:rPr>
        <w:t>selles</w:t>
      </w:r>
      <w:r w:rsidRPr="00C7593A" w:rsidR="00D720CD">
        <w:rPr>
          <w:rStyle w:val="eop"/>
          <w:rFonts w:eastAsiaTheme="majorEastAsia"/>
        </w:rPr>
        <w:t xml:space="preserve"> valdkonnas, </w:t>
      </w:r>
      <w:r w:rsidR="005C28E5">
        <w:rPr>
          <w:rStyle w:val="eop"/>
          <w:rFonts w:eastAsiaTheme="majorEastAsia"/>
        </w:rPr>
        <w:t xml:space="preserve">kus abivajadus ilmnes, </w:t>
      </w:r>
      <w:r w:rsidR="002360E7">
        <w:rPr>
          <w:rStyle w:val="eop"/>
          <w:rFonts w:eastAsiaTheme="majorEastAsia"/>
        </w:rPr>
        <w:t xml:space="preserve">võib </w:t>
      </w:r>
      <w:r w:rsidR="0082763F">
        <w:rPr>
          <w:rStyle w:val="eop"/>
          <w:rFonts w:eastAsiaTheme="majorEastAsia"/>
        </w:rPr>
        <w:t xml:space="preserve">lapse ligipääs vajalikule abile </w:t>
      </w:r>
      <w:r w:rsidR="00D720CD">
        <w:rPr>
          <w:rStyle w:val="eop"/>
          <w:rFonts w:eastAsiaTheme="majorEastAsia"/>
        </w:rPr>
        <w:t xml:space="preserve">juhtumi lastekaitsetöötajale delegeerimise </w:t>
      </w:r>
      <w:r w:rsidR="003D1987">
        <w:rPr>
          <w:rStyle w:val="eop"/>
          <w:rFonts w:eastAsiaTheme="majorEastAsia"/>
        </w:rPr>
        <w:t>tõttu</w:t>
      </w:r>
      <w:r w:rsidR="002360E7">
        <w:rPr>
          <w:rStyle w:val="eop"/>
          <w:rFonts w:eastAsiaTheme="majorEastAsia"/>
        </w:rPr>
        <w:t xml:space="preserve"> hoopis kannatada.</w:t>
      </w:r>
      <w:r w:rsidR="0082763F">
        <w:rPr>
          <w:rStyle w:val="eop"/>
          <w:rFonts w:eastAsiaTheme="majorEastAsia"/>
        </w:rPr>
        <w:t xml:space="preserve"> </w:t>
      </w:r>
      <w:r w:rsidRPr="00C7593A" w:rsidR="002D6595">
        <w:rPr>
          <w:rStyle w:val="eop"/>
          <w:rFonts w:eastAsiaTheme="majorEastAsia"/>
        </w:rPr>
        <w:t xml:space="preserve">Muudatus aitab </w:t>
      </w:r>
      <w:r w:rsidR="003C49A7">
        <w:rPr>
          <w:rStyle w:val="eop"/>
          <w:rFonts w:eastAsiaTheme="majorEastAsia"/>
        </w:rPr>
        <w:t>sellis</w:t>
      </w:r>
      <w:r w:rsidR="006626B6">
        <w:rPr>
          <w:rStyle w:val="eop"/>
          <w:rFonts w:eastAsiaTheme="majorEastAsia"/>
        </w:rPr>
        <w:t>eid olukordi vältid</w:t>
      </w:r>
      <w:r w:rsidR="00EA0D33">
        <w:rPr>
          <w:rStyle w:val="eop"/>
          <w:rFonts w:eastAsiaTheme="majorEastAsia"/>
        </w:rPr>
        <w:t xml:space="preserve">a, </w:t>
      </w:r>
      <w:r w:rsidRPr="00C7593A" w:rsidR="002D6595">
        <w:rPr>
          <w:rStyle w:val="eop"/>
          <w:rFonts w:eastAsiaTheme="majorEastAsia"/>
        </w:rPr>
        <w:t>vähenda</w:t>
      </w:r>
      <w:r w:rsidR="00EA0D33">
        <w:rPr>
          <w:rStyle w:val="eop"/>
          <w:rFonts w:eastAsiaTheme="majorEastAsia"/>
        </w:rPr>
        <w:t>des</w:t>
      </w:r>
      <w:r w:rsidRPr="00C7593A" w:rsidR="002D6595">
        <w:rPr>
          <w:rStyle w:val="eop"/>
          <w:rFonts w:eastAsiaTheme="majorEastAsia"/>
        </w:rPr>
        <w:t xml:space="preserve"> bürokraatiat, kiirenda</w:t>
      </w:r>
      <w:r w:rsidR="00EA0D33">
        <w:rPr>
          <w:rStyle w:val="eop"/>
          <w:rFonts w:eastAsiaTheme="majorEastAsia"/>
        </w:rPr>
        <w:t>des</w:t>
      </w:r>
      <w:r w:rsidRPr="00C7593A" w:rsidR="002D6595">
        <w:rPr>
          <w:rStyle w:val="eop"/>
          <w:rFonts w:eastAsiaTheme="majorEastAsia"/>
        </w:rPr>
        <w:t xml:space="preserve"> lapsele abi osutamist ning võimalda</w:t>
      </w:r>
      <w:r w:rsidR="00EA0D33">
        <w:rPr>
          <w:rStyle w:val="eop"/>
          <w:rFonts w:eastAsiaTheme="majorEastAsia"/>
        </w:rPr>
        <w:t>des</w:t>
      </w:r>
      <w:r w:rsidRPr="00C7593A" w:rsidR="002D6595">
        <w:rPr>
          <w:rStyle w:val="eop"/>
          <w:rFonts w:eastAsiaTheme="majorEastAsia"/>
        </w:rPr>
        <w:t xml:space="preserve"> lastekaitsetöötajal keskenduda juhtumitele, mis nõuavad mitmekülgset ja koordineeritud sekkumist</w:t>
      </w:r>
      <w:r w:rsidR="009A08F0">
        <w:rPr>
          <w:rStyle w:val="eop"/>
          <w:rFonts w:eastAsiaTheme="majorEastAsia"/>
        </w:rPr>
        <w:t>.</w:t>
      </w:r>
      <w:r w:rsidRPr="00C94167" w:rsidR="00C94167">
        <w:rPr>
          <w:rStyle w:val="eop"/>
          <w:rFonts w:eastAsiaTheme="majorEastAsia"/>
        </w:rPr>
        <w:t xml:space="preserve"> </w:t>
      </w:r>
      <w:r w:rsidR="00AC27E9">
        <w:rPr>
          <w:rFonts w:eastAsiaTheme="majorEastAsia"/>
        </w:rPr>
        <w:t>L</w:t>
      </w:r>
      <w:r w:rsidRPr="004B7796" w:rsidR="00AC27E9">
        <w:rPr>
          <w:rFonts w:eastAsiaTheme="majorEastAsia"/>
        </w:rPr>
        <w:t>õike</w:t>
      </w:r>
      <w:r w:rsidR="00720096">
        <w:rPr>
          <w:rFonts w:eastAsiaTheme="majorEastAsia"/>
        </w:rPr>
        <w:t>ga</w:t>
      </w:r>
      <w:r w:rsidRPr="004B7796" w:rsidR="00AC27E9">
        <w:rPr>
          <w:rFonts w:eastAsiaTheme="majorEastAsia"/>
        </w:rPr>
        <w:t xml:space="preserve"> </w:t>
      </w:r>
      <w:r w:rsidR="00720096">
        <w:rPr>
          <w:rFonts w:eastAsiaTheme="majorEastAsia"/>
        </w:rPr>
        <w:t>6</w:t>
      </w:r>
      <w:r w:rsidRPr="004B7796" w:rsidR="00AC27E9">
        <w:rPr>
          <w:rFonts w:eastAsiaTheme="majorEastAsia"/>
        </w:rPr>
        <w:t xml:space="preserve"> tehtav muudatus annab </w:t>
      </w:r>
      <w:proofErr w:type="spellStart"/>
      <w:r w:rsidRPr="004B7796" w:rsidR="00AC27E9">
        <w:rPr>
          <w:rFonts w:eastAsiaTheme="majorEastAsia"/>
        </w:rPr>
        <w:t>KOV-idele</w:t>
      </w:r>
      <w:proofErr w:type="spellEnd"/>
      <w:r w:rsidRPr="004B7796" w:rsidR="00AC27E9">
        <w:rPr>
          <w:rFonts w:eastAsiaTheme="majorEastAsia"/>
        </w:rPr>
        <w:t xml:space="preserve"> võimaluse korraldada abivajavate laste toetust paindlikumalt ja tõhusamalt, suunates juhtumite koordineerimise sinna, kus probleem tegelikult ilmneb.</w:t>
      </w:r>
      <w:r w:rsidR="00314389">
        <w:rPr>
          <w:rFonts w:eastAsiaTheme="majorEastAsia"/>
        </w:rPr>
        <w:t xml:space="preserve"> See omakorda </w:t>
      </w:r>
      <w:r w:rsidR="00AE7C3F">
        <w:rPr>
          <w:rFonts w:eastAsiaTheme="majorEastAsia"/>
        </w:rPr>
        <w:t xml:space="preserve">toetab </w:t>
      </w:r>
      <w:r w:rsidR="00135D1A">
        <w:rPr>
          <w:rFonts w:eastAsiaTheme="majorEastAsia"/>
        </w:rPr>
        <w:t xml:space="preserve">lastekaitsetöö korraldamisel </w:t>
      </w:r>
      <w:proofErr w:type="spellStart"/>
      <w:r w:rsidR="00135D1A">
        <w:rPr>
          <w:rFonts w:eastAsiaTheme="majorEastAsia"/>
        </w:rPr>
        <w:t>KOV-i</w:t>
      </w:r>
      <w:proofErr w:type="spellEnd"/>
      <w:r w:rsidR="00135D1A">
        <w:rPr>
          <w:rFonts w:eastAsiaTheme="majorEastAsia"/>
        </w:rPr>
        <w:t xml:space="preserve"> ressursside otstarbekamat </w:t>
      </w:r>
      <w:r w:rsidR="00135D1A">
        <w:rPr>
          <w:rStyle w:val="eop"/>
          <w:rFonts w:eastAsiaTheme="majorEastAsia"/>
        </w:rPr>
        <w:t>kasutamist.</w:t>
      </w:r>
    </w:p>
    <w:p w:rsidR="009F73B8" w:rsidP="00E76672" w:rsidRDefault="009F73B8" w14:paraId="25689944" w14:textId="77777777">
      <w:pPr>
        <w:pStyle w:val="paragraph"/>
        <w:spacing w:before="0" w:beforeAutospacing="0" w:after="0" w:afterAutospacing="0"/>
        <w:jc w:val="both"/>
        <w:textAlignment w:val="baseline"/>
        <w:rPr>
          <w:rStyle w:val="eop"/>
          <w:rFonts w:eastAsiaTheme="majorEastAsia"/>
        </w:rPr>
      </w:pPr>
    </w:p>
    <w:p w:rsidR="00A86664" w:rsidP="00E76672" w:rsidRDefault="00C264C8" w14:paraId="46DAD986" w14:textId="21DD2E28">
      <w:pPr>
        <w:pStyle w:val="paragraph"/>
        <w:spacing w:before="0" w:beforeAutospacing="0" w:after="0" w:afterAutospacing="0"/>
        <w:jc w:val="both"/>
        <w:textAlignment w:val="baseline"/>
        <w:rPr>
          <w:rStyle w:val="eop"/>
          <w:rFonts w:eastAsiaTheme="majorEastAsia"/>
        </w:rPr>
      </w:pPr>
      <w:r w:rsidRPr="00C7593A">
        <w:rPr>
          <w:rStyle w:val="eop"/>
          <w:rFonts w:eastAsiaTheme="majorEastAsia"/>
        </w:rPr>
        <w:t xml:space="preserve">Muudatus ei </w:t>
      </w:r>
      <w:r w:rsidR="00586A11">
        <w:rPr>
          <w:rStyle w:val="eop"/>
          <w:rFonts w:eastAsiaTheme="majorEastAsia"/>
        </w:rPr>
        <w:t>tähenda, et</w:t>
      </w:r>
      <w:r>
        <w:rPr>
          <w:rStyle w:val="eop"/>
          <w:rFonts w:eastAsiaTheme="majorEastAsia"/>
        </w:rPr>
        <w:t xml:space="preserve"> lapsega töötaval</w:t>
      </w:r>
      <w:r w:rsidR="00586A11">
        <w:rPr>
          <w:rStyle w:val="eop"/>
          <w:rFonts w:eastAsiaTheme="majorEastAsia"/>
        </w:rPr>
        <w:t xml:space="preserve"> isikul poleks enam </w:t>
      </w:r>
      <w:r w:rsidRPr="00C7593A">
        <w:rPr>
          <w:rStyle w:val="eop"/>
          <w:rFonts w:eastAsiaTheme="majorEastAsia"/>
        </w:rPr>
        <w:t xml:space="preserve">kohustust teavitada lastekaitsetöötajat abivajavast lapsest vastavalt </w:t>
      </w:r>
      <w:proofErr w:type="spellStart"/>
      <w:r w:rsidRPr="00C7593A">
        <w:rPr>
          <w:rStyle w:val="eop"/>
          <w:rFonts w:eastAsiaTheme="majorEastAsia"/>
        </w:rPr>
        <w:t>LasteKS</w:t>
      </w:r>
      <w:proofErr w:type="spellEnd"/>
      <w:r w:rsidRPr="00C7593A">
        <w:rPr>
          <w:rStyle w:val="eop"/>
          <w:rFonts w:eastAsiaTheme="majorEastAsia"/>
        </w:rPr>
        <w:t xml:space="preserve"> §-le 27¹. Lastekaitsetöötaja teavitamine on vajalik, et vältida olukordi, kus lapsel võib olla mitme valdkonna sekkumist eeldav abivajadus, kuid iga valdkond näeb üksnes oma osa probleemist. Samas ei tähenda teavitamine automaatselt</w:t>
      </w:r>
      <w:r w:rsidR="00DC511C">
        <w:rPr>
          <w:rStyle w:val="eop"/>
          <w:rFonts w:eastAsiaTheme="majorEastAsia"/>
        </w:rPr>
        <w:t xml:space="preserve"> seda</w:t>
      </w:r>
      <w:r w:rsidRPr="00C7593A">
        <w:rPr>
          <w:rStyle w:val="eop"/>
          <w:rFonts w:eastAsiaTheme="majorEastAsia"/>
        </w:rPr>
        <w:t xml:space="preserve">, et lastekaitsetöötaja peab algatama juhtumikorralduse või võtma juhtumi koordineerija rolli. Kui lapse abivajadus on piiritletud ühe valdkonnaga, võib juhtumit koordineerida </w:t>
      </w:r>
      <w:r w:rsidRPr="00186087">
        <w:rPr>
          <w:rStyle w:val="eop"/>
          <w:rFonts w:eastAsiaTheme="majorEastAsia"/>
        </w:rPr>
        <w:t>vastava valdkonna</w:t>
      </w:r>
      <w:r w:rsidRPr="00C7593A">
        <w:rPr>
          <w:rStyle w:val="eop"/>
          <w:rFonts w:eastAsiaTheme="majorEastAsia"/>
        </w:rPr>
        <w:t xml:space="preserve"> spetsialist, kaasates lastekaitsetöötaja vajaduse</w:t>
      </w:r>
      <w:r w:rsidR="002B7DA9">
        <w:rPr>
          <w:rStyle w:val="eop"/>
          <w:rFonts w:eastAsiaTheme="majorEastAsia"/>
        </w:rPr>
        <w:t xml:space="preserve"> korra</w:t>
      </w:r>
      <w:r w:rsidRPr="00C7593A">
        <w:rPr>
          <w:rStyle w:val="eop"/>
          <w:rFonts w:eastAsiaTheme="majorEastAsia"/>
        </w:rPr>
        <w:t>l võrgustikupartnerina ning järgides § 29 lõikes 2 sätestatud võrgustikutöö ja juhtumikorralduse põhimõtteid.</w:t>
      </w:r>
      <w:r w:rsidR="00203EE6">
        <w:rPr>
          <w:rStyle w:val="eop"/>
          <w:rFonts w:eastAsiaTheme="majorEastAsia"/>
        </w:rPr>
        <w:t xml:space="preserve"> </w:t>
      </w:r>
      <w:proofErr w:type="spellStart"/>
      <w:r w:rsidRPr="00C7593A" w:rsidR="00203EE6">
        <w:rPr>
          <w:rStyle w:val="eop"/>
          <w:rFonts w:eastAsiaTheme="majorEastAsia"/>
        </w:rPr>
        <w:t>STAR</w:t>
      </w:r>
      <w:r w:rsidR="00203EE6">
        <w:rPr>
          <w:rStyle w:val="eop"/>
          <w:rFonts w:eastAsiaTheme="majorEastAsia"/>
        </w:rPr>
        <w:t>-</w:t>
      </w:r>
      <w:r w:rsidRPr="00C7593A" w:rsidR="00203EE6">
        <w:rPr>
          <w:rStyle w:val="eop"/>
          <w:rFonts w:eastAsiaTheme="majorEastAsia"/>
        </w:rPr>
        <w:t>i</w:t>
      </w:r>
      <w:proofErr w:type="spellEnd"/>
      <w:r w:rsidRPr="00C7593A" w:rsidR="00203EE6">
        <w:rPr>
          <w:rStyle w:val="eop"/>
          <w:rFonts w:eastAsiaTheme="majorEastAsia"/>
        </w:rPr>
        <w:t xml:space="preserve"> </w:t>
      </w:r>
      <w:r w:rsidR="002B425E">
        <w:rPr>
          <w:rStyle w:val="eop"/>
          <w:rFonts w:eastAsiaTheme="majorEastAsia"/>
        </w:rPr>
        <w:t>tähenduses</w:t>
      </w:r>
      <w:r w:rsidRPr="00C7593A" w:rsidR="00203EE6">
        <w:rPr>
          <w:rStyle w:val="eop"/>
          <w:rFonts w:eastAsiaTheme="majorEastAsia"/>
        </w:rPr>
        <w:t xml:space="preserve"> käsitatakse </w:t>
      </w:r>
      <w:r w:rsidR="008B57D8">
        <w:rPr>
          <w:rStyle w:val="eop"/>
          <w:rFonts w:eastAsiaTheme="majorEastAsia"/>
        </w:rPr>
        <w:t xml:space="preserve">neid </w:t>
      </w:r>
      <w:r w:rsidRPr="00C7593A" w:rsidR="00203EE6">
        <w:rPr>
          <w:rStyle w:val="eop"/>
          <w:rFonts w:eastAsiaTheme="majorEastAsia"/>
        </w:rPr>
        <w:t xml:space="preserve">juhtumeid, </w:t>
      </w:r>
      <w:r w:rsidR="004C31A2">
        <w:rPr>
          <w:rStyle w:val="eop"/>
          <w:rFonts w:eastAsiaTheme="majorEastAsia"/>
        </w:rPr>
        <w:t xml:space="preserve">mida koordineerib muu lapsega töötav isik ja </w:t>
      </w:r>
      <w:r w:rsidR="003B148A">
        <w:rPr>
          <w:rStyle w:val="eop"/>
          <w:rFonts w:eastAsiaTheme="majorEastAsia"/>
        </w:rPr>
        <w:t>millesse</w:t>
      </w:r>
      <w:r w:rsidR="004C31A2">
        <w:rPr>
          <w:rStyle w:val="eop"/>
          <w:rFonts w:eastAsiaTheme="majorEastAsia"/>
        </w:rPr>
        <w:t xml:space="preserve"> lastekaitsetöötaja on kaasatud võrgustikupartnerina, </w:t>
      </w:r>
      <w:r w:rsidRPr="00C7593A" w:rsidR="00203EE6">
        <w:rPr>
          <w:rStyle w:val="eop"/>
          <w:rFonts w:eastAsiaTheme="majorEastAsia"/>
        </w:rPr>
        <w:t>lihtmenetlusena.</w:t>
      </w:r>
    </w:p>
    <w:p w:rsidR="00203EE6" w:rsidP="00E76672" w:rsidRDefault="00203EE6" w14:paraId="6F1495EF" w14:textId="77777777">
      <w:pPr>
        <w:pStyle w:val="paragraph"/>
        <w:spacing w:before="0" w:beforeAutospacing="0" w:after="0" w:afterAutospacing="0"/>
        <w:jc w:val="both"/>
        <w:textAlignment w:val="baseline"/>
        <w:rPr>
          <w:rStyle w:val="eop"/>
          <w:rFonts w:eastAsiaTheme="majorEastAsia"/>
        </w:rPr>
      </w:pPr>
    </w:p>
    <w:p w:rsidRPr="00FB51BD" w:rsidR="00BC349D" w:rsidP="00E76672" w:rsidRDefault="00767DA4" w14:paraId="0B808A87" w14:textId="57A55E5B">
      <w:pPr>
        <w:pStyle w:val="paragraph"/>
        <w:spacing w:before="0" w:beforeAutospacing="0" w:after="0" w:afterAutospacing="0"/>
        <w:jc w:val="both"/>
        <w:textAlignment w:val="baseline"/>
        <w:rPr>
          <w:rStyle w:val="eop"/>
          <w:rFonts w:eastAsiaTheme="majorEastAsia"/>
        </w:rPr>
      </w:pPr>
      <w:r>
        <w:rPr>
          <w:rStyle w:val="eop"/>
          <w:rFonts w:eastAsiaTheme="majorEastAsia"/>
        </w:rPr>
        <w:t xml:space="preserve">Vastavalt lõikele </w:t>
      </w:r>
      <w:r w:rsidR="00DF0201">
        <w:rPr>
          <w:rStyle w:val="eop"/>
          <w:rFonts w:eastAsiaTheme="majorEastAsia"/>
        </w:rPr>
        <w:t>6</w:t>
      </w:r>
      <w:r>
        <w:rPr>
          <w:rStyle w:val="eop"/>
          <w:rFonts w:eastAsiaTheme="majorEastAsia"/>
        </w:rPr>
        <w:t xml:space="preserve"> </w:t>
      </w:r>
      <w:r w:rsidR="00226F36">
        <w:rPr>
          <w:rStyle w:val="eop"/>
          <w:rFonts w:eastAsiaTheme="majorEastAsia"/>
        </w:rPr>
        <w:t xml:space="preserve">võib </w:t>
      </w:r>
      <w:r>
        <w:rPr>
          <w:rStyle w:val="eop"/>
          <w:rFonts w:eastAsiaTheme="majorEastAsia"/>
        </w:rPr>
        <w:t xml:space="preserve">muu lapsega töötav isik kui lastekaitsetöötaja </w:t>
      </w:r>
      <w:r w:rsidR="00D752B8">
        <w:rPr>
          <w:rStyle w:val="eop"/>
          <w:rFonts w:eastAsiaTheme="majorEastAsia"/>
        </w:rPr>
        <w:t xml:space="preserve">abivajavale lapsele abi osutamiseks </w:t>
      </w:r>
      <w:r w:rsidRPr="00FB51BD">
        <w:rPr>
          <w:rStyle w:val="normaltextrun"/>
          <w:rFonts w:eastAsiaTheme="majorEastAsia"/>
        </w:rPr>
        <w:t xml:space="preserve">juhtumit koordineerida </w:t>
      </w:r>
      <w:r w:rsidR="00D752B8">
        <w:rPr>
          <w:rStyle w:val="normaltextrun"/>
          <w:rFonts w:eastAsiaTheme="majorEastAsia"/>
        </w:rPr>
        <w:t xml:space="preserve">üksnes lapse seadusliku esindaja nõusolekul. </w:t>
      </w:r>
      <w:r w:rsidR="003E3644">
        <w:rPr>
          <w:rStyle w:val="normaltextrun"/>
          <w:rFonts w:eastAsiaTheme="majorEastAsia"/>
        </w:rPr>
        <w:t>Se</w:t>
      </w:r>
      <w:r w:rsidR="00504260">
        <w:rPr>
          <w:rStyle w:val="normaltextrun"/>
          <w:rFonts w:eastAsiaTheme="majorEastAsia"/>
        </w:rPr>
        <w:t>ll</w:t>
      </w:r>
      <w:r w:rsidR="003E3644">
        <w:rPr>
          <w:rStyle w:val="normaltextrun"/>
          <w:rFonts w:eastAsiaTheme="majorEastAsia"/>
        </w:rPr>
        <w:t xml:space="preserve">e, mida seadusliku esindaja nõusolek peab </w:t>
      </w:r>
      <w:r w:rsidR="00504260">
        <w:rPr>
          <w:rStyle w:val="normaltextrun"/>
          <w:rFonts w:eastAsiaTheme="majorEastAsia"/>
        </w:rPr>
        <w:t xml:space="preserve">juhtumi efektiivseks koordineerimiseks </w:t>
      </w:r>
      <w:r w:rsidR="003E3644">
        <w:rPr>
          <w:rStyle w:val="normaltextrun"/>
          <w:rFonts w:eastAsiaTheme="majorEastAsia"/>
        </w:rPr>
        <w:t>hõlmama</w:t>
      </w:r>
      <w:r w:rsidR="00765B75">
        <w:rPr>
          <w:rStyle w:val="normaltextrun"/>
          <w:rFonts w:eastAsiaTheme="majorEastAsia"/>
        </w:rPr>
        <w:t xml:space="preserve"> </w:t>
      </w:r>
      <w:r w:rsidR="00504260">
        <w:rPr>
          <w:rStyle w:val="normaltextrun"/>
          <w:rFonts w:eastAsiaTheme="majorEastAsia"/>
        </w:rPr>
        <w:t xml:space="preserve">ning kuidas nõusolek vormistatakse, </w:t>
      </w:r>
      <w:r w:rsidR="009F6351">
        <w:rPr>
          <w:rStyle w:val="normaltextrun"/>
          <w:rFonts w:eastAsiaTheme="majorEastAsia"/>
        </w:rPr>
        <w:t>peab läbi mõtlema</w:t>
      </w:r>
      <w:r w:rsidR="0085186C">
        <w:rPr>
          <w:rStyle w:val="normaltextrun"/>
          <w:rFonts w:eastAsiaTheme="majorEastAsia"/>
        </w:rPr>
        <w:t xml:space="preserve"> </w:t>
      </w:r>
      <w:r w:rsidRPr="000D3FC8" w:rsidR="0085186C">
        <w:rPr>
          <w:rStyle w:val="normaltextrun"/>
          <w:rFonts w:eastAsiaTheme="majorEastAsia"/>
        </w:rPr>
        <w:t>vastavas</w:t>
      </w:r>
      <w:r w:rsidR="0085186C">
        <w:rPr>
          <w:rStyle w:val="normaltextrun"/>
          <w:rFonts w:eastAsiaTheme="majorEastAsia"/>
        </w:rPr>
        <w:t xml:space="preserve"> valdkonnas tegutsev asutus või spetsialist</w:t>
      </w:r>
      <w:r w:rsidR="009F6351">
        <w:rPr>
          <w:rStyle w:val="normaltextrun"/>
          <w:rFonts w:eastAsiaTheme="majorEastAsia"/>
        </w:rPr>
        <w:t>.</w:t>
      </w:r>
      <w:r w:rsidR="0085186C">
        <w:rPr>
          <w:rStyle w:val="normaltextrun"/>
          <w:rFonts w:eastAsiaTheme="majorEastAsia"/>
        </w:rPr>
        <w:t xml:space="preserve"> Oluline on arvestada, et </w:t>
      </w:r>
      <w:r w:rsidR="00765B75">
        <w:rPr>
          <w:rStyle w:val="normaltextrun"/>
          <w:rFonts w:eastAsiaTheme="majorEastAsia"/>
        </w:rPr>
        <w:t xml:space="preserve">lapse seadusliku esindaja nõusolek peab hõlmama ka nõusolekut </w:t>
      </w:r>
      <w:r w:rsidR="00E4530A">
        <w:rPr>
          <w:rStyle w:val="normaltextrun"/>
          <w:rFonts w:eastAsiaTheme="majorEastAsia"/>
        </w:rPr>
        <w:t xml:space="preserve">töödelda </w:t>
      </w:r>
      <w:r w:rsidR="00765B75">
        <w:rPr>
          <w:rStyle w:val="normaltextrun"/>
          <w:rFonts w:eastAsiaTheme="majorEastAsia"/>
        </w:rPr>
        <w:t>võrgustikutöö jaoks vajalik</w:t>
      </w:r>
      <w:r w:rsidR="00E4530A">
        <w:rPr>
          <w:rStyle w:val="normaltextrun"/>
          <w:rFonts w:eastAsiaTheme="majorEastAsia"/>
        </w:rPr>
        <w:t>k</w:t>
      </w:r>
      <w:r w:rsidR="00765B75">
        <w:rPr>
          <w:rStyle w:val="normaltextrun"/>
          <w:rFonts w:eastAsiaTheme="majorEastAsia"/>
        </w:rPr>
        <w:t>e isikuandme</w:t>
      </w:r>
      <w:r w:rsidR="00E4530A">
        <w:rPr>
          <w:rStyle w:val="normaltextrun"/>
          <w:rFonts w:eastAsiaTheme="majorEastAsia"/>
        </w:rPr>
        <w:t>id.</w:t>
      </w:r>
      <w:r w:rsidR="00765B75">
        <w:rPr>
          <w:rStyle w:val="normaltextrun"/>
          <w:rFonts w:eastAsiaTheme="majorEastAsia"/>
        </w:rPr>
        <w:t xml:space="preserve"> </w:t>
      </w:r>
      <w:r w:rsidR="004C6AEA">
        <w:rPr>
          <w:rStyle w:val="normaltextrun"/>
          <w:rFonts w:eastAsiaTheme="majorEastAsia"/>
        </w:rPr>
        <w:t>Seadusliku esindaja nõusoleku</w:t>
      </w:r>
      <w:r w:rsidR="00654DFE">
        <w:rPr>
          <w:rStyle w:val="normaltextrun"/>
          <w:rFonts w:eastAsiaTheme="majorEastAsia"/>
        </w:rPr>
        <w:t xml:space="preserve"> eeldusest tuleneb ka, et</w:t>
      </w:r>
      <w:r w:rsidR="000E5797">
        <w:rPr>
          <w:rStyle w:val="normaltextrun"/>
          <w:rFonts w:eastAsiaTheme="majorEastAsia"/>
        </w:rPr>
        <w:t xml:space="preserve"> lõikes 6 ettenähtavat võimalust </w:t>
      </w:r>
      <w:r w:rsidR="00654DFE">
        <w:rPr>
          <w:rStyle w:val="normaltextrun"/>
          <w:rFonts w:eastAsiaTheme="majorEastAsia"/>
        </w:rPr>
        <w:t xml:space="preserve">saab </w:t>
      </w:r>
      <w:r w:rsidR="000E5797">
        <w:rPr>
          <w:rStyle w:val="normaltextrun"/>
          <w:rFonts w:eastAsiaTheme="majorEastAsia"/>
        </w:rPr>
        <w:t xml:space="preserve">rakendada eelkõige siis, kui lapse abivajaduse valdkonnas tegutseva asutuse või spetsialisti ja lapse vanemate vahel on hea ja usalduslik suhe ning lapsevanemad on ise huvitatud </w:t>
      </w:r>
      <w:r w:rsidRPr="005B360B" w:rsidR="000E5797">
        <w:rPr>
          <w:rStyle w:val="normaltextrun"/>
          <w:rFonts w:eastAsiaTheme="majorEastAsia"/>
        </w:rPr>
        <w:t xml:space="preserve">lapse abistamisest </w:t>
      </w:r>
      <w:r w:rsidR="00367C6D">
        <w:rPr>
          <w:rStyle w:val="normaltextrun"/>
          <w:rFonts w:eastAsiaTheme="majorEastAsia"/>
        </w:rPr>
        <w:t xml:space="preserve">selles </w:t>
      </w:r>
      <w:r w:rsidRPr="005B360B" w:rsidR="00852E23">
        <w:rPr>
          <w:rStyle w:val="normaltextrun"/>
          <w:rFonts w:eastAsiaTheme="majorEastAsia"/>
        </w:rPr>
        <w:t>valdkonna</w:t>
      </w:r>
      <w:r w:rsidR="00367C6D">
        <w:rPr>
          <w:rStyle w:val="normaltextrun"/>
          <w:rFonts w:eastAsiaTheme="majorEastAsia"/>
        </w:rPr>
        <w:t>s, kus</w:t>
      </w:r>
      <w:r w:rsidRPr="005B360B" w:rsidR="00852E23">
        <w:rPr>
          <w:rStyle w:val="normaltextrun"/>
          <w:rFonts w:eastAsiaTheme="majorEastAsia"/>
        </w:rPr>
        <w:t xml:space="preserve"> </w:t>
      </w:r>
      <w:r w:rsidRPr="005B360B" w:rsidR="000E5797">
        <w:rPr>
          <w:rStyle w:val="normaltextrun"/>
          <w:rFonts w:eastAsiaTheme="majorEastAsia"/>
        </w:rPr>
        <w:t>abivajadus ilmne</w:t>
      </w:r>
      <w:r w:rsidR="00421CFA">
        <w:rPr>
          <w:rStyle w:val="normaltextrun"/>
          <w:rFonts w:eastAsiaTheme="majorEastAsia"/>
        </w:rPr>
        <w:t>s.</w:t>
      </w:r>
      <w:r w:rsidR="00654DFE">
        <w:rPr>
          <w:rStyle w:val="normaltextrun"/>
          <w:rFonts w:eastAsiaTheme="majorEastAsia"/>
        </w:rPr>
        <w:t xml:space="preserve"> </w:t>
      </w:r>
      <w:r w:rsidR="00106A28">
        <w:rPr>
          <w:rStyle w:val="normaltextrun"/>
          <w:rFonts w:eastAsiaTheme="majorEastAsia"/>
        </w:rPr>
        <w:t xml:space="preserve">Kui vanemad ise ei ole lapsele abi otsimisest huvitatud, </w:t>
      </w:r>
      <w:r w:rsidR="00D34EC5">
        <w:rPr>
          <w:rStyle w:val="normaltextrun"/>
          <w:rFonts w:eastAsiaTheme="majorEastAsia"/>
        </w:rPr>
        <w:t xml:space="preserve">võib see viidata </w:t>
      </w:r>
      <w:r w:rsidR="00E07680">
        <w:rPr>
          <w:rStyle w:val="normaltextrun"/>
          <w:rFonts w:eastAsiaTheme="majorEastAsia"/>
        </w:rPr>
        <w:t xml:space="preserve">murekohtadele </w:t>
      </w:r>
      <w:r w:rsidR="00DF0201">
        <w:rPr>
          <w:rStyle w:val="normaltextrun"/>
          <w:rFonts w:eastAsiaTheme="majorEastAsia"/>
        </w:rPr>
        <w:t>vanem</w:t>
      </w:r>
      <w:r w:rsidR="00E07680">
        <w:rPr>
          <w:rStyle w:val="normaltextrun"/>
          <w:rFonts w:eastAsiaTheme="majorEastAsia"/>
        </w:rPr>
        <w:t>a suutlikkuses</w:t>
      </w:r>
      <w:r w:rsidR="00DF0201">
        <w:rPr>
          <w:rStyle w:val="normaltextrun"/>
          <w:rFonts w:eastAsiaTheme="majorEastAsia"/>
        </w:rPr>
        <w:t xml:space="preserve">, </w:t>
      </w:r>
      <w:r w:rsidR="00CE439D">
        <w:rPr>
          <w:rStyle w:val="normaltextrun"/>
          <w:rFonts w:eastAsiaTheme="majorEastAsia"/>
        </w:rPr>
        <w:t>sealhulgas</w:t>
      </w:r>
      <w:r w:rsidR="00DF0201">
        <w:rPr>
          <w:rStyle w:val="normaltextrun"/>
          <w:rFonts w:eastAsiaTheme="majorEastAsia"/>
        </w:rPr>
        <w:t xml:space="preserve"> tema vanemlikes oskustes</w:t>
      </w:r>
      <w:r w:rsidR="00E07680">
        <w:rPr>
          <w:rStyle w:val="normaltextrun"/>
          <w:rFonts w:eastAsiaTheme="majorEastAsia"/>
        </w:rPr>
        <w:t xml:space="preserve"> (§ 28 lg 2 p 2)</w:t>
      </w:r>
      <w:r w:rsidR="002D73A9">
        <w:rPr>
          <w:rStyle w:val="normaltextrun"/>
          <w:rFonts w:eastAsiaTheme="majorEastAsia"/>
        </w:rPr>
        <w:t>,</w:t>
      </w:r>
      <w:r w:rsidR="00E07680">
        <w:rPr>
          <w:rStyle w:val="normaltextrun"/>
          <w:rFonts w:eastAsiaTheme="majorEastAsia"/>
        </w:rPr>
        <w:t xml:space="preserve"> ning seega </w:t>
      </w:r>
      <w:r w:rsidR="00CB1B89">
        <w:rPr>
          <w:rStyle w:val="normaltextrun"/>
          <w:rFonts w:eastAsiaTheme="majorEastAsia"/>
        </w:rPr>
        <w:t xml:space="preserve">lapse abivajaduse mitmekülgsusele. </w:t>
      </w:r>
    </w:p>
    <w:p w:rsidRPr="00497BD2" w:rsidR="00F53958" w:rsidP="00E76672" w:rsidRDefault="00F53958" w14:paraId="6B3AF663" w14:textId="77777777">
      <w:pPr>
        <w:rPr>
          <w:rFonts w:ascii="Times New Roman" w:hAnsi="Times New Roman"/>
          <w:sz w:val="24"/>
          <w:highlight w:val="lightGray"/>
        </w:rPr>
      </w:pPr>
    </w:p>
    <w:p w:rsidRPr="004674CA" w:rsidR="00F90783" w:rsidP="00E76672" w:rsidRDefault="00F90783" w14:paraId="4683CDD2" w14:textId="2299095D">
      <w:pPr>
        <w:pStyle w:val="paragraph"/>
        <w:spacing w:before="0" w:beforeAutospacing="0" w:after="0" w:afterAutospacing="0"/>
        <w:jc w:val="both"/>
        <w:textAlignment w:val="baseline"/>
        <w:rPr>
          <w:rFonts w:eastAsiaTheme="majorEastAsia"/>
        </w:rPr>
      </w:pPr>
      <w:r w:rsidRPr="00760A08">
        <w:rPr>
          <w:rStyle w:val="normaltextrun"/>
          <w:rFonts w:eastAsiaTheme="majorEastAsia"/>
          <w:u w:val="single"/>
        </w:rPr>
        <w:t>Lõige</w:t>
      </w:r>
      <w:r w:rsidRPr="004674CA">
        <w:rPr>
          <w:rStyle w:val="normaltextrun"/>
          <w:rFonts w:eastAsiaTheme="majorEastAsia"/>
          <w:u w:val="single"/>
        </w:rPr>
        <w:t xml:space="preserve"> </w:t>
      </w:r>
      <w:r w:rsidR="00DF0201">
        <w:rPr>
          <w:rStyle w:val="normaltextrun"/>
          <w:rFonts w:eastAsiaTheme="majorEastAsia"/>
          <w:u w:val="single"/>
        </w:rPr>
        <w:t>7</w:t>
      </w:r>
      <w:r w:rsidRPr="004674CA">
        <w:rPr>
          <w:rStyle w:val="normaltextrun"/>
          <w:rFonts w:eastAsiaTheme="majorEastAsia"/>
        </w:rPr>
        <w:t xml:space="preserve"> </w:t>
      </w:r>
      <w:r w:rsidRPr="004674CA" w:rsidR="009E725C">
        <w:rPr>
          <w:rStyle w:val="normaltextrun"/>
          <w:rFonts w:eastAsiaTheme="majorEastAsia"/>
        </w:rPr>
        <w:t xml:space="preserve">kohustab kaasama </w:t>
      </w:r>
      <w:r w:rsidRPr="004674CA" w:rsidR="009711F0">
        <w:rPr>
          <w:rStyle w:val="normaltextrun"/>
          <w:rFonts w:eastAsiaTheme="majorEastAsia"/>
        </w:rPr>
        <w:t>abivajavale l</w:t>
      </w:r>
      <w:r w:rsidRPr="004674CA">
        <w:rPr>
          <w:rStyle w:val="normaltextrun"/>
          <w:rFonts w:eastAsiaTheme="majorEastAsia"/>
        </w:rPr>
        <w:t>apsele abi osutamis</w:t>
      </w:r>
      <w:r w:rsidR="002D73A9">
        <w:rPr>
          <w:rStyle w:val="normaltextrun"/>
          <w:rFonts w:eastAsiaTheme="majorEastAsia"/>
        </w:rPr>
        <w:t>se</w:t>
      </w:r>
      <w:r w:rsidRPr="004674CA">
        <w:rPr>
          <w:rStyle w:val="normaltextrun"/>
          <w:rFonts w:eastAsiaTheme="majorEastAsia"/>
        </w:rPr>
        <w:t xml:space="preserve"> la</w:t>
      </w:r>
      <w:r w:rsidR="00FC0215">
        <w:rPr>
          <w:rStyle w:val="normaltextrun"/>
          <w:rFonts w:eastAsiaTheme="majorEastAsia"/>
        </w:rPr>
        <w:t>pse</w:t>
      </w:r>
      <w:r w:rsidR="002201A6">
        <w:rPr>
          <w:rStyle w:val="normaltextrun"/>
          <w:rFonts w:eastAsiaTheme="majorEastAsia"/>
        </w:rPr>
        <w:t xml:space="preserve"> enda</w:t>
      </w:r>
      <w:r w:rsidRPr="004674CA">
        <w:rPr>
          <w:rStyle w:val="normaltextrun"/>
          <w:rFonts w:eastAsiaTheme="majorEastAsia"/>
        </w:rPr>
        <w:t xml:space="preserve"> ja </w:t>
      </w:r>
      <w:r w:rsidR="00495C2C">
        <w:rPr>
          <w:rStyle w:val="normaltextrun"/>
          <w:rFonts w:eastAsiaTheme="majorEastAsia"/>
        </w:rPr>
        <w:t>teda</w:t>
      </w:r>
      <w:r w:rsidRPr="004674CA">
        <w:rPr>
          <w:rStyle w:val="normaltextrun"/>
          <w:rFonts w:eastAsiaTheme="majorEastAsia"/>
        </w:rPr>
        <w:t xml:space="preserve"> kasvatav</w:t>
      </w:r>
      <w:r w:rsidRPr="004674CA" w:rsidR="002E7693">
        <w:rPr>
          <w:rStyle w:val="normaltextrun"/>
          <w:rFonts w:eastAsiaTheme="majorEastAsia"/>
        </w:rPr>
        <w:t>a</w:t>
      </w:r>
      <w:r w:rsidRPr="004674CA">
        <w:rPr>
          <w:rStyle w:val="normaltextrun"/>
          <w:rFonts w:eastAsiaTheme="majorEastAsia"/>
        </w:rPr>
        <w:t xml:space="preserve"> isik</w:t>
      </w:r>
      <w:r w:rsidRPr="004674CA" w:rsidR="002E7693">
        <w:rPr>
          <w:rStyle w:val="normaltextrun"/>
          <w:rFonts w:eastAsiaTheme="majorEastAsia"/>
        </w:rPr>
        <w:t>u</w:t>
      </w:r>
      <w:r w:rsidRPr="004674CA">
        <w:rPr>
          <w:rStyle w:val="normaltextrun"/>
          <w:rFonts w:eastAsiaTheme="majorEastAsia"/>
        </w:rPr>
        <w:t xml:space="preserve"> või lasteasutus</w:t>
      </w:r>
      <w:r w:rsidR="00051327">
        <w:rPr>
          <w:rStyle w:val="normaltextrun"/>
          <w:rFonts w:eastAsiaTheme="majorEastAsia"/>
        </w:rPr>
        <w:t>e</w:t>
      </w:r>
      <w:r w:rsidRPr="004674CA">
        <w:rPr>
          <w:rStyle w:val="normaltextrun"/>
          <w:rFonts w:eastAsiaTheme="majorEastAsia"/>
        </w:rPr>
        <w:t xml:space="preserve">, kus laps viibib. </w:t>
      </w:r>
      <w:r w:rsidRPr="004674CA" w:rsidR="001F67CF">
        <w:rPr>
          <w:rStyle w:val="normaltextrun"/>
          <w:rFonts w:eastAsiaTheme="majorEastAsia"/>
        </w:rPr>
        <w:t>Sätte kohaselt tuleb a</w:t>
      </w:r>
      <w:r w:rsidRPr="004674CA">
        <w:rPr>
          <w:rStyle w:val="eop"/>
          <w:rFonts w:eastAsiaTheme="majorEastAsia"/>
        </w:rPr>
        <w:t xml:space="preserve">bivajaduse hindamisel ja abi osutamisel </w:t>
      </w:r>
      <w:r w:rsidRPr="004674CA" w:rsidR="001F67CF">
        <w:rPr>
          <w:rStyle w:val="eop"/>
          <w:rFonts w:eastAsiaTheme="majorEastAsia"/>
        </w:rPr>
        <w:t xml:space="preserve">selgitada </w:t>
      </w:r>
      <w:r w:rsidRPr="004674CA">
        <w:t xml:space="preserve">lapsele tema õigusi </w:t>
      </w:r>
      <w:r w:rsidR="00CD04C4">
        <w:t>tema</w:t>
      </w:r>
      <w:r w:rsidRPr="004674CA">
        <w:t xml:space="preserve"> vanust ja arengutaset arvestades sobival viisil ning talle tuleb tagada </w:t>
      </w:r>
      <w:r w:rsidRPr="00635DF4" w:rsidR="00635DF4">
        <w:t>võimetekohane</w:t>
      </w:r>
      <w:r w:rsidR="00635DF4">
        <w:t>,</w:t>
      </w:r>
      <w:r w:rsidRPr="00635DF4" w:rsidR="00635DF4">
        <w:t xml:space="preserve"> </w:t>
      </w:r>
      <w:r w:rsidRPr="00E06C28">
        <w:t>iseseisev</w:t>
      </w:r>
      <w:r w:rsidR="00DC4D65">
        <w:t xml:space="preserve"> ja</w:t>
      </w:r>
      <w:r w:rsidRPr="00E06C28">
        <w:t xml:space="preserve"> sõltumatu </w:t>
      </w:r>
      <w:r w:rsidRPr="00635DF4">
        <w:t>võimalus</w:t>
      </w:r>
      <w:r w:rsidRPr="004674CA">
        <w:t xml:space="preserve"> esitada lastekaitsetöötaja või lapsega töötava isiku tegevuse kohta arvamusi ja kaebusi. </w:t>
      </w:r>
    </w:p>
    <w:p w:rsidRPr="00497BD2" w:rsidR="00C3625E" w:rsidP="00E76672" w:rsidRDefault="00C3625E" w14:paraId="39DAE5E6" w14:textId="77777777">
      <w:pPr>
        <w:rPr>
          <w:rStyle w:val="Kommentaariviide"/>
          <w:rFonts w:ascii="Times New Roman" w:hAnsi="Times New Roman"/>
          <w:sz w:val="24"/>
          <w:szCs w:val="24"/>
          <w:highlight w:val="lightGray"/>
        </w:rPr>
      </w:pPr>
    </w:p>
    <w:p w:rsidR="008618C9" w:rsidP="00E76672" w:rsidRDefault="00FA7D02" w14:paraId="575F5A4D" w14:textId="39AF838F">
      <w:pPr>
        <w:rPr>
          <w:rFonts w:ascii="Times New Roman" w:hAnsi="Times New Roman"/>
          <w:sz w:val="24"/>
        </w:rPr>
      </w:pPr>
      <w:r>
        <w:rPr>
          <w:rStyle w:val="Kommentaariviide"/>
          <w:rFonts w:ascii="Times New Roman" w:hAnsi="Times New Roman"/>
          <w:sz w:val="24"/>
          <w:szCs w:val="24"/>
        </w:rPr>
        <w:t xml:space="preserve">Kuigi </w:t>
      </w:r>
      <w:r w:rsidR="00994A9C">
        <w:rPr>
          <w:rStyle w:val="Kommentaariviide"/>
          <w:rFonts w:ascii="Times New Roman" w:hAnsi="Times New Roman"/>
          <w:sz w:val="24"/>
          <w:szCs w:val="24"/>
        </w:rPr>
        <w:t xml:space="preserve">kehtivas seaduses </w:t>
      </w:r>
      <w:r w:rsidR="0076461D">
        <w:rPr>
          <w:rStyle w:val="Kommentaariviide"/>
          <w:rFonts w:ascii="Times New Roman" w:hAnsi="Times New Roman"/>
          <w:sz w:val="24"/>
          <w:szCs w:val="24"/>
        </w:rPr>
        <w:t xml:space="preserve">selliseid </w:t>
      </w:r>
      <w:r w:rsidR="004053DE">
        <w:rPr>
          <w:rStyle w:val="Kommentaariviide"/>
          <w:rFonts w:ascii="Times New Roman" w:hAnsi="Times New Roman"/>
          <w:sz w:val="24"/>
          <w:szCs w:val="24"/>
        </w:rPr>
        <w:t xml:space="preserve">kohustusi sõnaselgelt kirjas ei ole, pole need </w:t>
      </w:r>
      <w:r w:rsidR="00260CF2">
        <w:rPr>
          <w:rStyle w:val="Kommentaariviide"/>
          <w:rFonts w:ascii="Times New Roman" w:hAnsi="Times New Roman"/>
          <w:sz w:val="24"/>
          <w:szCs w:val="24"/>
        </w:rPr>
        <w:t xml:space="preserve">siiski sisuliselt uued. </w:t>
      </w:r>
      <w:proofErr w:type="spellStart"/>
      <w:r w:rsidR="00987292">
        <w:rPr>
          <w:rStyle w:val="Kommentaariviide"/>
          <w:rFonts w:ascii="Times New Roman" w:hAnsi="Times New Roman"/>
          <w:sz w:val="24"/>
          <w:szCs w:val="24"/>
        </w:rPr>
        <w:t>LasteKS</w:t>
      </w:r>
      <w:proofErr w:type="spellEnd"/>
      <w:r w:rsidR="00987292">
        <w:rPr>
          <w:rStyle w:val="Kommentaariviide"/>
          <w:rFonts w:ascii="Times New Roman" w:hAnsi="Times New Roman"/>
          <w:sz w:val="24"/>
          <w:szCs w:val="24"/>
        </w:rPr>
        <w:t xml:space="preserve"> § </w:t>
      </w:r>
      <w:r w:rsidR="00AB08C6">
        <w:rPr>
          <w:rStyle w:val="Kommentaariviide"/>
          <w:rFonts w:ascii="Times New Roman" w:hAnsi="Times New Roman"/>
          <w:sz w:val="24"/>
          <w:szCs w:val="24"/>
        </w:rPr>
        <w:t>21 lõige 1 kohustab k</w:t>
      </w:r>
      <w:r w:rsidRPr="007637CF" w:rsidR="007637CF">
        <w:rPr>
          <w:rStyle w:val="Kommentaariviide"/>
          <w:rFonts w:ascii="Times New Roman" w:hAnsi="Times New Roman"/>
          <w:sz w:val="24"/>
          <w:szCs w:val="24"/>
        </w:rPr>
        <w:t>õigi last mõjutavate</w:t>
      </w:r>
      <w:r w:rsidR="00AB08C6">
        <w:rPr>
          <w:rStyle w:val="Kommentaariviide"/>
          <w:rFonts w:ascii="Times New Roman" w:hAnsi="Times New Roman"/>
          <w:sz w:val="24"/>
          <w:szCs w:val="24"/>
        </w:rPr>
        <w:t xml:space="preserve"> otsuste</w:t>
      </w:r>
      <w:r w:rsidRPr="007637CF" w:rsidR="007637CF">
        <w:rPr>
          <w:rStyle w:val="Kommentaariviide"/>
          <w:rFonts w:ascii="Times New Roman" w:hAnsi="Times New Roman"/>
          <w:sz w:val="24"/>
          <w:szCs w:val="24"/>
        </w:rPr>
        <w:t xml:space="preserve"> </w:t>
      </w:r>
      <w:r w:rsidR="00AB08C6">
        <w:rPr>
          <w:rStyle w:val="Kommentaariviide"/>
          <w:rFonts w:ascii="Times New Roman" w:hAnsi="Times New Roman"/>
          <w:sz w:val="24"/>
          <w:szCs w:val="24"/>
        </w:rPr>
        <w:t xml:space="preserve">tegemisel </w:t>
      </w:r>
      <w:r w:rsidRPr="007637CF" w:rsidR="007637CF">
        <w:rPr>
          <w:rStyle w:val="Kommentaariviide"/>
          <w:rFonts w:ascii="Times New Roman" w:hAnsi="Times New Roman"/>
          <w:sz w:val="24"/>
          <w:szCs w:val="24"/>
        </w:rPr>
        <w:t xml:space="preserve">välja </w:t>
      </w:r>
      <w:r w:rsidR="00AB08C6">
        <w:rPr>
          <w:rStyle w:val="Kommentaariviide"/>
          <w:rFonts w:ascii="Times New Roman" w:hAnsi="Times New Roman"/>
          <w:sz w:val="24"/>
          <w:szCs w:val="24"/>
        </w:rPr>
        <w:t xml:space="preserve">selgitama </w:t>
      </w:r>
      <w:r w:rsidRPr="007637CF" w:rsidR="007637CF">
        <w:rPr>
          <w:rStyle w:val="Kommentaariviide"/>
          <w:rFonts w:ascii="Times New Roman" w:hAnsi="Times New Roman"/>
          <w:sz w:val="24"/>
          <w:szCs w:val="24"/>
        </w:rPr>
        <w:t>lapse huvid</w:t>
      </w:r>
      <w:r w:rsidR="00AB08C6">
        <w:rPr>
          <w:rStyle w:val="Kommentaariviide"/>
          <w:rFonts w:ascii="Times New Roman" w:hAnsi="Times New Roman"/>
          <w:sz w:val="24"/>
          <w:szCs w:val="24"/>
        </w:rPr>
        <w:t xml:space="preserve">. Sama paragrahvi lõike 2 punkti 2 kohaselt tuleb selleks lapsele </w:t>
      </w:r>
      <w:r w:rsidRPr="007637CF" w:rsidR="007637CF">
        <w:rPr>
          <w:rStyle w:val="Kommentaariviide"/>
          <w:rFonts w:ascii="Times New Roman" w:hAnsi="Times New Roman"/>
          <w:sz w:val="24"/>
          <w:szCs w:val="24"/>
        </w:rPr>
        <w:t>selgitada kavandatava otsuse sisu ja põhjuseid, kuulata laps ära tema vanust ja arengutaset arvestades sobival viisil ning võtta lähtuvalt lapse vanusest ja arengutasemest tema arvamus arvesse ühe asjaoluna huvide väljaselgitamisel</w:t>
      </w:r>
      <w:r w:rsidR="00AB08C6">
        <w:rPr>
          <w:rStyle w:val="Kommentaariviide"/>
          <w:rFonts w:ascii="Times New Roman" w:hAnsi="Times New Roman"/>
          <w:sz w:val="24"/>
          <w:szCs w:val="24"/>
        </w:rPr>
        <w:t xml:space="preserve">. </w:t>
      </w:r>
      <w:proofErr w:type="spellStart"/>
      <w:r w:rsidR="00B974A7">
        <w:rPr>
          <w:rStyle w:val="Kommentaariviide"/>
          <w:rFonts w:ascii="Times New Roman" w:hAnsi="Times New Roman"/>
          <w:sz w:val="24"/>
          <w:szCs w:val="24"/>
        </w:rPr>
        <w:t>LasteKS</w:t>
      </w:r>
      <w:proofErr w:type="spellEnd"/>
      <w:r w:rsidR="00B974A7">
        <w:rPr>
          <w:rStyle w:val="Kommentaariviide"/>
          <w:rFonts w:ascii="Times New Roman" w:hAnsi="Times New Roman"/>
          <w:sz w:val="24"/>
          <w:szCs w:val="24"/>
        </w:rPr>
        <w:t xml:space="preserve"> § 29 lõige 5 </w:t>
      </w:r>
      <w:r w:rsidR="00B20341">
        <w:rPr>
          <w:rStyle w:val="Kommentaariviide"/>
          <w:rFonts w:ascii="Times New Roman" w:hAnsi="Times New Roman"/>
          <w:sz w:val="24"/>
          <w:szCs w:val="24"/>
        </w:rPr>
        <w:t>(</w:t>
      </w:r>
      <w:r w:rsidRPr="00AC6DED" w:rsidR="00E75A16">
        <w:rPr>
          <w:rStyle w:val="Kommentaariviide"/>
          <w:rFonts w:ascii="Times New Roman" w:hAnsi="Times New Roman"/>
          <w:sz w:val="24"/>
          <w:szCs w:val="24"/>
        </w:rPr>
        <w:t>eelnõu</w:t>
      </w:r>
      <w:r w:rsidRPr="00AC6DED" w:rsidR="00ED29CC">
        <w:rPr>
          <w:rStyle w:val="Kommentaariviide"/>
          <w:rFonts w:ascii="Times New Roman" w:hAnsi="Times New Roman"/>
          <w:sz w:val="24"/>
          <w:szCs w:val="24"/>
        </w:rPr>
        <w:t>kohaste</w:t>
      </w:r>
      <w:r w:rsidRPr="00AC6DED" w:rsidR="00E75A16">
        <w:rPr>
          <w:rStyle w:val="Kommentaariviide"/>
          <w:rFonts w:ascii="Times New Roman" w:hAnsi="Times New Roman"/>
          <w:sz w:val="24"/>
          <w:szCs w:val="24"/>
        </w:rPr>
        <w:t xml:space="preserve"> muudatuste järg</w:t>
      </w:r>
      <w:r w:rsidRPr="00AC6DED" w:rsidR="00845EB2">
        <w:rPr>
          <w:rStyle w:val="Kommentaariviide"/>
          <w:rFonts w:ascii="Times New Roman" w:hAnsi="Times New Roman"/>
          <w:sz w:val="24"/>
          <w:szCs w:val="24"/>
        </w:rPr>
        <w:t>i</w:t>
      </w:r>
      <w:r w:rsidRPr="00AC6DED" w:rsidR="00E75A16">
        <w:rPr>
          <w:rStyle w:val="Kommentaariviide"/>
          <w:rFonts w:ascii="Times New Roman" w:hAnsi="Times New Roman"/>
          <w:sz w:val="24"/>
          <w:szCs w:val="24"/>
        </w:rPr>
        <w:t xml:space="preserve"> § 29 lg </w:t>
      </w:r>
      <w:r w:rsidRPr="00AC6DED" w:rsidR="00DF0201">
        <w:rPr>
          <w:rStyle w:val="Kommentaariviide"/>
          <w:rFonts w:ascii="Times New Roman" w:hAnsi="Times New Roman"/>
          <w:sz w:val="24"/>
          <w:szCs w:val="24"/>
        </w:rPr>
        <w:t>8</w:t>
      </w:r>
      <w:r w:rsidR="00E75A16">
        <w:rPr>
          <w:rStyle w:val="Kommentaariviide"/>
          <w:rFonts w:ascii="Times New Roman" w:hAnsi="Times New Roman"/>
          <w:sz w:val="24"/>
          <w:szCs w:val="24"/>
        </w:rPr>
        <w:t xml:space="preserve">) </w:t>
      </w:r>
      <w:r w:rsidR="00B56363">
        <w:rPr>
          <w:rStyle w:val="Kommentaariviide"/>
          <w:rFonts w:ascii="Times New Roman" w:hAnsi="Times New Roman"/>
          <w:sz w:val="24"/>
          <w:szCs w:val="24"/>
        </w:rPr>
        <w:t xml:space="preserve">kohustab </w:t>
      </w:r>
      <w:proofErr w:type="spellStart"/>
      <w:r w:rsidR="001C7919">
        <w:rPr>
          <w:rFonts w:ascii="Times New Roman" w:hAnsi="Times New Roman"/>
          <w:sz w:val="24"/>
        </w:rPr>
        <w:t>KOV-i</w:t>
      </w:r>
      <w:proofErr w:type="spellEnd"/>
      <w:r w:rsidRPr="00B56363" w:rsidR="00B56363">
        <w:rPr>
          <w:rFonts w:ascii="Times New Roman" w:hAnsi="Times New Roman"/>
          <w:sz w:val="24"/>
        </w:rPr>
        <w:t xml:space="preserve"> abivajava lapse abivajaduse hindamisel ja </w:t>
      </w:r>
      <w:r w:rsidR="003D74EC">
        <w:rPr>
          <w:rFonts w:ascii="Times New Roman" w:hAnsi="Times New Roman"/>
          <w:sz w:val="24"/>
        </w:rPr>
        <w:t xml:space="preserve">talle </w:t>
      </w:r>
      <w:r w:rsidRPr="00B56363" w:rsidR="00B56363">
        <w:rPr>
          <w:rFonts w:ascii="Times New Roman" w:hAnsi="Times New Roman"/>
          <w:sz w:val="24"/>
        </w:rPr>
        <w:t>abi osutamisel välja selgitama </w:t>
      </w:r>
      <w:r w:rsidR="00884EDB">
        <w:rPr>
          <w:rFonts w:ascii="Times New Roman" w:hAnsi="Times New Roman"/>
          <w:sz w:val="24"/>
        </w:rPr>
        <w:t xml:space="preserve">lapse arvamuse. </w:t>
      </w:r>
      <w:r w:rsidR="003F75E2">
        <w:rPr>
          <w:rFonts w:ascii="Times New Roman" w:hAnsi="Times New Roman"/>
          <w:sz w:val="24"/>
        </w:rPr>
        <w:t xml:space="preserve">Kõik nimetatu kuulub kaasamise alla. </w:t>
      </w:r>
    </w:p>
    <w:p w:rsidR="008618C9" w:rsidP="00E76672" w:rsidRDefault="008618C9" w14:paraId="5A90AA17" w14:textId="77777777">
      <w:pPr>
        <w:rPr>
          <w:rStyle w:val="eop"/>
          <w:rFonts w:ascii="Times New Roman" w:hAnsi="Times New Roman" w:eastAsiaTheme="majorEastAsia"/>
          <w:sz w:val="24"/>
          <w:highlight w:val="lightGray"/>
        </w:rPr>
      </w:pPr>
    </w:p>
    <w:p w:rsidRPr="00DF0201" w:rsidR="00DF0201" w:rsidP="00E76672" w:rsidRDefault="008618C9" w14:paraId="1FAEA973" w14:textId="48495937">
      <w:pPr>
        <w:rPr>
          <w:rFonts w:ascii="Times New Roman" w:hAnsi="Times New Roman" w:eastAsiaTheme="majorEastAsia"/>
          <w:sz w:val="24"/>
        </w:rPr>
      </w:pPr>
      <w:r w:rsidRPr="003E078C">
        <w:rPr>
          <w:rStyle w:val="eop"/>
          <w:rFonts w:ascii="Times New Roman" w:hAnsi="Times New Roman" w:eastAsiaTheme="majorEastAsia"/>
          <w:sz w:val="24"/>
        </w:rPr>
        <w:t>Lapse kaasamine peab toimuma kogu juhtumikorralduse protsessi vältel</w:t>
      </w:r>
      <w:r w:rsidR="00AF039A">
        <w:rPr>
          <w:rStyle w:val="eop"/>
          <w:rFonts w:ascii="Times New Roman" w:hAnsi="Times New Roman" w:eastAsiaTheme="majorEastAsia"/>
          <w:sz w:val="24"/>
        </w:rPr>
        <w:t>. L</w:t>
      </w:r>
      <w:r w:rsidRPr="003E078C" w:rsidR="00DD7D4C">
        <w:rPr>
          <w:rStyle w:val="eop"/>
          <w:rFonts w:ascii="Times New Roman" w:hAnsi="Times New Roman" w:eastAsiaTheme="majorEastAsia"/>
          <w:sz w:val="24"/>
        </w:rPr>
        <w:t>apsele tuleb anda oma a</w:t>
      </w:r>
      <w:r w:rsidRPr="003E078C" w:rsidR="003C08B1">
        <w:rPr>
          <w:rStyle w:val="eop"/>
          <w:rFonts w:ascii="Times New Roman" w:hAnsi="Times New Roman" w:eastAsiaTheme="majorEastAsia"/>
          <w:sz w:val="24"/>
        </w:rPr>
        <w:t xml:space="preserve">rvamuse avaldamiseks </w:t>
      </w:r>
      <w:r w:rsidRPr="003E078C" w:rsidR="003E078C">
        <w:rPr>
          <w:rStyle w:val="eop"/>
          <w:rFonts w:ascii="Times New Roman" w:hAnsi="Times New Roman" w:eastAsiaTheme="majorEastAsia"/>
          <w:sz w:val="24"/>
        </w:rPr>
        <w:t>piisavalt aega</w:t>
      </w:r>
      <w:r w:rsidR="007B0D09">
        <w:rPr>
          <w:rStyle w:val="eop"/>
          <w:rFonts w:ascii="Times New Roman" w:hAnsi="Times New Roman" w:eastAsiaTheme="majorEastAsia"/>
          <w:sz w:val="24"/>
        </w:rPr>
        <w:t xml:space="preserve"> </w:t>
      </w:r>
      <w:r w:rsidR="00AF039A">
        <w:rPr>
          <w:rStyle w:val="eop"/>
          <w:rFonts w:ascii="Times New Roman" w:hAnsi="Times New Roman" w:eastAsiaTheme="majorEastAsia"/>
          <w:sz w:val="24"/>
        </w:rPr>
        <w:t>ning</w:t>
      </w:r>
      <w:r w:rsidRPr="007B0D09" w:rsidR="007B0D09">
        <w:rPr>
          <w:rFonts w:ascii="Times New Roman" w:hAnsi="Times New Roman" w:eastAsiaTheme="majorEastAsia"/>
          <w:sz w:val="24"/>
        </w:rPr>
        <w:t xml:space="preserve"> </w:t>
      </w:r>
      <w:r w:rsidRPr="00191E9B" w:rsidR="00DF0201">
        <w:rPr>
          <w:rFonts w:ascii="Times New Roman" w:hAnsi="Times New Roman" w:eastAsiaTheme="majorEastAsia"/>
          <w:sz w:val="24"/>
        </w:rPr>
        <w:t xml:space="preserve">tagada </w:t>
      </w:r>
      <w:r w:rsidRPr="00191E9B" w:rsidR="00383183">
        <w:rPr>
          <w:rFonts w:ascii="Times New Roman" w:hAnsi="Times New Roman" w:eastAsiaTheme="majorEastAsia"/>
          <w:sz w:val="24"/>
        </w:rPr>
        <w:t>tema</w:t>
      </w:r>
      <w:r w:rsidRPr="00191E9B" w:rsidR="00DF0201">
        <w:rPr>
          <w:rFonts w:ascii="Times New Roman" w:hAnsi="Times New Roman" w:eastAsiaTheme="majorEastAsia"/>
          <w:sz w:val="24"/>
        </w:rPr>
        <w:t xml:space="preserve"> jaoks </w:t>
      </w:r>
      <w:r w:rsidRPr="00191E9B" w:rsidR="007B0D09">
        <w:rPr>
          <w:rFonts w:ascii="Times New Roman" w:hAnsi="Times New Roman" w:eastAsiaTheme="majorEastAsia"/>
          <w:sz w:val="24"/>
        </w:rPr>
        <w:t>sobiv</w:t>
      </w:r>
      <w:r w:rsidRPr="00191E9B" w:rsidR="00DF0201">
        <w:rPr>
          <w:rFonts w:ascii="Times New Roman" w:hAnsi="Times New Roman" w:eastAsiaTheme="majorEastAsia"/>
          <w:sz w:val="24"/>
        </w:rPr>
        <w:t xml:space="preserve">, s.o turvaline, arusaadav ja võimetekohane </w:t>
      </w:r>
      <w:r w:rsidRPr="00191E9B" w:rsidR="007B0D09">
        <w:rPr>
          <w:rFonts w:ascii="Times New Roman" w:hAnsi="Times New Roman" w:eastAsiaTheme="majorEastAsia"/>
          <w:sz w:val="24"/>
        </w:rPr>
        <w:t>viis</w:t>
      </w:r>
      <w:r w:rsidRPr="007B0D09" w:rsidR="007B0D09">
        <w:rPr>
          <w:rFonts w:ascii="Times New Roman" w:hAnsi="Times New Roman" w:eastAsiaTheme="majorEastAsia"/>
          <w:sz w:val="24"/>
        </w:rPr>
        <w:t xml:space="preserve"> seda teha</w:t>
      </w:r>
      <w:r w:rsidRPr="003E078C">
        <w:rPr>
          <w:rStyle w:val="eop"/>
          <w:rFonts w:ascii="Times New Roman" w:hAnsi="Times New Roman" w:eastAsiaTheme="majorEastAsia"/>
          <w:sz w:val="24"/>
        </w:rPr>
        <w:t>. Lapse kaasamisel ei ole vanuse alampiiri, kuid arvesta</w:t>
      </w:r>
      <w:r w:rsidR="006B181D">
        <w:rPr>
          <w:rStyle w:val="eop"/>
          <w:rFonts w:ascii="Times New Roman" w:hAnsi="Times New Roman" w:eastAsiaTheme="majorEastAsia"/>
          <w:sz w:val="24"/>
        </w:rPr>
        <w:t>da</w:t>
      </w:r>
      <w:r w:rsidR="000F52B7">
        <w:rPr>
          <w:rStyle w:val="eop"/>
          <w:rFonts w:ascii="Times New Roman" w:hAnsi="Times New Roman" w:eastAsiaTheme="majorEastAsia"/>
          <w:sz w:val="24"/>
        </w:rPr>
        <w:t xml:space="preserve"> tuleb</w:t>
      </w:r>
      <w:r w:rsidRPr="003E078C">
        <w:rPr>
          <w:rStyle w:val="eop"/>
          <w:rFonts w:ascii="Times New Roman" w:hAnsi="Times New Roman" w:eastAsiaTheme="majorEastAsia"/>
          <w:sz w:val="24"/>
        </w:rPr>
        <w:t xml:space="preserve"> lapse vanuse ja arengutasemega. </w:t>
      </w:r>
      <w:r w:rsidRPr="002224EE" w:rsidR="002224EE">
        <w:rPr>
          <w:rFonts w:ascii="Times New Roman" w:hAnsi="Times New Roman" w:eastAsiaTheme="majorEastAsia"/>
          <w:sz w:val="24"/>
        </w:rPr>
        <w:t xml:space="preserve">Kaasamine ei tähenda üksnes lapse ärakuulamist, vaid ka seda, et </w:t>
      </w:r>
      <w:r w:rsidRPr="00F714DE" w:rsidR="00F714DE">
        <w:rPr>
          <w:rFonts w:ascii="Times New Roman" w:hAnsi="Times New Roman" w:eastAsiaTheme="majorEastAsia"/>
          <w:sz w:val="24"/>
        </w:rPr>
        <w:t>lapsele selgitatakse</w:t>
      </w:r>
      <w:r w:rsidRPr="002224EE" w:rsidR="002224EE">
        <w:rPr>
          <w:rFonts w:ascii="Times New Roman" w:hAnsi="Times New Roman" w:eastAsiaTheme="majorEastAsia"/>
          <w:sz w:val="24"/>
        </w:rPr>
        <w:t>, kuidas tema arvamust otsuste tegemisel</w:t>
      </w:r>
      <w:r w:rsidRPr="00F714DE" w:rsidR="00F714DE">
        <w:rPr>
          <w:rFonts w:ascii="Times New Roman" w:hAnsi="Times New Roman" w:eastAsiaTheme="majorEastAsia"/>
          <w:sz w:val="24"/>
        </w:rPr>
        <w:t xml:space="preserve"> arvesse võetakse</w:t>
      </w:r>
      <w:r w:rsidRPr="002224EE" w:rsidR="002224EE">
        <w:rPr>
          <w:rFonts w:ascii="Times New Roman" w:hAnsi="Times New Roman" w:eastAsiaTheme="majorEastAsia"/>
          <w:sz w:val="24"/>
        </w:rPr>
        <w:t xml:space="preserve"> ning </w:t>
      </w:r>
      <w:r w:rsidRPr="00F714DE" w:rsidR="00F714DE">
        <w:rPr>
          <w:rFonts w:ascii="Times New Roman" w:hAnsi="Times New Roman" w:eastAsiaTheme="majorEastAsia"/>
          <w:sz w:val="24"/>
        </w:rPr>
        <w:t>millisel viisil see mõjutab edasisi samme.</w:t>
      </w:r>
      <w:r w:rsidRPr="002224EE" w:rsidR="002224EE">
        <w:rPr>
          <w:rFonts w:ascii="Times New Roman" w:hAnsi="Times New Roman" w:eastAsiaTheme="majorEastAsia"/>
          <w:sz w:val="24"/>
        </w:rPr>
        <w:t xml:space="preserve"> </w:t>
      </w:r>
      <w:r w:rsidRPr="003E078C">
        <w:rPr>
          <w:rStyle w:val="eop"/>
          <w:rFonts w:ascii="Times New Roman" w:hAnsi="Times New Roman" w:eastAsiaTheme="majorEastAsia"/>
          <w:sz w:val="24"/>
        </w:rPr>
        <w:t>Kaasamine võimaldab esile tuua lapse mõtted ja soovid ning tagab, et tehtavad otsused lähtuvad lapse arvamusest ja huvist.</w:t>
      </w:r>
      <w:r w:rsidR="003E078C">
        <w:rPr>
          <w:rStyle w:val="Allmrkuseviide"/>
          <w:rFonts w:ascii="Times New Roman" w:hAnsi="Times New Roman" w:eastAsiaTheme="majorEastAsia"/>
          <w:sz w:val="24"/>
        </w:rPr>
        <w:footnoteReference w:id="19"/>
      </w:r>
      <w:r w:rsidRPr="003E078C">
        <w:rPr>
          <w:rStyle w:val="eop"/>
          <w:rFonts w:ascii="Times New Roman" w:hAnsi="Times New Roman" w:eastAsiaTheme="majorEastAsia"/>
          <w:sz w:val="24"/>
        </w:rPr>
        <w:t xml:space="preserve"> </w:t>
      </w:r>
      <w:r w:rsidR="00DF0201">
        <w:rPr>
          <w:rFonts w:ascii="Times New Roman" w:hAnsi="Times New Roman" w:eastAsiaTheme="majorEastAsia"/>
          <w:sz w:val="24"/>
        </w:rPr>
        <w:t>L</w:t>
      </w:r>
      <w:r w:rsidRPr="00DF0201" w:rsidR="00DF0201">
        <w:rPr>
          <w:rFonts w:ascii="Times New Roman" w:hAnsi="Times New Roman" w:eastAsiaTheme="majorEastAsia"/>
          <w:sz w:val="24"/>
        </w:rPr>
        <w:t>apse kaasamine tähendab, et tema arvamust kuulatakse ja arvestatakse, aga see ei tähenda, et otsus peab alati olema tema sooviga kooskõlas</w:t>
      </w:r>
      <w:r w:rsidR="00DF0201">
        <w:rPr>
          <w:rFonts w:ascii="Times New Roman" w:hAnsi="Times New Roman" w:eastAsiaTheme="majorEastAsia"/>
          <w:sz w:val="24"/>
        </w:rPr>
        <w:t>. O</w:t>
      </w:r>
      <w:r w:rsidRPr="00DF0201" w:rsidR="00DF0201">
        <w:rPr>
          <w:rFonts w:ascii="Times New Roman" w:hAnsi="Times New Roman" w:eastAsiaTheme="majorEastAsia"/>
          <w:sz w:val="24"/>
        </w:rPr>
        <w:t>luline on, et laps saaks aru, kuidas tema arvamust arvesse võeti, ja et se</w:t>
      </w:r>
      <w:r w:rsidR="00223414">
        <w:rPr>
          <w:rFonts w:ascii="Times New Roman" w:hAnsi="Times New Roman" w:eastAsiaTheme="majorEastAsia"/>
          <w:sz w:val="24"/>
        </w:rPr>
        <w:t>da</w:t>
      </w:r>
      <w:r w:rsidRPr="00DF0201" w:rsidR="00DF0201">
        <w:rPr>
          <w:rFonts w:ascii="Times New Roman" w:hAnsi="Times New Roman" w:eastAsiaTheme="majorEastAsia"/>
          <w:sz w:val="24"/>
        </w:rPr>
        <w:t xml:space="preserve"> oleks talle selgitatud arusaadavalt, ausalt ja eakohaselt.</w:t>
      </w:r>
    </w:p>
    <w:p w:rsidR="00DF0201" w:rsidP="00E76672" w:rsidRDefault="00DF0201" w14:paraId="7A99723A" w14:textId="0AA752C2">
      <w:pPr>
        <w:rPr>
          <w:rStyle w:val="eop"/>
          <w:rFonts w:ascii="Times New Roman" w:hAnsi="Times New Roman" w:eastAsiaTheme="majorEastAsia"/>
          <w:sz w:val="24"/>
        </w:rPr>
      </w:pPr>
    </w:p>
    <w:p w:rsidRPr="00497BD2" w:rsidR="008618C9" w:rsidP="00E76672" w:rsidRDefault="0002625B" w14:paraId="75B07B66" w14:textId="0DDD461B">
      <w:pPr>
        <w:rPr>
          <w:rStyle w:val="eop"/>
          <w:rFonts w:ascii="Times New Roman" w:hAnsi="Times New Roman" w:eastAsiaTheme="majorEastAsia"/>
          <w:sz w:val="24"/>
        </w:rPr>
      </w:pPr>
      <w:r w:rsidRPr="00B61A7C">
        <w:rPr>
          <w:rStyle w:val="eop"/>
          <w:rFonts w:ascii="Times New Roman" w:hAnsi="Times New Roman" w:eastAsiaTheme="majorEastAsia"/>
          <w:sz w:val="24"/>
        </w:rPr>
        <w:t>Lapsele</w:t>
      </w:r>
      <w:r>
        <w:rPr>
          <w:rStyle w:val="eop"/>
          <w:rFonts w:ascii="Times New Roman" w:hAnsi="Times New Roman" w:eastAsiaTheme="majorEastAsia"/>
          <w:sz w:val="24"/>
        </w:rPr>
        <w:t xml:space="preserve"> võimetekohase kaebamise võima</w:t>
      </w:r>
      <w:r w:rsidR="00C731BC">
        <w:rPr>
          <w:rStyle w:val="eop"/>
          <w:rFonts w:ascii="Times New Roman" w:hAnsi="Times New Roman" w:eastAsiaTheme="majorEastAsia"/>
          <w:sz w:val="24"/>
        </w:rPr>
        <w:t xml:space="preserve">luse andmine on osa lapse õigusest oma arvamust avaldada ja </w:t>
      </w:r>
      <w:r w:rsidR="00B92B7E">
        <w:rPr>
          <w:rStyle w:val="eop"/>
          <w:rFonts w:ascii="Times New Roman" w:hAnsi="Times New Roman" w:eastAsiaTheme="majorEastAsia"/>
          <w:sz w:val="24"/>
        </w:rPr>
        <w:t xml:space="preserve">olla </w:t>
      </w:r>
      <w:r w:rsidR="009225E8">
        <w:rPr>
          <w:rStyle w:val="eop"/>
          <w:rFonts w:ascii="Times New Roman" w:hAnsi="Times New Roman" w:eastAsiaTheme="majorEastAsia"/>
          <w:sz w:val="24"/>
        </w:rPr>
        <w:t xml:space="preserve">ära </w:t>
      </w:r>
      <w:r w:rsidR="00B92B7E">
        <w:rPr>
          <w:rStyle w:val="eop"/>
          <w:rFonts w:ascii="Times New Roman" w:hAnsi="Times New Roman" w:eastAsiaTheme="majorEastAsia"/>
          <w:sz w:val="24"/>
        </w:rPr>
        <w:t xml:space="preserve">kuulatud. </w:t>
      </w:r>
      <w:r w:rsidR="00325C54">
        <w:rPr>
          <w:rStyle w:val="eop"/>
          <w:rFonts w:ascii="Times New Roman" w:hAnsi="Times New Roman" w:eastAsiaTheme="majorEastAsia"/>
          <w:sz w:val="24"/>
        </w:rPr>
        <w:t xml:space="preserve">Seega pole tegemist sisuliselt uue õigusega, vaid </w:t>
      </w:r>
      <w:r w:rsidR="00BE5685">
        <w:rPr>
          <w:rStyle w:val="eop"/>
          <w:rFonts w:ascii="Times New Roman" w:hAnsi="Times New Roman" w:eastAsiaTheme="majorEastAsia"/>
          <w:sz w:val="24"/>
        </w:rPr>
        <w:t xml:space="preserve">reaalselt </w:t>
      </w:r>
      <w:r w:rsidR="00325C54">
        <w:rPr>
          <w:rStyle w:val="eop"/>
          <w:rFonts w:ascii="Times New Roman" w:hAnsi="Times New Roman" w:eastAsiaTheme="majorEastAsia"/>
          <w:sz w:val="24"/>
        </w:rPr>
        <w:t xml:space="preserve">juba </w:t>
      </w:r>
      <w:r w:rsidR="00BE5685">
        <w:rPr>
          <w:rStyle w:val="eop"/>
          <w:rFonts w:ascii="Times New Roman" w:hAnsi="Times New Roman" w:eastAsiaTheme="majorEastAsia"/>
          <w:sz w:val="24"/>
        </w:rPr>
        <w:t>eksisteeriva</w:t>
      </w:r>
      <w:r w:rsidR="00325C54">
        <w:rPr>
          <w:rStyle w:val="eop"/>
          <w:rFonts w:ascii="Times New Roman" w:hAnsi="Times New Roman" w:eastAsiaTheme="majorEastAsia"/>
          <w:sz w:val="24"/>
        </w:rPr>
        <w:t xml:space="preserve"> õiguse </w:t>
      </w:r>
      <w:r w:rsidR="00BE5685">
        <w:rPr>
          <w:rStyle w:val="eop"/>
          <w:rFonts w:ascii="Times New Roman" w:hAnsi="Times New Roman" w:eastAsiaTheme="majorEastAsia"/>
          <w:sz w:val="24"/>
        </w:rPr>
        <w:t>selgesõnalise väljatoomisega seaduses</w:t>
      </w:r>
      <w:r w:rsidR="00325C54">
        <w:rPr>
          <w:rStyle w:val="eop"/>
          <w:rFonts w:ascii="Times New Roman" w:hAnsi="Times New Roman" w:eastAsiaTheme="majorEastAsia"/>
          <w:sz w:val="24"/>
        </w:rPr>
        <w:t xml:space="preserve">. Lapse kaebeõiguse eraldi väljatoomine seaduses on oluline, et </w:t>
      </w:r>
      <w:r w:rsidR="00BE5685">
        <w:rPr>
          <w:rStyle w:val="eop"/>
          <w:rFonts w:ascii="Times New Roman" w:hAnsi="Times New Roman" w:eastAsiaTheme="majorEastAsia"/>
          <w:sz w:val="24"/>
        </w:rPr>
        <w:t xml:space="preserve">tagada </w:t>
      </w:r>
      <w:r w:rsidR="00325C54">
        <w:rPr>
          <w:rStyle w:val="eop"/>
          <w:rFonts w:ascii="Times New Roman" w:hAnsi="Times New Roman" w:eastAsiaTheme="majorEastAsia"/>
          <w:sz w:val="24"/>
        </w:rPr>
        <w:t>praegusest paremini laste teadlikkus</w:t>
      </w:r>
      <w:r w:rsidR="00BE5685">
        <w:rPr>
          <w:rStyle w:val="eop"/>
          <w:rFonts w:ascii="Times New Roman" w:hAnsi="Times New Roman" w:eastAsiaTheme="majorEastAsia"/>
          <w:sz w:val="24"/>
        </w:rPr>
        <w:t xml:space="preserve"> </w:t>
      </w:r>
      <w:r w:rsidR="00325C54">
        <w:rPr>
          <w:rStyle w:val="eop"/>
          <w:rFonts w:ascii="Times New Roman" w:hAnsi="Times New Roman" w:eastAsiaTheme="majorEastAsia"/>
          <w:sz w:val="24"/>
        </w:rPr>
        <w:t xml:space="preserve">sellise õiguse olemasolust. </w:t>
      </w:r>
      <w:r w:rsidR="00FA46F4">
        <w:rPr>
          <w:rStyle w:val="eop"/>
          <w:rFonts w:ascii="Times New Roman" w:hAnsi="Times New Roman" w:eastAsiaTheme="majorEastAsia"/>
          <w:sz w:val="24"/>
        </w:rPr>
        <w:t>Näiteks,</w:t>
      </w:r>
      <w:r w:rsidR="00325C54">
        <w:rPr>
          <w:rStyle w:val="eop"/>
          <w:rFonts w:ascii="Times New Roman" w:hAnsi="Times New Roman" w:eastAsiaTheme="majorEastAsia"/>
          <w:sz w:val="24"/>
        </w:rPr>
        <w:t xml:space="preserve"> MTÜ</w:t>
      </w:r>
      <w:r w:rsidR="00BE5685">
        <w:rPr>
          <w:rStyle w:val="eop"/>
          <w:rFonts w:ascii="Times New Roman" w:hAnsi="Times New Roman" w:eastAsiaTheme="majorEastAsia"/>
          <w:sz w:val="24"/>
        </w:rPr>
        <w:t>-ga</w:t>
      </w:r>
      <w:r w:rsidR="00325C54">
        <w:rPr>
          <w:rStyle w:val="eop"/>
          <w:rFonts w:ascii="Times New Roman" w:hAnsi="Times New Roman" w:eastAsiaTheme="majorEastAsia"/>
          <w:sz w:val="24"/>
        </w:rPr>
        <w:t xml:space="preserve"> Sa Suudad </w:t>
      </w:r>
      <w:r w:rsidR="00BE5685">
        <w:rPr>
          <w:rStyle w:val="eop"/>
          <w:rFonts w:ascii="Times New Roman" w:hAnsi="Times New Roman" w:eastAsiaTheme="majorEastAsia"/>
          <w:sz w:val="24"/>
        </w:rPr>
        <w:t xml:space="preserve">toimunud kohtumisel osalenud </w:t>
      </w:r>
      <w:r w:rsidR="00325C54">
        <w:rPr>
          <w:rStyle w:val="eop"/>
          <w:rFonts w:ascii="Times New Roman" w:hAnsi="Times New Roman" w:eastAsiaTheme="majorEastAsia"/>
          <w:sz w:val="24"/>
        </w:rPr>
        <w:t xml:space="preserve">noorte sõnul ei olnud nad </w:t>
      </w:r>
      <w:r w:rsidR="00BE5685">
        <w:rPr>
          <w:rStyle w:val="eop"/>
          <w:rFonts w:ascii="Times New Roman" w:hAnsi="Times New Roman" w:eastAsiaTheme="majorEastAsia"/>
          <w:sz w:val="24"/>
        </w:rPr>
        <w:t xml:space="preserve">abivajava lapsena lastekaitsetöötajaga kokku puutudes </w:t>
      </w:r>
      <w:r w:rsidR="00325C54">
        <w:rPr>
          <w:rStyle w:val="eop"/>
          <w:rFonts w:ascii="Times New Roman" w:hAnsi="Times New Roman" w:eastAsiaTheme="majorEastAsia"/>
          <w:sz w:val="24"/>
        </w:rPr>
        <w:t xml:space="preserve">oma õigusest </w:t>
      </w:r>
      <w:r w:rsidR="00BE5685">
        <w:rPr>
          <w:rStyle w:val="eop"/>
          <w:rFonts w:ascii="Times New Roman" w:hAnsi="Times New Roman" w:eastAsiaTheme="majorEastAsia"/>
          <w:sz w:val="24"/>
        </w:rPr>
        <w:t xml:space="preserve">kaebust esitada </w:t>
      </w:r>
      <w:r w:rsidR="00325C54">
        <w:rPr>
          <w:rStyle w:val="eop"/>
          <w:rFonts w:ascii="Times New Roman" w:hAnsi="Times New Roman" w:eastAsiaTheme="majorEastAsia"/>
          <w:sz w:val="24"/>
        </w:rPr>
        <w:t>teadlikud,</w:t>
      </w:r>
      <w:r w:rsidR="00BE5685">
        <w:rPr>
          <w:rStyle w:val="eop"/>
          <w:rFonts w:ascii="Times New Roman" w:hAnsi="Times New Roman" w:eastAsiaTheme="majorEastAsia"/>
          <w:sz w:val="24"/>
        </w:rPr>
        <w:t xml:space="preserve"> kuna keegi ei olnud neile seda selgitanud. </w:t>
      </w:r>
      <w:proofErr w:type="spellStart"/>
      <w:r w:rsidR="004C4F1D">
        <w:rPr>
          <w:rStyle w:val="eop"/>
          <w:rFonts w:ascii="Times New Roman" w:hAnsi="Times New Roman" w:eastAsiaTheme="majorEastAsia"/>
          <w:sz w:val="24"/>
        </w:rPr>
        <w:t>LasteKS</w:t>
      </w:r>
      <w:proofErr w:type="spellEnd"/>
      <w:r w:rsidR="004C4F1D">
        <w:rPr>
          <w:rStyle w:val="eop"/>
          <w:rFonts w:ascii="Times New Roman" w:hAnsi="Times New Roman" w:eastAsiaTheme="majorEastAsia"/>
          <w:sz w:val="24"/>
        </w:rPr>
        <w:t xml:space="preserve"> § 36 </w:t>
      </w:r>
      <w:r w:rsidR="00953A8E">
        <w:rPr>
          <w:rStyle w:val="eop"/>
          <w:rFonts w:ascii="Times New Roman" w:hAnsi="Times New Roman" w:eastAsiaTheme="majorEastAsia"/>
          <w:sz w:val="24"/>
        </w:rPr>
        <w:t>lõike </w:t>
      </w:r>
      <w:r w:rsidR="004C4F1D">
        <w:rPr>
          <w:rStyle w:val="eop"/>
          <w:rFonts w:ascii="Times New Roman" w:hAnsi="Times New Roman" w:eastAsiaTheme="majorEastAsia"/>
          <w:sz w:val="24"/>
        </w:rPr>
        <w:t xml:space="preserve">3 järgi on kaebeõigus analoogses sõnastuses tagatud lasteasutuses viibivale lapsele. Puudub põhjus, miks </w:t>
      </w:r>
      <w:r w:rsidR="00892199">
        <w:rPr>
          <w:rStyle w:val="eop"/>
          <w:rFonts w:ascii="Times New Roman" w:hAnsi="Times New Roman" w:eastAsiaTheme="majorEastAsia"/>
          <w:sz w:val="24"/>
        </w:rPr>
        <w:t>tuleks</w:t>
      </w:r>
      <w:r w:rsidR="00413788">
        <w:rPr>
          <w:rStyle w:val="eop"/>
          <w:rFonts w:ascii="Times New Roman" w:hAnsi="Times New Roman" w:eastAsiaTheme="majorEastAsia"/>
          <w:sz w:val="24"/>
        </w:rPr>
        <w:t xml:space="preserve"> </w:t>
      </w:r>
      <w:r w:rsidR="0033367E">
        <w:rPr>
          <w:rStyle w:val="eop"/>
          <w:rFonts w:ascii="Times New Roman" w:hAnsi="Times New Roman" w:eastAsiaTheme="majorEastAsia"/>
          <w:sz w:val="24"/>
        </w:rPr>
        <w:t xml:space="preserve">abivajavat </w:t>
      </w:r>
      <w:r w:rsidR="00413788">
        <w:rPr>
          <w:rStyle w:val="eop"/>
          <w:rFonts w:ascii="Times New Roman" w:hAnsi="Times New Roman" w:eastAsiaTheme="majorEastAsia"/>
          <w:sz w:val="24"/>
        </w:rPr>
        <w:t>last, kes</w:t>
      </w:r>
      <w:r w:rsidR="004C4F1D">
        <w:rPr>
          <w:rStyle w:val="eop"/>
          <w:rFonts w:ascii="Times New Roman" w:hAnsi="Times New Roman" w:eastAsiaTheme="majorEastAsia"/>
          <w:sz w:val="24"/>
        </w:rPr>
        <w:t xml:space="preserve"> lasteasutuses </w:t>
      </w:r>
      <w:r w:rsidR="0033367E">
        <w:rPr>
          <w:rStyle w:val="eop"/>
          <w:rFonts w:ascii="Times New Roman" w:hAnsi="Times New Roman" w:eastAsiaTheme="majorEastAsia"/>
          <w:sz w:val="24"/>
        </w:rPr>
        <w:t>ei viibi</w:t>
      </w:r>
      <w:r w:rsidR="00F76E96">
        <w:rPr>
          <w:rStyle w:val="eop"/>
          <w:rFonts w:ascii="Times New Roman" w:hAnsi="Times New Roman" w:eastAsiaTheme="majorEastAsia"/>
          <w:sz w:val="24"/>
        </w:rPr>
        <w:t>, kohelda</w:t>
      </w:r>
      <w:r w:rsidR="004C4F1D">
        <w:rPr>
          <w:rStyle w:val="eop"/>
          <w:rFonts w:ascii="Times New Roman" w:hAnsi="Times New Roman" w:eastAsiaTheme="majorEastAsia"/>
          <w:sz w:val="24"/>
        </w:rPr>
        <w:t xml:space="preserve"> selles aspektis teistmoodi</w:t>
      </w:r>
      <w:r w:rsidR="00F85E9E">
        <w:rPr>
          <w:rStyle w:val="eop"/>
          <w:rFonts w:ascii="Times New Roman" w:hAnsi="Times New Roman" w:eastAsiaTheme="majorEastAsia"/>
          <w:sz w:val="24"/>
        </w:rPr>
        <w:t>.</w:t>
      </w:r>
      <w:r w:rsidR="004C4F1D">
        <w:rPr>
          <w:rStyle w:val="eop"/>
          <w:rFonts w:ascii="Times New Roman" w:hAnsi="Times New Roman" w:eastAsiaTheme="majorEastAsia"/>
          <w:sz w:val="24"/>
        </w:rPr>
        <w:t xml:space="preserve"> Oluline on ka välja tuua, et lõikes 7 ei ole sõna „kaebus“ kasutatud samasuguses tähenduses nagu halduskohtumenetluse seadustikus, </w:t>
      </w:r>
      <w:r w:rsidR="00494CAB">
        <w:rPr>
          <w:rStyle w:val="eop"/>
          <w:rFonts w:ascii="Times New Roman" w:hAnsi="Times New Roman" w:eastAsiaTheme="majorEastAsia"/>
          <w:sz w:val="24"/>
        </w:rPr>
        <w:t xml:space="preserve">vaid </w:t>
      </w:r>
      <w:r w:rsidR="004C4F1D">
        <w:rPr>
          <w:rStyle w:val="eop"/>
          <w:rFonts w:ascii="Times New Roman" w:hAnsi="Times New Roman" w:eastAsiaTheme="majorEastAsia"/>
          <w:sz w:val="24"/>
        </w:rPr>
        <w:t>silmas on peetud lapse</w:t>
      </w:r>
      <w:r w:rsidR="00D25B4A">
        <w:rPr>
          <w:rStyle w:val="eop"/>
          <w:rFonts w:ascii="Times New Roman" w:hAnsi="Times New Roman" w:eastAsiaTheme="majorEastAsia"/>
          <w:sz w:val="24"/>
        </w:rPr>
        <w:t xml:space="preserve"> õigust</w:t>
      </w:r>
      <w:r w:rsidR="00494CAB">
        <w:rPr>
          <w:rStyle w:val="eop"/>
          <w:rFonts w:ascii="Times New Roman" w:hAnsi="Times New Roman" w:eastAsiaTheme="majorEastAsia"/>
          <w:sz w:val="24"/>
        </w:rPr>
        <w:t xml:space="preserve"> väljendada rahulolematust ning mittenõustumist</w:t>
      </w:r>
      <w:r w:rsidR="00D266A6">
        <w:rPr>
          <w:rStyle w:val="eop"/>
          <w:rFonts w:ascii="Times New Roman" w:hAnsi="Times New Roman" w:eastAsiaTheme="majorEastAsia"/>
          <w:sz w:val="24"/>
        </w:rPr>
        <w:t xml:space="preserve"> lastekaitsetöötaja või lapsega töötava isiku otsuste vm tegevusega</w:t>
      </w:r>
      <w:r w:rsidR="00494CAB">
        <w:rPr>
          <w:rStyle w:val="eop"/>
          <w:rFonts w:ascii="Times New Roman" w:hAnsi="Times New Roman" w:eastAsiaTheme="majorEastAsia"/>
          <w:sz w:val="24"/>
        </w:rPr>
        <w:t xml:space="preserve">. </w:t>
      </w:r>
    </w:p>
    <w:p w:rsidR="008618C9" w:rsidP="00E76672" w:rsidRDefault="008618C9" w14:paraId="1FA41B1A" w14:textId="77777777">
      <w:pPr>
        <w:rPr>
          <w:rFonts w:ascii="Times New Roman" w:hAnsi="Times New Roman"/>
          <w:sz w:val="24"/>
        </w:rPr>
      </w:pPr>
    </w:p>
    <w:p w:rsidRPr="004C59B2" w:rsidR="004C59B2" w:rsidP="00E76672" w:rsidRDefault="00D266A6" w14:paraId="5B54656B" w14:textId="35CB6468">
      <w:pPr>
        <w:rPr>
          <w:rFonts w:ascii="Times New Roman" w:hAnsi="Times New Roman"/>
          <w:sz w:val="24"/>
        </w:rPr>
      </w:pPr>
      <w:r>
        <w:rPr>
          <w:rFonts w:ascii="Times New Roman" w:hAnsi="Times New Roman"/>
          <w:sz w:val="24"/>
        </w:rPr>
        <w:t>Sarnaselt lapse</w:t>
      </w:r>
      <w:r w:rsidR="009F73B8">
        <w:rPr>
          <w:rFonts w:ascii="Times New Roman" w:hAnsi="Times New Roman"/>
          <w:sz w:val="24"/>
        </w:rPr>
        <w:t>ga</w:t>
      </w:r>
      <w:r w:rsidR="0017308D">
        <w:rPr>
          <w:rFonts w:ascii="Times New Roman" w:hAnsi="Times New Roman"/>
          <w:sz w:val="24"/>
        </w:rPr>
        <w:t xml:space="preserve"> peab kogu juhtumikorralduse protsessi olema aktiivselt kaasatud la</w:t>
      </w:r>
      <w:r w:rsidR="00B13EEF">
        <w:rPr>
          <w:rFonts w:ascii="Times New Roman" w:hAnsi="Times New Roman"/>
          <w:sz w:val="24"/>
        </w:rPr>
        <w:t>pse pere, eelkõige teda kasvatavad isikud või nende puudumise</w:t>
      </w:r>
      <w:r w:rsidR="00272C12">
        <w:rPr>
          <w:rFonts w:ascii="Times New Roman" w:hAnsi="Times New Roman"/>
          <w:sz w:val="24"/>
        </w:rPr>
        <w:t xml:space="preserve"> korra</w:t>
      </w:r>
      <w:r w:rsidR="00B13EEF">
        <w:rPr>
          <w:rFonts w:ascii="Times New Roman" w:hAnsi="Times New Roman"/>
          <w:sz w:val="24"/>
        </w:rPr>
        <w:t xml:space="preserve">l lasteasutus, kus laps viibib. </w:t>
      </w:r>
      <w:r w:rsidRPr="003D3112" w:rsidR="003D3112">
        <w:rPr>
          <w:rFonts w:ascii="Times New Roman" w:hAnsi="Times New Roman"/>
          <w:sz w:val="24"/>
        </w:rPr>
        <w:t xml:space="preserve">Pere kaasamine ei tähenda üksnes </w:t>
      </w:r>
      <w:r>
        <w:rPr>
          <w:rFonts w:ascii="Times New Roman" w:hAnsi="Times New Roman"/>
          <w:sz w:val="24"/>
        </w:rPr>
        <w:t>pereliikmete</w:t>
      </w:r>
      <w:r w:rsidR="00A35765">
        <w:rPr>
          <w:rFonts w:ascii="Times New Roman" w:hAnsi="Times New Roman"/>
          <w:sz w:val="24"/>
        </w:rPr>
        <w:t>lt</w:t>
      </w:r>
      <w:r>
        <w:rPr>
          <w:rFonts w:ascii="Times New Roman" w:hAnsi="Times New Roman"/>
          <w:sz w:val="24"/>
        </w:rPr>
        <w:t xml:space="preserve"> </w:t>
      </w:r>
      <w:r w:rsidRPr="003D3112" w:rsidR="003D3112">
        <w:rPr>
          <w:rFonts w:ascii="Times New Roman" w:hAnsi="Times New Roman"/>
          <w:sz w:val="24"/>
        </w:rPr>
        <w:t xml:space="preserve">arvamuse küsimist, vaid eeldab, et lastekaitsetöötaja </w:t>
      </w:r>
      <w:r w:rsidRPr="00C7739C" w:rsidR="00C7739C">
        <w:rPr>
          <w:rFonts w:ascii="Times New Roman" w:hAnsi="Times New Roman"/>
          <w:sz w:val="24"/>
        </w:rPr>
        <w:t>jagab perega teavet</w:t>
      </w:r>
      <w:r w:rsidRPr="003D3112" w:rsidR="003D3112">
        <w:rPr>
          <w:rFonts w:ascii="Times New Roman" w:hAnsi="Times New Roman"/>
          <w:sz w:val="24"/>
        </w:rPr>
        <w:t xml:space="preserve"> juhtumi </w:t>
      </w:r>
      <w:r w:rsidRPr="00C7739C" w:rsidR="00C7739C">
        <w:rPr>
          <w:rFonts w:ascii="Times New Roman" w:hAnsi="Times New Roman"/>
          <w:sz w:val="24"/>
        </w:rPr>
        <w:t>eesmärkide, kavandatavate sammude</w:t>
      </w:r>
      <w:r w:rsidRPr="003D3112" w:rsidR="003D3112">
        <w:rPr>
          <w:rFonts w:ascii="Times New Roman" w:hAnsi="Times New Roman"/>
          <w:sz w:val="24"/>
        </w:rPr>
        <w:t xml:space="preserve"> ja otsuste </w:t>
      </w:r>
      <w:r w:rsidRPr="00C7739C" w:rsidR="00C7739C">
        <w:rPr>
          <w:rFonts w:ascii="Times New Roman" w:hAnsi="Times New Roman"/>
          <w:sz w:val="24"/>
        </w:rPr>
        <w:t>kaalutluste kohta ning arutab neid perega, et otsused kujuneksid võimalikult läbipaistvalt</w:t>
      </w:r>
      <w:r w:rsidRPr="003D3112" w:rsidR="003D3112">
        <w:rPr>
          <w:rFonts w:ascii="Times New Roman" w:hAnsi="Times New Roman"/>
          <w:sz w:val="24"/>
        </w:rPr>
        <w:t xml:space="preserve"> ja </w:t>
      </w:r>
      <w:r w:rsidRPr="00C7739C" w:rsidR="00C7739C">
        <w:rPr>
          <w:rFonts w:ascii="Times New Roman" w:hAnsi="Times New Roman"/>
          <w:sz w:val="24"/>
        </w:rPr>
        <w:t>pere seisukohti arvestades.</w:t>
      </w:r>
      <w:r w:rsidR="004C4F1D">
        <w:rPr>
          <w:rFonts w:ascii="Times New Roman" w:hAnsi="Times New Roman"/>
          <w:sz w:val="24"/>
        </w:rPr>
        <w:t xml:space="preserve"> </w:t>
      </w:r>
      <w:r w:rsidRPr="004C4F1D" w:rsidR="004C4F1D">
        <w:rPr>
          <w:rFonts w:ascii="Times New Roman" w:hAnsi="Times New Roman"/>
          <w:sz w:val="24"/>
        </w:rPr>
        <w:t>Pere kaasamine eeldab, et lastekaitsetöötaja loob perega ühise arusaama olukorrast, eesmärkidest ja võimalikest sammudest</w:t>
      </w:r>
      <w:r w:rsidR="00390740">
        <w:rPr>
          <w:rFonts w:ascii="Times New Roman" w:hAnsi="Times New Roman"/>
          <w:sz w:val="24"/>
        </w:rPr>
        <w:t>, et tagada</w:t>
      </w:r>
      <w:r w:rsidRPr="004C4F1D" w:rsidR="004C4F1D">
        <w:rPr>
          <w:rFonts w:ascii="Times New Roman" w:hAnsi="Times New Roman"/>
          <w:sz w:val="24"/>
        </w:rPr>
        <w:t xml:space="preserve"> lapse turvalisus</w:t>
      </w:r>
      <w:r w:rsidR="00390740">
        <w:rPr>
          <w:rFonts w:ascii="Times New Roman" w:hAnsi="Times New Roman"/>
          <w:sz w:val="24"/>
        </w:rPr>
        <w:t>.</w:t>
      </w:r>
      <w:r w:rsidRPr="004C4F1D" w:rsidR="004C4F1D">
        <w:rPr>
          <w:rFonts w:ascii="Times New Roman" w:hAnsi="Times New Roman"/>
          <w:sz w:val="24"/>
        </w:rPr>
        <w:t xml:space="preserve"> </w:t>
      </w:r>
      <w:r w:rsidR="004C4F1D">
        <w:rPr>
          <w:rFonts w:ascii="Times New Roman" w:hAnsi="Times New Roman"/>
          <w:sz w:val="24"/>
        </w:rPr>
        <w:t xml:space="preserve">Ühine arusaam ei tähenda pere ja lastekaitsetöötaja üksmeelt </w:t>
      </w:r>
      <w:r w:rsidRPr="00D266A6" w:rsidR="004C4F1D">
        <w:rPr>
          <w:rFonts w:ascii="Times New Roman" w:hAnsi="Times New Roman"/>
          <w:sz w:val="24"/>
        </w:rPr>
        <w:t>olukorra hindamises, vaid seda, et mõlemad pooled mõistavad, miks nende hinnangud võivad erineda ning milliseid tegusid või kokkuleppeid on vaja, et olukord muutuks lapse jaoks turvalise(ma</w:t>
      </w:r>
      <w:r w:rsidR="004C4F1D">
        <w:rPr>
          <w:rFonts w:ascii="Times New Roman" w:hAnsi="Times New Roman"/>
          <w:sz w:val="24"/>
        </w:rPr>
        <w:t>)</w:t>
      </w:r>
      <w:proofErr w:type="spellStart"/>
      <w:r w:rsidRPr="00D266A6" w:rsidR="004C4F1D">
        <w:rPr>
          <w:rFonts w:ascii="Times New Roman" w:hAnsi="Times New Roman"/>
          <w:sz w:val="24"/>
        </w:rPr>
        <w:t>ks</w:t>
      </w:r>
      <w:proofErr w:type="spellEnd"/>
      <w:r w:rsidRPr="00D266A6" w:rsidR="004C4F1D">
        <w:rPr>
          <w:rFonts w:ascii="Times New Roman" w:hAnsi="Times New Roman"/>
          <w:sz w:val="24"/>
        </w:rPr>
        <w:t xml:space="preserve">. </w:t>
      </w:r>
      <w:r w:rsidRPr="004C4F1D" w:rsidR="004C4F1D">
        <w:rPr>
          <w:rFonts w:ascii="Times New Roman" w:hAnsi="Times New Roman"/>
          <w:sz w:val="24"/>
        </w:rPr>
        <w:t xml:space="preserve">Otsused kujunevad koostöös, kus lastekaitsetöötaja vastutab seadusest tulenevate otsuste tegemise eest, kuid pere saab nende kujundamises sisuliselt osaleda ja oma lahendusi välja pakkuda. </w:t>
      </w:r>
      <w:proofErr w:type="spellStart"/>
      <w:r w:rsidRPr="004C59B2" w:rsidR="004C59B2">
        <w:rPr>
          <w:rFonts w:ascii="Times New Roman" w:hAnsi="Times New Roman"/>
          <w:sz w:val="24"/>
        </w:rPr>
        <w:t>LasteKS</w:t>
      </w:r>
      <w:proofErr w:type="spellEnd"/>
      <w:r w:rsidRPr="004C59B2" w:rsidR="004C59B2">
        <w:rPr>
          <w:rFonts w:ascii="Times New Roman" w:hAnsi="Times New Roman"/>
          <w:sz w:val="24"/>
        </w:rPr>
        <w:t xml:space="preserve"> § 22 lõike 3 järgi on last kasvataval isikul küll kohustus teha vajaduse korral lastekaitsetöötajaga koostööd, kuid </w:t>
      </w:r>
      <w:r w:rsidR="007B3095">
        <w:rPr>
          <w:rFonts w:ascii="Times New Roman" w:hAnsi="Times New Roman"/>
          <w:sz w:val="24"/>
        </w:rPr>
        <w:t>see</w:t>
      </w:r>
      <w:r w:rsidRPr="004C59B2" w:rsidR="004C59B2">
        <w:rPr>
          <w:rFonts w:ascii="Times New Roman" w:hAnsi="Times New Roman"/>
          <w:sz w:val="24"/>
        </w:rPr>
        <w:t xml:space="preserve"> saab toimida tulemuslikult ainult siis, kui lastekaitsetöö on pere jaoks läbipaistev ning suhe lastekaitsetöötajaga põhineb usaldusel. Usaldus </w:t>
      </w:r>
      <w:r w:rsidRPr="004C59B2" w:rsidR="004C59B2">
        <w:rPr>
          <w:rFonts w:ascii="Times New Roman" w:hAnsi="Times New Roman"/>
          <w:sz w:val="24"/>
        </w:rPr>
        <w:lastRenderedPageBreak/>
        <w:t xml:space="preserve">kujuneb siis, kui pere ja spetsialist arutavad ühiselt, millised lapse ja pere olukorra aspektid vajavad muutmist ning kuidas neid samme ellu viia, et lapse turvalisus paraneks ja pere toimetulek tugevneks. </w:t>
      </w:r>
    </w:p>
    <w:p w:rsidRPr="00AB08C6" w:rsidR="00B13897" w:rsidP="00E76672" w:rsidRDefault="00B13897" w14:paraId="4280E04C" w14:textId="588090E7">
      <w:pPr>
        <w:rPr>
          <w:rFonts w:ascii="Times New Roman" w:hAnsi="Times New Roman"/>
          <w:sz w:val="24"/>
        </w:rPr>
      </w:pPr>
    </w:p>
    <w:p w:rsidRPr="009C4B01" w:rsidR="00702337" w:rsidP="00E76672" w:rsidRDefault="006D2D10" w14:paraId="6E81ED67" w14:textId="41D9A62B">
      <w:pPr>
        <w:rPr>
          <w:rStyle w:val="eop"/>
          <w:rFonts w:ascii="Times New Roman" w:hAnsi="Times New Roman" w:eastAsiaTheme="majorEastAsia"/>
          <w:sz w:val="24"/>
        </w:rPr>
      </w:pPr>
      <w:r w:rsidRPr="00A565A0">
        <w:rPr>
          <w:rStyle w:val="eop"/>
          <w:rFonts w:ascii="Times New Roman" w:hAnsi="Times New Roman" w:eastAsiaTheme="majorEastAsia"/>
          <w:sz w:val="24"/>
          <w:u w:val="single"/>
        </w:rPr>
        <w:t xml:space="preserve">Lõige </w:t>
      </w:r>
      <w:r w:rsidR="004C59B2">
        <w:rPr>
          <w:rStyle w:val="eop"/>
          <w:rFonts w:ascii="Times New Roman" w:hAnsi="Times New Roman" w:eastAsiaTheme="majorEastAsia"/>
          <w:sz w:val="24"/>
          <w:u w:val="single"/>
        </w:rPr>
        <w:t>8</w:t>
      </w:r>
      <w:r w:rsidRPr="00B64BCB" w:rsidR="00B64BCB">
        <w:rPr>
          <w:rStyle w:val="eop"/>
          <w:rFonts w:ascii="Times New Roman" w:hAnsi="Times New Roman" w:eastAsiaTheme="majorEastAsia"/>
          <w:sz w:val="24"/>
        </w:rPr>
        <w:t>, mis</w:t>
      </w:r>
      <w:r w:rsidR="00B64BCB">
        <w:rPr>
          <w:rStyle w:val="eop"/>
          <w:rFonts w:ascii="Times New Roman" w:hAnsi="Times New Roman" w:eastAsiaTheme="majorEastAsia"/>
          <w:sz w:val="24"/>
        </w:rPr>
        <w:t xml:space="preserve"> käsitleb lapse arvamuse väljaselgitamist ja dokumenteerimist</w:t>
      </w:r>
      <w:r w:rsidR="00FC7BEC">
        <w:rPr>
          <w:rStyle w:val="eop"/>
          <w:rFonts w:ascii="Times New Roman" w:hAnsi="Times New Roman" w:eastAsiaTheme="majorEastAsia"/>
          <w:sz w:val="24"/>
        </w:rPr>
        <w:t>,</w:t>
      </w:r>
      <w:r w:rsidRPr="00B64BCB" w:rsidR="00B64BCB">
        <w:rPr>
          <w:rStyle w:val="eop"/>
          <w:rFonts w:ascii="Times New Roman" w:hAnsi="Times New Roman" w:eastAsiaTheme="majorEastAsia"/>
          <w:sz w:val="24"/>
        </w:rPr>
        <w:t xml:space="preserve"> </w:t>
      </w:r>
      <w:r w:rsidRPr="00A565A0" w:rsidR="00204C1F">
        <w:rPr>
          <w:rStyle w:val="eop"/>
          <w:rFonts w:ascii="Times New Roman" w:hAnsi="Times New Roman" w:eastAsiaTheme="majorEastAsia"/>
          <w:sz w:val="24"/>
        </w:rPr>
        <w:t xml:space="preserve">kordab kehtiva </w:t>
      </w:r>
      <w:r w:rsidR="00C176AA">
        <w:rPr>
          <w:rStyle w:val="eop"/>
          <w:rFonts w:ascii="Times New Roman" w:hAnsi="Times New Roman" w:eastAsiaTheme="majorEastAsia"/>
          <w:sz w:val="24"/>
        </w:rPr>
        <w:t>§ </w:t>
      </w:r>
      <w:r w:rsidRPr="00A565A0" w:rsidR="00204C1F">
        <w:rPr>
          <w:rStyle w:val="eop"/>
          <w:rFonts w:ascii="Times New Roman" w:hAnsi="Times New Roman" w:eastAsiaTheme="majorEastAsia"/>
          <w:sz w:val="24"/>
        </w:rPr>
        <w:t xml:space="preserve">29 lõiget 5, </w:t>
      </w:r>
      <w:r w:rsidR="00C176AA">
        <w:rPr>
          <w:rStyle w:val="eop"/>
          <w:rFonts w:ascii="Times New Roman" w:hAnsi="Times New Roman" w:eastAsiaTheme="majorEastAsia"/>
          <w:sz w:val="24"/>
        </w:rPr>
        <w:t>mi</w:t>
      </w:r>
      <w:r w:rsidRPr="00A565A0" w:rsidR="00204C1F">
        <w:rPr>
          <w:rStyle w:val="eop"/>
          <w:rFonts w:ascii="Times New Roman" w:hAnsi="Times New Roman" w:eastAsiaTheme="majorEastAsia"/>
          <w:sz w:val="24"/>
        </w:rPr>
        <w:t xml:space="preserve">lles muudatusi </w:t>
      </w:r>
      <w:r w:rsidRPr="00A565A0" w:rsidR="003B10CE">
        <w:rPr>
          <w:rStyle w:val="eop"/>
          <w:rFonts w:ascii="Times New Roman" w:hAnsi="Times New Roman" w:eastAsiaTheme="majorEastAsia"/>
          <w:sz w:val="24"/>
        </w:rPr>
        <w:t>tehtud ei ole.</w:t>
      </w:r>
      <w:r w:rsidR="006A74DB">
        <w:rPr>
          <w:rStyle w:val="eop"/>
          <w:rFonts w:ascii="Times New Roman" w:hAnsi="Times New Roman" w:eastAsiaTheme="majorEastAsia"/>
          <w:sz w:val="24"/>
        </w:rPr>
        <w:t xml:space="preserve"> </w:t>
      </w:r>
      <w:r w:rsidR="001D5C87">
        <w:rPr>
          <w:rStyle w:val="eop"/>
          <w:rFonts w:ascii="Times New Roman" w:hAnsi="Times New Roman" w:eastAsiaTheme="majorEastAsia"/>
          <w:sz w:val="24"/>
        </w:rPr>
        <w:t>Lapse arvamuse väljaselgitamisel on o</w:t>
      </w:r>
      <w:r w:rsidRPr="00A565A0" w:rsidR="00081A47">
        <w:rPr>
          <w:rStyle w:val="eop"/>
          <w:rFonts w:ascii="Times New Roman" w:hAnsi="Times New Roman" w:eastAsiaTheme="majorEastAsia"/>
          <w:sz w:val="24"/>
        </w:rPr>
        <w:t xml:space="preserve">luline </w:t>
      </w:r>
      <w:r w:rsidR="00702337">
        <w:rPr>
          <w:rStyle w:val="eop"/>
          <w:rFonts w:ascii="Times New Roman" w:hAnsi="Times New Roman" w:eastAsiaTheme="majorEastAsia"/>
          <w:sz w:val="24"/>
        </w:rPr>
        <w:t xml:space="preserve">arvestada, et </w:t>
      </w:r>
      <w:r w:rsidRPr="009C4B01" w:rsidR="00702337">
        <w:rPr>
          <w:rStyle w:val="eop"/>
          <w:rFonts w:ascii="Times New Roman" w:hAnsi="Times New Roman" w:eastAsiaTheme="majorEastAsia"/>
          <w:sz w:val="24"/>
        </w:rPr>
        <w:t>lapse arvamus võib aja või muude asjaolude koosmõjus muutuda. Seega ei saa lapse arvamuse väljaselgitamine olla ühekordne toiming, vaid iga lapse elukorraldust puudutava otsuse puhul tuleb lapse arvamus uuesti välja selgitada.</w:t>
      </w:r>
      <w:r w:rsidR="00702337">
        <w:rPr>
          <w:rStyle w:val="Allmrkuseviide"/>
          <w:rFonts w:ascii="Times New Roman" w:hAnsi="Times New Roman" w:eastAsiaTheme="majorEastAsia"/>
          <w:sz w:val="24"/>
        </w:rPr>
        <w:footnoteReference w:id="20"/>
      </w:r>
      <w:r w:rsidR="001D5C87">
        <w:rPr>
          <w:rStyle w:val="eop"/>
          <w:rFonts w:ascii="Times New Roman" w:hAnsi="Times New Roman" w:eastAsiaTheme="majorEastAsia"/>
          <w:sz w:val="24"/>
        </w:rPr>
        <w:t xml:space="preserve"> </w:t>
      </w:r>
      <w:r w:rsidR="00DF0201">
        <w:rPr>
          <w:rFonts w:ascii="Times New Roman" w:hAnsi="Times New Roman" w:eastAsiaTheme="majorEastAsia"/>
          <w:sz w:val="24"/>
        </w:rPr>
        <w:t>Teisisõnu on</w:t>
      </w:r>
      <w:r w:rsidRPr="00DF0201" w:rsidR="00DF0201">
        <w:rPr>
          <w:rFonts w:ascii="Times New Roman" w:hAnsi="Times New Roman" w:eastAsiaTheme="majorEastAsia"/>
          <w:sz w:val="24"/>
        </w:rPr>
        <w:t xml:space="preserve"> lapse arvamuse </w:t>
      </w:r>
      <w:r w:rsidR="008C1596">
        <w:rPr>
          <w:rFonts w:ascii="Times New Roman" w:hAnsi="Times New Roman" w:eastAsiaTheme="majorEastAsia"/>
          <w:sz w:val="24"/>
        </w:rPr>
        <w:t>välja</w:t>
      </w:r>
      <w:r w:rsidRPr="00DF0201" w:rsidR="00DF0201">
        <w:rPr>
          <w:rFonts w:ascii="Times New Roman" w:hAnsi="Times New Roman" w:eastAsiaTheme="majorEastAsia"/>
          <w:sz w:val="24"/>
        </w:rPr>
        <w:t>selgitamine järjepidev protsess</w:t>
      </w:r>
      <w:r w:rsidR="00FE7C69">
        <w:rPr>
          <w:rFonts w:ascii="Times New Roman" w:hAnsi="Times New Roman" w:eastAsiaTheme="majorEastAsia"/>
          <w:sz w:val="24"/>
        </w:rPr>
        <w:t xml:space="preserve"> ning seda</w:t>
      </w:r>
      <w:r w:rsidRPr="00DF0201" w:rsidR="00DF0201">
        <w:rPr>
          <w:rFonts w:ascii="Times New Roman" w:hAnsi="Times New Roman" w:eastAsiaTheme="majorEastAsia"/>
          <w:sz w:val="24"/>
        </w:rPr>
        <w:t xml:space="preserve"> tehakse lapse jaoks turvalisel ja arusaadaval viisil. </w:t>
      </w:r>
      <w:r w:rsidRPr="009C4B01" w:rsidR="001D5C87">
        <w:rPr>
          <w:rStyle w:val="eop"/>
          <w:rFonts w:ascii="Times New Roman" w:hAnsi="Times New Roman" w:eastAsiaTheme="majorEastAsia"/>
          <w:sz w:val="24"/>
        </w:rPr>
        <w:t xml:space="preserve">Lapse arvamuse küsimine on üks osa </w:t>
      </w:r>
      <w:proofErr w:type="spellStart"/>
      <w:r w:rsidR="001D5C87">
        <w:rPr>
          <w:rStyle w:val="eop"/>
          <w:rFonts w:ascii="Times New Roman" w:hAnsi="Times New Roman" w:eastAsiaTheme="majorEastAsia"/>
          <w:sz w:val="24"/>
        </w:rPr>
        <w:t>LasteKS</w:t>
      </w:r>
      <w:proofErr w:type="spellEnd"/>
      <w:r w:rsidR="001D5C87">
        <w:rPr>
          <w:rStyle w:val="eop"/>
          <w:rFonts w:ascii="Times New Roman" w:hAnsi="Times New Roman" w:eastAsiaTheme="majorEastAsia"/>
          <w:sz w:val="24"/>
        </w:rPr>
        <w:t xml:space="preserve"> § 21 kohasest </w:t>
      </w:r>
      <w:r w:rsidRPr="009C4B01" w:rsidR="001D5C87">
        <w:rPr>
          <w:rStyle w:val="eop"/>
          <w:rFonts w:ascii="Times New Roman" w:hAnsi="Times New Roman" w:eastAsiaTheme="majorEastAsia"/>
          <w:sz w:val="24"/>
        </w:rPr>
        <w:t xml:space="preserve">lapse huvide väljaselgitamise </w:t>
      </w:r>
      <w:r w:rsidR="001D5C87">
        <w:rPr>
          <w:rStyle w:val="eop"/>
          <w:rFonts w:ascii="Times New Roman" w:hAnsi="Times New Roman" w:eastAsiaTheme="majorEastAsia"/>
          <w:sz w:val="24"/>
        </w:rPr>
        <w:t xml:space="preserve">ja § 29 lõike </w:t>
      </w:r>
      <w:r w:rsidR="004C59B2">
        <w:rPr>
          <w:rStyle w:val="eop"/>
          <w:rFonts w:ascii="Times New Roman" w:hAnsi="Times New Roman" w:eastAsiaTheme="majorEastAsia"/>
          <w:sz w:val="24"/>
        </w:rPr>
        <w:t>7</w:t>
      </w:r>
      <w:r w:rsidR="001D5C87">
        <w:rPr>
          <w:rStyle w:val="eop"/>
          <w:rFonts w:ascii="Times New Roman" w:hAnsi="Times New Roman" w:eastAsiaTheme="majorEastAsia"/>
          <w:sz w:val="24"/>
        </w:rPr>
        <w:t xml:space="preserve"> kohasest lapse kaasamise </w:t>
      </w:r>
      <w:r w:rsidRPr="009C4B01" w:rsidR="001D5C87">
        <w:rPr>
          <w:rStyle w:val="eop"/>
          <w:rFonts w:ascii="Times New Roman" w:hAnsi="Times New Roman" w:eastAsiaTheme="majorEastAsia"/>
          <w:sz w:val="24"/>
        </w:rPr>
        <w:t>protsessist</w:t>
      </w:r>
      <w:r w:rsidR="001D5C87">
        <w:rPr>
          <w:rStyle w:val="eop"/>
          <w:rFonts w:ascii="Times New Roman" w:hAnsi="Times New Roman" w:eastAsiaTheme="majorEastAsia"/>
          <w:sz w:val="24"/>
        </w:rPr>
        <w:t>. Seega peavad lapse abivajaduse hindamisel ja talle abi osutamisel lapse arvamuse välja selgitama ka need lapsega töötavad isikud, kes lõike</w:t>
      </w:r>
      <w:r w:rsidR="00F94666">
        <w:rPr>
          <w:rStyle w:val="eop"/>
          <w:rFonts w:ascii="Times New Roman" w:hAnsi="Times New Roman" w:eastAsiaTheme="majorEastAsia"/>
          <w:sz w:val="24"/>
        </w:rPr>
        <w:t>s</w:t>
      </w:r>
      <w:r w:rsidR="001D5C87">
        <w:rPr>
          <w:rStyle w:val="eop"/>
          <w:rFonts w:ascii="Times New Roman" w:hAnsi="Times New Roman" w:eastAsiaTheme="majorEastAsia"/>
          <w:sz w:val="24"/>
        </w:rPr>
        <w:t xml:space="preserve"> </w:t>
      </w:r>
      <w:r w:rsidR="004C59B2">
        <w:rPr>
          <w:rStyle w:val="eop"/>
          <w:rFonts w:ascii="Times New Roman" w:hAnsi="Times New Roman" w:eastAsiaTheme="majorEastAsia"/>
          <w:sz w:val="24"/>
        </w:rPr>
        <w:t>8</w:t>
      </w:r>
      <w:r w:rsidR="001D5C87">
        <w:rPr>
          <w:rStyle w:val="eop"/>
          <w:rFonts w:ascii="Times New Roman" w:hAnsi="Times New Roman" w:eastAsiaTheme="majorEastAsia"/>
          <w:sz w:val="24"/>
        </w:rPr>
        <w:t xml:space="preserve"> </w:t>
      </w:r>
      <w:r w:rsidR="00F94666">
        <w:rPr>
          <w:rStyle w:val="eop"/>
          <w:rFonts w:ascii="Times New Roman" w:hAnsi="Times New Roman" w:eastAsiaTheme="majorEastAsia"/>
          <w:sz w:val="24"/>
        </w:rPr>
        <w:t>sätestatuga</w:t>
      </w:r>
      <w:r w:rsidR="001D5C87">
        <w:rPr>
          <w:rStyle w:val="eop"/>
          <w:rFonts w:ascii="Times New Roman" w:hAnsi="Times New Roman" w:eastAsiaTheme="majorEastAsia"/>
          <w:sz w:val="24"/>
        </w:rPr>
        <w:t xml:space="preserve"> hõlmatud ei ole (s.o kelle töö- või teenistuskoht ei ole KOV, sh </w:t>
      </w:r>
      <w:proofErr w:type="spellStart"/>
      <w:r w:rsidR="001D5C87">
        <w:rPr>
          <w:rStyle w:val="eop"/>
          <w:rFonts w:ascii="Times New Roman" w:hAnsi="Times New Roman" w:eastAsiaTheme="majorEastAsia"/>
          <w:sz w:val="24"/>
        </w:rPr>
        <w:t>KOV-i</w:t>
      </w:r>
      <w:proofErr w:type="spellEnd"/>
      <w:r w:rsidR="001D5C87">
        <w:rPr>
          <w:rStyle w:val="eop"/>
          <w:rFonts w:ascii="Times New Roman" w:hAnsi="Times New Roman" w:eastAsiaTheme="majorEastAsia"/>
          <w:sz w:val="24"/>
        </w:rPr>
        <w:t xml:space="preserve"> hallatav asutus).</w:t>
      </w:r>
    </w:p>
    <w:p w:rsidR="005A4023" w:rsidP="00E76672" w:rsidRDefault="005A4023" w14:paraId="74FB9384" w14:textId="76412E6F">
      <w:pPr>
        <w:rPr>
          <w:rStyle w:val="Kommentaariviide"/>
          <w:rFonts w:ascii="Times New Roman" w:hAnsi="Times New Roman"/>
          <w:sz w:val="24"/>
          <w:szCs w:val="24"/>
        </w:rPr>
      </w:pPr>
    </w:p>
    <w:p w:rsidR="009263C9" w:rsidP="00E76672" w:rsidRDefault="009263C9" w14:paraId="769520C8" w14:textId="5FB8C5BD">
      <w:pPr>
        <w:pStyle w:val="paragraph"/>
        <w:spacing w:before="0" w:beforeAutospacing="0" w:after="0" w:afterAutospacing="0"/>
        <w:jc w:val="both"/>
        <w:textAlignment w:val="baseline"/>
        <w:rPr>
          <w:rStyle w:val="eop"/>
          <w:rFonts w:eastAsiaTheme="majorEastAsia"/>
        </w:rPr>
      </w:pPr>
      <w:r w:rsidRPr="006F557E">
        <w:rPr>
          <w:rStyle w:val="normaltextrun"/>
          <w:rFonts w:eastAsiaTheme="majorEastAsia"/>
          <w:u w:val="single"/>
        </w:rPr>
        <w:t xml:space="preserve">Lõige </w:t>
      </w:r>
      <w:r w:rsidR="004C59B2">
        <w:rPr>
          <w:rStyle w:val="normaltextrun"/>
          <w:rFonts w:eastAsiaTheme="majorEastAsia"/>
          <w:u w:val="single"/>
        </w:rPr>
        <w:t>9</w:t>
      </w:r>
      <w:r w:rsidRPr="006F557E">
        <w:rPr>
          <w:rStyle w:val="normaltextrun"/>
          <w:rFonts w:eastAsiaTheme="majorEastAsia"/>
        </w:rPr>
        <w:t xml:space="preserve"> </w:t>
      </w:r>
      <w:r w:rsidRPr="006F557E" w:rsidR="00D3293C">
        <w:rPr>
          <w:rStyle w:val="normaltextrun"/>
          <w:rFonts w:eastAsiaTheme="majorEastAsia"/>
        </w:rPr>
        <w:t xml:space="preserve">näeb ette, et </w:t>
      </w:r>
      <w:r w:rsidRPr="006F557E" w:rsidR="006F557E">
        <w:rPr>
          <w:rStyle w:val="normaltextrun"/>
          <w:rFonts w:eastAsiaTheme="majorEastAsia"/>
        </w:rPr>
        <w:t xml:space="preserve">abivajava </w:t>
      </w:r>
      <w:r w:rsidRPr="006F557E" w:rsidR="00D3293C">
        <w:rPr>
          <w:rStyle w:val="normaltextrun"/>
          <w:rFonts w:eastAsiaTheme="majorEastAsia"/>
        </w:rPr>
        <w:t>l</w:t>
      </w:r>
      <w:r w:rsidRPr="006F557E">
        <w:rPr>
          <w:rStyle w:val="normaltextrun"/>
          <w:rFonts w:eastAsiaTheme="majorEastAsia"/>
        </w:rPr>
        <w:t xml:space="preserve">apse juhtumiplaan </w:t>
      </w:r>
      <w:r w:rsidR="00F75B9B">
        <w:rPr>
          <w:rStyle w:val="normaltextrun"/>
          <w:rFonts w:eastAsiaTheme="majorEastAsia"/>
        </w:rPr>
        <w:t>ja</w:t>
      </w:r>
      <w:r w:rsidRPr="006F557E">
        <w:rPr>
          <w:rStyle w:val="normaltextrun"/>
          <w:rFonts w:eastAsiaTheme="majorEastAsia"/>
        </w:rPr>
        <w:t xml:space="preserve"> selle muudatused toimetatakse kätte lapse seaduslikule esindajale</w:t>
      </w:r>
      <w:r w:rsidRPr="006F557E" w:rsidR="000E0545">
        <w:rPr>
          <w:rStyle w:val="normaltextrun"/>
          <w:rFonts w:eastAsiaTheme="majorEastAsia"/>
        </w:rPr>
        <w:t xml:space="preserve"> ning et</w:t>
      </w:r>
      <w:r w:rsidRPr="006F557E" w:rsidR="00D3293C">
        <w:rPr>
          <w:rStyle w:val="normaltextrun"/>
          <w:rFonts w:eastAsiaTheme="majorEastAsia"/>
        </w:rPr>
        <w:t xml:space="preserve"> </w:t>
      </w:r>
      <w:r w:rsidRPr="006F557E">
        <w:rPr>
          <w:rStyle w:val="normaltextrun"/>
          <w:rFonts w:eastAsiaTheme="majorEastAsia"/>
        </w:rPr>
        <w:t>juhtumiplaan vaadatakse üle vähemalt üks kord aastas.</w:t>
      </w:r>
      <w:r w:rsidRPr="006F557E">
        <w:rPr>
          <w:rStyle w:val="eop"/>
          <w:rFonts w:eastAsiaTheme="majorEastAsia"/>
        </w:rPr>
        <w:t> </w:t>
      </w:r>
    </w:p>
    <w:p w:rsidR="00275177" w:rsidP="00E76672" w:rsidRDefault="00275177" w14:paraId="6A5AAC46" w14:textId="77777777">
      <w:pPr>
        <w:pStyle w:val="paragraph"/>
        <w:spacing w:before="0" w:beforeAutospacing="0" w:after="0" w:afterAutospacing="0"/>
        <w:jc w:val="both"/>
        <w:textAlignment w:val="baseline"/>
        <w:rPr>
          <w:rStyle w:val="eop"/>
          <w:rFonts w:eastAsiaTheme="majorEastAsia"/>
        </w:rPr>
      </w:pPr>
    </w:p>
    <w:p w:rsidR="00CA2A3A" w:rsidP="00126560" w:rsidRDefault="00431EBE" w14:paraId="74E43E6F" w14:textId="29B53E16">
      <w:pPr>
        <w:pStyle w:val="paragraph"/>
        <w:spacing w:before="0" w:beforeAutospacing="0" w:after="0" w:afterAutospacing="0"/>
        <w:jc w:val="both"/>
        <w:textAlignment w:val="baseline"/>
        <w:rPr>
          <w:rStyle w:val="eop"/>
          <w:rFonts w:ascii="Arial" w:hAnsi="Arial" w:eastAsiaTheme="majorEastAsia"/>
          <w:sz w:val="22"/>
          <w:lang w:eastAsia="en-US"/>
        </w:rPr>
      </w:pPr>
      <w:r>
        <w:rPr>
          <w:rStyle w:val="eop"/>
          <w:rFonts w:eastAsiaTheme="majorEastAsia"/>
        </w:rPr>
        <w:t xml:space="preserve">Juhtumiplaani </w:t>
      </w:r>
      <w:r w:rsidR="00AC6739">
        <w:rPr>
          <w:rStyle w:val="eop"/>
          <w:rFonts w:eastAsiaTheme="majorEastAsia"/>
        </w:rPr>
        <w:t xml:space="preserve">ja selle muudatuste </w:t>
      </w:r>
      <w:r>
        <w:rPr>
          <w:rStyle w:val="eop"/>
          <w:rFonts w:eastAsiaTheme="majorEastAsia"/>
        </w:rPr>
        <w:t>kättetoimetami</w:t>
      </w:r>
      <w:r w:rsidR="00AC6739">
        <w:rPr>
          <w:rStyle w:val="eop"/>
          <w:rFonts w:eastAsiaTheme="majorEastAsia"/>
        </w:rPr>
        <w:t xml:space="preserve">se </w:t>
      </w:r>
      <w:r w:rsidRPr="00126560" w:rsidR="00AC6739">
        <w:rPr>
          <w:rStyle w:val="eop"/>
          <w:rFonts w:eastAsiaTheme="majorEastAsia"/>
        </w:rPr>
        <w:t>osas on lõige 9 erisät</w:t>
      </w:r>
      <w:r w:rsidRPr="00126560" w:rsidR="00126560">
        <w:rPr>
          <w:rStyle w:val="eop"/>
          <w:rFonts w:eastAsiaTheme="majorEastAsia"/>
        </w:rPr>
        <w:t>e</w:t>
      </w:r>
      <w:r w:rsidRPr="00126560" w:rsidR="00AC6739">
        <w:rPr>
          <w:rStyle w:val="eop"/>
          <w:rFonts w:eastAsiaTheme="majorEastAsia"/>
        </w:rPr>
        <w:t xml:space="preserve"> SHS § 9 lõi</w:t>
      </w:r>
      <w:r w:rsidRPr="00126560" w:rsidR="008E3375">
        <w:rPr>
          <w:rStyle w:val="eop"/>
          <w:rFonts w:eastAsiaTheme="majorEastAsia"/>
        </w:rPr>
        <w:t>gete</w:t>
      </w:r>
      <w:r w:rsidRPr="00126560" w:rsidR="00126560">
        <w:rPr>
          <w:rStyle w:val="eop"/>
          <w:rFonts w:eastAsiaTheme="majorEastAsia"/>
        </w:rPr>
        <w:t>s</w:t>
      </w:r>
      <w:r w:rsidRPr="00126560" w:rsidR="00AC6739">
        <w:rPr>
          <w:rStyle w:val="eop"/>
          <w:rFonts w:eastAsiaTheme="majorEastAsia"/>
        </w:rPr>
        <w:t xml:space="preserve"> 4</w:t>
      </w:r>
      <w:r w:rsidRPr="00126560" w:rsidR="008E3375">
        <w:rPr>
          <w:rStyle w:val="eop"/>
          <w:rFonts w:eastAsiaTheme="majorEastAsia"/>
        </w:rPr>
        <w:t xml:space="preserve"> ja 5</w:t>
      </w:r>
      <w:r w:rsidR="00126560">
        <w:rPr>
          <w:rStyle w:val="eop"/>
          <w:rFonts w:eastAsiaTheme="majorEastAsia"/>
        </w:rPr>
        <w:t xml:space="preserve"> sätestatud üldreeglist</w:t>
      </w:r>
      <w:r w:rsidR="008E3375">
        <w:rPr>
          <w:rStyle w:val="eop"/>
          <w:rFonts w:eastAsiaTheme="majorEastAsia"/>
        </w:rPr>
        <w:t xml:space="preserve">. </w:t>
      </w:r>
      <w:r w:rsidRPr="00B64AE8" w:rsidR="008E3375">
        <w:rPr>
          <w:rStyle w:val="eop"/>
          <w:rFonts w:eastAsiaTheme="majorEastAsia"/>
        </w:rPr>
        <w:t>SHS § 9 lõike 4 kohaselt</w:t>
      </w:r>
      <w:r w:rsidRPr="00B64AE8" w:rsidR="00AC6739">
        <w:rPr>
          <w:rStyle w:val="eop"/>
          <w:rFonts w:eastAsiaTheme="majorEastAsia"/>
        </w:rPr>
        <w:t xml:space="preserve"> peavad juhtumiplaani allkirjastama juhtumi koordineerija </w:t>
      </w:r>
      <w:r w:rsidR="00B64AE8">
        <w:rPr>
          <w:rStyle w:val="eop"/>
          <w:rFonts w:eastAsiaTheme="majorEastAsia"/>
        </w:rPr>
        <w:t>ja</w:t>
      </w:r>
      <w:r w:rsidRPr="00B64AE8" w:rsidR="00AC6739">
        <w:rPr>
          <w:rStyle w:val="eop"/>
          <w:rFonts w:eastAsiaTheme="majorEastAsia"/>
        </w:rPr>
        <w:t xml:space="preserve"> isik</w:t>
      </w:r>
      <w:r w:rsidRPr="00AC6739" w:rsidR="00AC6739">
        <w:rPr>
          <w:rStyle w:val="eop"/>
          <w:rFonts w:eastAsiaTheme="majorEastAsia"/>
        </w:rPr>
        <w:t>, kellele juhtumiplaan on koostatu</w:t>
      </w:r>
      <w:r w:rsidR="008E3375">
        <w:rPr>
          <w:rStyle w:val="eop"/>
          <w:rFonts w:eastAsiaTheme="majorEastAsia"/>
        </w:rPr>
        <w:t>d</w:t>
      </w:r>
      <w:r w:rsidR="00517154">
        <w:rPr>
          <w:rStyle w:val="eop"/>
          <w:rFonts w:eastAsiaTheme="majorEastAsia"/>
        </w:rPr>
        <w:t xml:space="preserve">. SHS § 9 lõike 5 kohaselt </w:t>
      </w:r>
      <w:r w:rsidRPr="00AC6739" w:rsidR="00AC6739">
        <w:rPr>
          <w:rStyle w:val="eop"/>
          <w:rFonts w:eastAsiaTheme="majorEastAsia"/>
        </w:rPr>
        <w:t xml:space="preserve">kinnitab </w:t>
      </w:r>
      <w:r w:rsidR="00517154">
        <w:rPr>
          <w:rStyle w:val="eop"/>
          <w:rFonts w:eastAsiaTheme="majorEastAsia"/>
        </w:rPr>
        <w:t xml:space="preserve">abi vajav isik juhtumiplaanis tehtavate </w:t>
      </w:r>
      <w:r w:rsidRPr="00AC6739" w:rsidR="00AC6739">
        <w:rPr>
          <w:rStyle w:val="eop"/>
          <w:rFonts w:eastAsiaTheme="majorEastAsia"/>
        </w:rPr>
        <w:t>muudatustega nõustumist allkirjaga.</w:t>
      </w:r>
      <w:r w:rsidR="00517154">
        <w:rPr>
          <w:rStyle w:val="eop"/>
          <w:rFonts w:eastAsiaTheme="majorEastAsia"/>
        </w:rPr>
        <w:t xml:space="preserve"> Lastekaitsetöö praktikas </w:t>
      </w:r>
      <w:r w:rsidR="004C59B2">
        <w:rPr>
          <w:rStyle w:val="eop"/>
          <w:rFonts w:eastAsiaTheme="majorEastAsia"/>
        </w:rPr>
        <w:t xml:space="preserve">enamasti </w:t>
      </w:r>
      <w:r w:rsidR="00517154">
        <w:rPr>
          <w:rStyle w:val="eop"/>
          <w:rFonts w:eastAsiaTheme="majorEastAsia"/>
        </w:rPr>
        <w:t xml:space="preserve">juhtumiplaani ei allkirjastata, vaid </w:t>
      </w:r>
      <w:r w:rsidR="00C724AE">
        <w:rPr>
          <w:rStyle w:val="eop"/>
          <w:rFonts w:eastAsiaTheme="majorEastAsia"/>
        </w:rPr>
        <w:t xml:space="preserve">juhtumiplaani vanematele tutvustamise kohta tehakse </w:t>
      </w:r>
      <w:proofErr w:type="spellStart"/>
      <w:r w:rsidR="00C724AE">
        <w:rPr>
          <w:rStyle w:val="eop"/>
          <w:rFonts w:eastAsiaTheme="majorEastAsia"/>
        </w:rPr>
        <w:t>STAR-i</w:t>
      </w:r>
      <w:proofErr w:type="spellEnd"/>
      <w:r w:rsidR="00C724AE">
        <w:rPr>
          <w:rStyle w:val="eop"/>
          <w:rFonts w:eastAsiaTheme="majorEastAsia"/>
        </w:rPr>
        <w:t xml:space="preserve"> vastav märge. </w:t>
      </w:r>
      <w:r w:rsidR="007C3775">
        <w:rPr>
          <w:rStyle w:val="eop"/>
          <w:rFonts w:eastAsiaTheme="majorEastAsia"/>
        </w:rPr>
        <w:t xml:space="preserve">Vaidluse korral ei </w:t>
      </w:r>
      <w:r w:rsidR="00AF2CBD">
        <w:rPr>
          <w:rStyle w:val="eop"/>
          <w:rFonts w:eastAsiaTheme="majorEastAsia"/>
        </w:rPr>
        <w:t>pruugi</w:t>
      </w:r>
      <w:r w:rsidR="007C3775">
        <w:rPr>
          <w:rStyle w:val="eop"/>
          <w:rFonts w:eastAsiaTheme="majorEastAsia"/>
        </w:rPr>
        <w:t xml:space="preserve"> </w:t>
      </w:r>
      <w:r w:rsidR="009A5B69">
        <w:rPr>
          <w:rStyle w:val="eop"/>
          <w:rFonts w:eastAsiaTheme="majorEastAsia"/>
        </w:rPr>
        <w:t xml:space="preserve">aga </w:t>
      </w:r>
      <w:r w:rsidR="007C3775">
        <w:rPr>
          <w:rStyle w:val="eop"/>
          <w:rFonts w:eastAsiaTheme="majorEastAsia"/>
        </w:rPr>
        <w:t xml:space="preserve">vastav märge </w:t>
      </w:r>
      <w:r w:rsidR="009A5B69">
        <w:rPr>
          <w:rStyle w:val="eop"/>
          <w:rFonts w:eastAsiaTheme="majorEastAsia"/>
        </w:rPr>
        <w:t>olla</w:t>
      </w:r>
      <w:r w:rsidR="007C3775">
        <w:rPr>
          <w:rStyle w:val="eop"/>
          <w:rFonts w:eastAsiaTheme="majorEastAsia"/>
        </w:rPr>
        <w:t xml:space="preserve"> alati </w:t>
      </w:r>
      <w:r w:rsidR="00FB5690">
        <w:rPr>
          <w:rStyle w:val="eop"/>
          <w:rFonts w:eastAsiaTheme="majorEastAsia"/>
        </w:rPr>
        <w:t>piisav tõendamaks</w:t>
      </w:r>
      <w:r w:rsidR="007C3775">
        <w:rPr>
          <w:rStyle w:val="eop"/>
          <w:rFonts w:eastAsiaTheme="majorEastAsia"/>
        </w:rPr>
        <w:t xml:space="preserve">, et </w:t>
      </w:r>
      <w:r w:rsidR="00AF2CBD">
        <w:rPr>
          <w:rStyle w:val="eop"/>
          <w:rFonts w:eastAsiaTheme="majorEastAsia"/>
        </w:rPr>
        <w:t xml:space="preserve">lapse seaduslik esindaja </w:t>
      </w:r>
      <w:r w:rsidR="00FB5690">
        <w:rPr>
          <w:rStyle w:val="eop"/>
          <w:rFonts w:eastAsiaTheme="majorEastAsia"/>
        </w:rPr>
        <w:t xml:space="preserve">oli </w:t>
      </w:r>
      <w:r w:rsidR="00AF2CBD">
        <w:rPr>
          <w:rStyle w:val="eop"/>
          <w:rFonts w:eastAsiaTheme="majorEastAsia"/>
        </w:rPr>
        <w:t xml:space="preserve">juhtumiplaanist teadlik. </w:t>
      </w:r>
      <w:r w:rsidR="00E75CE7">
        <w:rPr>
          <w:rStyle w:val="eop"/>
          <w:rFonts w:eastAsiaTheme="majorEastAsia"/>
        </w:rPr>
        <w:t>Seepärast</w:t>
      </w:r>
      <w:r w:rsidR="00AF2CBD">
        <w:rPr>
          <w:rStyle w:val="eop"/>
          <w:rFonts w:eastAsiaTheme="majorEastAsia"/>
        </w:rPr>
        <w:t xml:space="preserve"> </w:t>
      </w:r>
      <w:r w:rsidR="00FE65EB">
        <w:rPr>
          <w:rStyle w:val="eop"/>
          <w:rFonts w:eastAsiaTheme="majorEastAsia"/>
        </w:rPr>
        <w:t xml:space="preserve">sätestatakse lõikes </w:t>
      </w:r>
      <w:r w:rsidR="009419A8">
        <w:rPr>
          <w:rStyle w:val="eop"/>
          <w:rFonts w:eastAsiaTheme="majorEastAsia"/>
        </w:rPr>
        <w:t>9</w:t>
      </w:r>
      <w:r w:rsidR="00FE65EB">
        <w:rPr>
          <w:rStyle w:val="eop"/>
          <w:rFonts w:eastAsiaTheme="majorEastAsia"/>
        </w:rPr>
        <w:t xml:space="preserve">, et juhtumiplaan </w:t>
      </w:r>
      <w:r w:rsidR="00E75CE7">
        <w:rPr>
          <w:rStyle w:val="eop"/>
          <w:rFonts w:eastAsiaTheme="majorEastAsia"/>
        </w:rPr>
        <w:t>tuleb</w:t>
      </w:r>
      <w:r w:rsidR="00FE65EB">
        <w:rPr>
          <w:rStyle w:val="eop"/>
          <w:rFonts w:eastAsiaTheme="majorEastAsia"/>
        </w:rPr>
        <w:t xml:space="preserve"> lapse seaduslikule esindajale kätte</w:t>
      </w:r>
      <w:r w:rsidR="00E75CE7">
        <w:rPr>
          <w:rStyle w:val="eop"/>
          <w:rFonts w:eastAsiaTheme="majorEastAsia"/>
        </w:rPr>
        <w:t xml:space="preserve"> toimetada</w:t>
      </w:r>
      <w:r w:rsidR="00126560">
        <w:rPr>
          <w:rStyle w:val="eop"/>
          <w:rFonts w:eastAsiaTheme="majorEastAsia"/>
        </w:rPr>
        <w:t xml:space="preserve">. Seejuures tuleb järgida </w:t>
      </w:r>
      <w:r w:rsidR="008D1AAB">
        <w:rPr>
          <w:rStyle w:val="eop"/>
          <w:rFonts w:eastAsiaTheme="majorEastAsia"/>
        </w:rPr>
        <w:t>HMS</w:t>
      </w:r>
      <w:r w:rsidR="007A6077">
        <w:rPr>
          <w:rStyle w:val="eop"/>
          <w:rFonts w:eastAsiaTheme="majorEastAsia"/>
        </w:rPr>
        <w:t xml:space="preserve"> §-des 25</w:t>
      </w:r>
      <w:r w:rsidR="00767942">
        <w:rPr>
          <w:rStyle w:val="eop"/>
          <w:rFonts w:eastAsiaTheme="majorEastAsia"/>
        </w:rPr>
        <w:t>–32</w:t>
      </w:r>
      <w:r w:rsidR="007A6077">
        <w:rPr>
          <w:rStyle w:val="eop"/>
          <w:rFonts w:eastAsiaTheme="majorEastAsia"/>
        </w:rPr>
        <w:t xml:space="preserve"> kättetoimetamise kohta sätestatu</w:t>
      </w:r>
      <w:r w:rsidR="00767942">
        <w:rPr>
          <w:rStyle w:val="eop"/>
          <w:rFonts w:eastAsiaTheme="majorEastAsia"/>
        </w:rPr>
        <w:t>t.</w:t>
      </w:r>
      <w:r w:rsidR="007A6077">
        <w:rPr>
          <w:rStyle w:val="eop"/>
          <w:rFonts w:eastAsiaTheme="majorEastAsia"/>
        </w:rPr>
        <w:t xml:space="preserve"> </w:t>
      </w:r>
      <w:proofErr w:type="spellStart"/>
      <w:r w:rsidR="00D724F7">
        <w:rPr>
          <w:rStyle w:val="eop"/>
          <w:rFonts w:eastAsiaTheme="majorEastAsia"/>
        </w:rPr>
        <w:t>STAR-i</w:t>
      </w:r>
      <w:r w:rsidR="00BE11E5">
        <w:rPr>
          <w:rStyle w:val="eop"/>
          <w:rFonts w:eastAsiaTheme="majorEastAsia"/>
        </w:rPr>
        <w:t>s</w:t>
      </w:r>
      <w:proofErr w:type="spellEnd"/>
      <w:r w:rsidR="00D724F7">
        <w:rPr>
          <w:rStyle w:val="eop"/>
          <w:rFonts w:eastAsiaTheme="majorEastAsia"/>
        </w:rPr>
        <w:t xml:space="preserve"> on ar</w:t>
      </w:r>
      <w:r w:rsidR="005E13DB">
        <w:rPr>
          <w:rStyle w:val="eop"/>
          <w:rFonts w:eastAsiaTheme="majorEastAsia"/>
        </w:rPr>
        <w:t xml:space="preserve">endamisel </w:t>
      </w:r>
      <w:r w:rsidR="00B725A7">
        <w:rPr>
          <w:rStyle w:val="eop"/>
          <w:rFonts w:eastAsiaTheme="majorEastAsia"/>
        </w:rPr>
        <w:t xml:space="preserve">ka juhtumiplaani kättetoimetamist võimaldav funktsionaalsus, </w:t>
      </w:r>
      <w:r w:rsidR="00615ECE">
        <w:rPr>
          <w:rStyle w:val="eop"/>
          <w:rFonts w:eastAsiaTheme="majorEastAsia"/>
        </w:rPr>
        <w:t>asjakohane</w:t>
      </w:r>
      <w:r w:rsidR="00B725A7">
        <w:rPr>
          <w:rStyle w:val="eop"/>
          <w:rFonts w:eastAsiaTheme="majorEastAsia"/>
        </w:rPr>
        <w:t xml:space="preserve"> arendus </w:t>
      </w:r>
      <w:r w:rsidR="00E06C1F">
        <w:rPr>
          <w:rStyle w:val="eop"/>
          <w:rFonts w:eastAsiaTheme="majorEastAsia"/>
        </w:rPr>
        <w:t xml:space="preserve">valmib eelnõu seadusena jõustumise ajaks. </w:t>
      </w:r>
    </w:p>
    <w:p w:rsidR="00275177" w:rsidP="00E76672" w:rsidRDefault="00275177" w14:paraId="2E620904" w14:textId="77777777">
      <w:pPr>
        <w:pStyle w:val="paragraph"/>
        <w:spacing w:before="0" w:beforeAutospacing="0" w:after="0" w:afterAutospacing="0"/>
        <w:jc w:val="both"/>
        <w:textAlignment w:val="baseline"/>
        <w:rPr>
          <w:rStyle w:val="eop"/>
          <w:rFonts w:eastAsiaTheme="majorEastAsia"/>
        </w:rPr>
      </w:pPr>
    </w:p>
    <w:p w:rsidRPr="00557CC7" w:rsidR="73A3480C" w:rsidP="00A9537C" w:rsidRDefault="00FF68EC" w14:paraId="408A0AF6" w14:textId="048ABEF8">
      <w:pPr>
        <w:pStyle w:val="paragraph"/>
        <w:spacing w:before="0" w:beforeAutospacing="0" w:after="0" w:afterAutospacing="0"/>
        <w:jc w:val="both"/>
        <w:textAlignment w:val="baseline"/>
        <w:rPr>
          <w:rFonts w:eastAsiaTheme="majorEastAsia"/>
        </w:rPr>
      </w:pPr>
      <w:r>
        <w:rPr>
          <w:rStyle w:val="eop"/>
          <w:rFonts w:eastAsiaTheme="majorEastAsia"/>
        </w:rPr>
        <w:t xml:space="preserve">Lõike </w:t>
      </w:r>
      <w:r w:rsidR="004C59B2">
        <w:rPr>
          <w:rStyle w:val="eop"/>
          <w:rFonts w:eastAsiaTheme="majorEastAsia"/>
        </w:rPr>
        <w:t>9</w:t>
      </w:r>
      <w:r>
        <w:rPr>
          <w:rStyle w:val="eop"/>
          <w:rFonts w:eastAsiaTheme="majorEastAsia"/>
        </w:rPr>
        <w:t xml:space="preserve"> teise</w:t>
      </w:r>
      <w:r w:rsidR="00312B15">
        <w:rPr>
          <w:rStyle w:val="eop"/>
          <w:rFonts w:eastAsiaTheme="majorEastAsia"/>
        </w:rPr>
        <w:t>s</w:t>
      </w:r>
      <w:r>
        <w:rPr>
          <w:rStyle w:val="eop"/>
          <w:rFonts w:eastAsiaTheme="majorEastAsia"/>
        </w:rPr>
        <w:t xml:space="preserve"> lause</w:t>
      </w:r>
      <w:r w:rsidR="00312B15">
        <w:rPr>
          <w:rStyle w:val="eop"/>
          <w:rFonts w:eastAsiaTheme="majorEastAsia"/>
        </w:rPr>
        <w:t>s</w:t>
      </w:r>
      <w:r w:rsidR="00C336C0">
        <w:rPr>
          <w:rStyle w:val="eop"/>
          <w:rFonts w:eastAsiaTheme="majorEastAsia"/>
        </w:rPr>
        <w:t xml:space="preserve"> </w:t>
      </w:r>
      <w:r w:rsidR="00EA0DD4">
        <w:rPr>
          <w:rStyle w:val="eop"/>
          <w:rFonts w:eastAsiaTheme="majorEastAsia"/>
        </w:rPr>
        <w:t xml:space="preserve">sätestatakse kohustus vaadata juhtumiplaan üle vähemalt </w:t>
      </w:r>
      <w:r w:rsidR="00706A1D">
        <w:rPr>
          <w:rStyle w:val="eop"/>
          <w:rFonts w:eastAsiaTheme="majorEastAsia"/>
        </w:rPr>
        <w:t>üks</w:t>
      </w:r>
      <w:r w:rsidR="00EA0DD4">
        <w:rPr>
          <w:rStyle w:val="eop"/>
          <w:rFonts w:eastAsiaTheme="majorEastAsia"/>
        </w:rPr>
        <w:t xml:space="preserve"> kord aastas. </w:t>
      </w:r>
      <w:r w:rsidR="00312B15">
        <w:rPr>
          <w:rStyle w:val="eop"/>
          <w:rFonts w:eastAsiaTheme="majorEastAsia"/>
        </w:rPr>
        <w:t>Praegu</w:t>
      </w:r>
      <w:r w:rsidR="00445E69">
        <w:rPr>
          <w:rStyle w:val="eop"/>
          <w:rFonts w:eastAsiaTheme="majorEastAsia"/>
        </w:rPr>
        <w:t xml:space="preserve"> on selline kohustus seadusega kehtestatud a</w:t>
      </w:r>
      <w:r w:rsidRPr="00445E69" w:rsidR="00445E69">
        <w:rPr>
          <w:rStyle w:val="eop"/>
          <w:rFonts w:eastAsiaTheme="majorEastAsia"/>
        </w:rPr>
        <w:t>sendushooldusele suunatud lapse juhtumiplaan</w:t>
      </w:r>
      <w:r w:rsidR="00445E69">
        <w:rPr>
          <w:rStyle w:val="eop"/>
          <w:rFonts w:eastAsiaTheme="majorEastAsia"/>
        </w:rPr>
        <w:t xml:space="preserve">i </w:t>
      </w:r>
      <w:r w:rsidR="000B5EF3">
        <w:rPr>
          <w:rStyle w:val="eop"/>
          <w:rFonts w:eastAsiaTheme="majorEastAsia"/>
        </w:rPr>
        <w:t>kohta</w:t>
      </w:r>
      <w:r w:rsidR="00445E69">
        <w:rPr>
          <w:rStyle w:val="eop"/>
          <w:rFonts w:eastAsiaTheme="majorEastAsia"/>
        </w:rPr>
        <w:t xml:space="preserve"> (</w:t>
      </w:r>
      <w:r w:rsidRPr="00A9537C" w:rsidR="00445E69">
        <w:rPr>
          <w:rStyle w:val="eop"/>
          <w:rFonts w:eastAsiaTheme="majorEastAsia"/>
        </w:rPr>
        <w:t xml:space="preserve">SHS § 10 lg </w:t>
      </w:r>
      <w:r w:rsidRPr="00A9537C" w:rsidR="00E2230C">
        <w:rPr>
          <w:rStyle w:val="eop"/>
          <w:rFonts w:eastAsiaTheme="majorEastAsia"/>
        </w:rPr>
        <w:t>3</w:t>
      </w:r>
      <w:r w:rsidR="00E2230C">
        <w:rPr>
          <w:rStyle w:val="eop"/>
          <w:rFonts w:eastAsiaTheme="majorEastAsia"/>
        </w:rPr>
        <w:t xml:space="preserve">), eelnõuga tehtava muudatusega laiendatakse seda kõigi abivajavate laste juhtumiplaanidele. Kuigi tegemist on seaduse tasandil seni sätestamata kohustusega, ei ole </w:t>
      </w:r>
      <w:r w:rsidR="00C070C1">
        <w:rPr>
          <w:rStyle w:val="eop"/>
          <w:rFonts w:eastAsiaTheme="majorEastAsia"/>
        </w:rPr>
        <w:t xml:space="preserve">see oma sisult uus. Ka praegu </w:t>
      </w:r>
      <w:r w:rsidR="00A9624C">
        <w:rPr>
          <w:rStyle w:val="eop"/>
          <w:rFonts w:eastAsiaTheme="majorEastAsia"/>
        </w:rPr>
        <w:t xml:space="preserve">suunab lapse heaolu hindamise käsiraamat </w:t>
      </w:r>
      <w:proofErr w:type="spellStart"/>
      <w:r w:rsidR="0039481E">
        <w:rPr>
          <w:rStyle w:val="eop"/>
          <w:rFonts w:eastAsiaTheme="majorEastAsia"/>
        </w:rPr>
        <w:t>KOV-i</w:t>
      </w:r>
      <w:proofErr w:type="spellEnd"/>
      <w:r w:rsidR="0039481E">
        <w:rPr>
          <w:rStyle w:val="eop"/>
          <w:rFonts w:eastAsiaTheme="majorEastAsia"/>
        </w:rPr>
        <w:t xml:space="preserve"> lastekaitsetöötaja juhtumiplaani osaks oleva t</w:t>
      </w:r>
      <w:r w:rsidRPr="0039481E" w:rsidR="0039481E">
        <w:rPr>
          <w:rStyle w:val="eop"/>
          <w:rFonts w:eastAsiaTheme="majorEastAsia"/>
        </w:rPr>
        <w:t xml:space="preserve">egevuskava rakendamisel </w:t>
      </w:r>
      <w:r w:rsidR="005B5D8E">
        <w:rPr>
          <w:rStyle w:val="eop"/>
          <w:rFonts w:eastAsiaTheme="majorEastAsia"/>
        </w:rPr>
        <w:t>tegema</w:t>
      </w:r>
      <w:r w:rsidR="0039481E">
        <w:rPr>
          <w:rStyle w:val="eop"/>
          <w:rFonts w:eastAsiaTheme="majorEastAsia"/>
        </w:rPr>
        <w:t xml:space="preserve"> </w:t>
      </w:r>
      <w:r w:rsidRPr="0039481E" w:rsidR="0039481E">
        <w:rPr>
          <w:rStyle w:val="eop"/>
          <w:rFonts w:eastAsiaTheme="majorEastAsia"/>
        </w:rPr>
        <w:t>regulaarse</w:t>
      </w:r>
      <w:r w:rsidR="0039481E">
        <w:rPr>
          <w:rStyle w:val="eop"/>
          <w:rFonts w:eastAsiaTheme="majorEastAsia"/>
        </w:rPr>
        <w:t>i</w:t>
      </w:r>
      <w:r w:rsidRPr="0039481E" w:rsidR="0039481E">
        <w:rPr>
          <w:rStyle w:val="eop"/>
          <w:rFonts w:eastAsiaTheme="majorEastAsia"/>
        </w:rPr>
        <w:t>d juhtumiplaani vahehindamis</w:t>
      </w:r>
      <w:r w:rsidR="0039481E">
        <w:rPr>
          <w:rStyle w:val="eop"/>
          <w:rFonts w:eastAsiaTheme="majorEastAsia"/>
        </w:rPr>
        <w:t>i</w:t>
      </w:r>
      <w:r w:rsidR="007A46C6">
        <w:rPr>
          <w:rStyle w:val="eop"/>
          <w:rFonts w:eastAsiaTheme="majorEastAsia"/>
        </w:rPr>
        <w:t>, mille k</w:t>
      </w:r>
      <w:r w:rsidRPr="0039481E" w:rsidR="0039481E">
        <w:rPr>
          <w:rStyle w:val="eop"/>
          <w:rFonts w:eastAsiaTheme="majorEastAsia"/>
        </w:rPr>
        <w:t>äigus hinnatakse rakendatud abimeetmete tulemuslikkust, vaadatakse üle ja täiendatakse uue info</w:t>
      </w:r>
      <w:r w:rsidR="00306110">
        <w:rPr>
          <w:rStyle w:val="eop"/>
          <w:rFonts w:eastAsiaTheme="majorEastAsia"/>
        </w:rPr>
        <w:t>ga</w:t>
      </w:r>
      <w:r w:rsidRPr="0039481E" w:rsidR="0039481E">
        <w:rPr>
          <w:rStyle w:val="eop"/>
          <w:rFonts w:eastAsiaTheme="majorEastAsia"/>
        </w:rPr>
        <w:t xml:space="preserve"> abivajaduse hinnangut</w:t>
      </w:r>
      <w:r w:rsidR="002574E8">
        <w:rPr>
          <w:rStyle w:val="eop"/>
          <w:rFonts w:eastAsiaTheme="majorEastAsia"/>
        </w:rPr>
        <w:t>.</w:t>
      </w:r>
      <w:r w:rsidR="00FD6874">
        <w:rPr>
          <w:rStyle w:val="Allmrkuseviide"/>
          <w:rFonts w:eastAsiaTheme="majorEastAsia"/>
        </w:rPr>
        <w:footnoteReference w:id="21"/>
      </w:r>
      <w:r w:rsidR="007A46C6">
        <w:rPr>
          <w:rStyle w:val="eop"/>
          <w:rFonts w:eastAsiaTheme="majorEastAsia"/>
        </w:rPr>
        <w:t xml:space="preserve"> </w:t>
      </w:r>
      <w:r w:rsidR="007A18C0">
        <w:rPr>
          <w:rStyle w:val="eop"/>
          <w:rFonts w:eastAsiaTheme="majorEastAsia"/>
        </w:rPr>
        <w:t xml:space="preserve">Seega ei tähenda juhtumiplaani ülevaatamine mitte </w:t>
      </w:r>
      <w:r w:rsidR="00453EFE">
        <w:rPr>
          <w:rStyle w:val="eop"/>
          <w:rFonts w:eastAsiaTheme="majorEastAsia"/>
        </w:rPr>
        <w:t xml:space="preserve">lapse abivajaduse </w:t>
      </w:r>
      <w:r w:rsidR="00A90833">
        <w:rPr>
          <w:rStyle w:val="eop"/>
          <w:rFonts w:eastAsiaTheme="majorEastAsia"/>
        </w:rPr>
        <w:t xml:space="preserve">ja </w:t>
      </w:r>
      <w:r w:rsidRPr="00071DA2" w:rsidR="00A90833">
        <w:rPr>
          <w:rStyle w:val="eop"/>
          <w:rFonts w:eastAsiaTheme="majorEastAsia"/>
        </w:rPr>
        <w:t>selleks rahuldamiseks</w:t>
      </w:r>
      <w:r w:rsidR="00A90833">
        <w:rPr>
          <w:rStyle w:val="eop"/>
          <w:rFonts w:eastAsiaTheme="majorEastAsia"/>
        </w:rPr>
        <w:t xml:space="preserve"> vajalike meetmete n-ö nullist uuesti hindamist, vaid </w:t>
      </w:r>
      <w:r w:rsidR="00B01AD5">
        <w:rPr>
          <w:rStyle w:val="eop"/>
          <w:rFonts w:eastAsiaTheme="majorEastAsia"/>
        </w:rPr>
        <w:t>juba hinnatu ülevaatamist sel</w:t>
      </w:r>
      <w:r w:rsidR="003A3A89">
        <w:rPr>
          <w:rStyle w:val="eop"/>
          <w:rFonts w:eastAsiaTheme="majorEastAsia"/>
        </w:rPr>
        <w:t xml:space="preserve">lest aspektist, kas see vajab tulenevalt muutunud asjaoludest muutmist või täiendamist. Seadusega sätestatakse kohustus vaadata juhtumiplaan üle vähemalt üks kord aastas, mis tähendab, et </w:t>
      </w:r>
      <w:r w:rsidR="008A4EB8">
        <w:rPr>
          <w:rStyle w:val="eop"/>
          <w:rFonts w:eastAsiaTheme="majorEastAsia"/>
        </w:rPr>
        <w:t xml:space="preserve">juhtumiplaani ülevaatamine peab toimuma vastavalt vajadusele (sellele viitab sõna „vähemalt“ kasutamine), ent mitte mingil juhul </w:t>
      </w:r>
      <w:r w:rsidRPr="008A4EB8" w:rsidR="008A4EB8">
        <w:rPr>
          <w:rStyle w:val="eop"/>
          <w:rFonts w:eastAsiaTheme="majorEastAsia"/>
        </w:rPr>
        <w:t xml:space="preserve">harvem kui </w:t>
      </w:r>
      <w:r w:rsidR="002E0F31">
        <w:rPr>
          <w:rStyle w:val="eop"/>
          <w:rFonts w:eastAsiaTheme="majorEastAsia"/>
        </w:rPr>
        <w:t xml:space="preserve">üks </w:t>
      </w:r>
      <w:r w:rsidRPr="008A4EB8" w:rsidR="008A4EB8">
        <w:rPr>
          <w:rStyle w:val="eop"/>
          <w:rFonts w:eastAsiaTheme="majorEastAsia"/>
        </w:rPr>
        <w:t xml:space="preserve">kord aastas. </w:t>
      </w:r>
      <w:r w:rsidR="00FF6B11">
        <w:rPr>
          <w:rStyle w:val="eop"/>
          <w:rFonts w:eastAsiaTheme="majorEastAsia"/>
        </w:rPr>
        <w:t xml:space="preserve">Juhtumiplaani ülevaatamisel tuleb </w:t>
      </w:r>
      <w:r w:rsidR="0081302F">
        <w:rPr>
          <w:rStyle w:val="eop"/>
          <w:rFonts w:eastAsiaTheme="majorEastAsia"/>
        </w:rPr>
        <w:t>järgida</w:t>
      </w:r>
      <w:r w:rsidR="00FF6B11">
        <w:rPr>
          <w:rStyle w:val="eop"/>
          <w:rFonts w:eastAsiaTheme="majorEastAsia"/>
        </w:rPr>
        <w:t xml:space="preserve"> </w:t>
      </w:r>
      <w:r w:rsidR="009C2446">
        <w:rPr>
          <w:rStyle w:val="eop"/>
          <w:rFonts w:eastAsiaTheme="majorEastAsia"/>
        </w:rPr>
        <w:t xml:space="preserve">asjakohaseid </w:t>
      </w:r>
      <w:proofErr w:type="spellStart"/>
      <w:r w:rsidR="009C2446">
        <w:rPr>
          <w:rStyle w:val="eop"/>
          <w:rFonts w:eastAsiaTheme="majorEastAsia"/>
        </w:rPr>
        <w:t>LasteKS-i</w:t>
      </w:r>
      <w:proofErr w:type="spellEnd"/>
      <w:r w:rsidR="009C2446">
        <w:rPr>
          <w:rStyle w:val="eop"/>
          <w:rFonts w:eastAsiaTheme="majorEastAsia"/>
        </w:rPr>
        <w:t xml:space="preserve"> abivajaduse hindamise ja abi osutamise sätteid</w:t>
      </w:r>
      <w:r w:rsidR="00952337">
        <w:rPr>
          <w:rStyle w:val="eop"/>
          <w:rFonts w:eastAsiaTheme="majorEastAsia"/>
        </w:rPr>
        <w:t xml:space="preserve"> ning</w:t>
      </w:r>
      <w:r w:rsidR="009C2446">
        <w:rPr>
          <w:rStyle w:val="eop"/>
          <w:rFonts w:eastAsiaTheme="majorEastAsia"/>
        </w:rPr>
        <w:t xml:space="preserve"> </w:t>
      </w:r>
      <w:r w:rsidR="004E356F">
        <w:rPr>
          <w:rStyle w:val="eop"/>
          <w:rFonts w:eastAsiaTheme="majorEastAsia"/>
        </w:rPr>
        <w:t>kaasata</w:t>
      </w:r>
      <w:r w:rsidR="009C2446">
        <w:rPr>
          <w:rStyle w:val="eop"/>
          <w:rFonts w:eastAsiaTheme="majorEastAsia"/>
        </w:rPr>
        <w:t xml:space="preserve"> sellesse laps ja </w:t>
      </w:r>
      <w:r w:rsidR="00335AD3">
        <w:rPr>
          <w:rStyle w:val="eop"/>
          <w:rFonts w:eastAsiaTheme="majorEastAsia"/>
        </w:rPr>
        <w:t xml:space="preserve">last kasvatav isik või lasteasutus, kus laps viibib. </w:t>
      </w:r>
    </w:p>
    <w:p w:rsidR="00275177" w:rsidP="00E76672" w:rsidRDefault="00275177" w14:paraId="0FE1233A" w14:textId="77777777">
      <w:pPr>
        <w:rPr>
          <w:rFonts w:ascii="Times New Roman" w:hAnsi="Times New Roman"/>
          <w:sz w:val="24"/>
          <w:u w:val="single"/>
        </w:rPr>
      </w:pPr>
    </w:p>
    <w:p w:rsidRPr="00D6395F" w:rsidR="00710ADB" w:rsidP="00E76672" w:rsidRDefault="00710ADB" w14:paraId="5EB328DD" w14:textId="2D1C29AC">
      <w:pPr>
        <w:rPr>
          <w:rFonts w:ascii="Times New Roman" w:hAnsi="Times New Roman"/>
          <w:sz w:val="24"/>
        </w:rPr>
      </w:pPr>
      <w:r w:rsidRPr="00D6395F">
        <w:rPr>
          <w:rFonts w:ascii="Times New Roman" w:hAnsi="Times New Roman"/>
          <w:sz w:val="24"/>
          <w:u w:val="single"/>
        </w:rPr>
        <w:t xml:space="preserve">Lõige </w:t>
      </w:r>
      <w:r w:rsidR="004C59B2">
        <w:rPr>
          <w:rFonts w:ascii="Times New Roman" w:hAnsi="Times New Roman"/>
          <w:sz w:val="24"/>
          <w:u w:val="single"/>
        </w:rPr>
        <w:t>10</w:t>
      </w:r>
      <w:r w:rsidRPr="00D6395F">
        <w:rPr>
          <w:rFonts w:ascii="Times New Roman" w:hAnsi="Times New Roman"/>
          <w:sz w:val="24"/>
        </w:rPr>
        <w:t xml:space="preserve"> </w:t>
      </w:r>
      <w:r w:rsidRPr="00D6395F" w:rsidR="00FC711E">
        <w:rPr>
          <w:rFonts w:ascii="Times New Roman" w:hAnsi="Times New Roman"/>
          <w:sz w:val="24"/>
        </w:rPr>
        <w:t xml:space="preserve">sätestab </w:t>
      </w:r>
      <w:r w:rsidRPr="00D6395F" w:rsidR="00DB1E61">
        <w:rPr>
          <w:rFonts w:ascii="Times New Roman" w:hAnsi="Times New Roman"/>
          <w:sz w:val="24"/>
        </w:rPr>
        <w:t xml:space="preserve">abivajava lapse juhtumikorralduse </w:t>
      </w:r>
      <w:r w:rsidRPr="00D6395F" w:rsidR="00897559">
        <w:rPr>
          <w:rFonts w:ascii="Times New Roman" w:hAnsi="Times New Roman"/>
          <w:sz w:val="24"/>
        </w:rPr>
        <w:t xml:space="preserve">lõpetamise </w:t>
      </w:r>
      <w:r w:rsidRPr="00D6395F" w:rsidR="00DB1E61">
        <w:rPr>
          <w:rFonts w:ascii="Times New Roman" w:hAnsi="Times New Roman"/>
          <w:sz w:val="24"/>
        </w:rPr>
        <w:t xml:space="preserve">alused. </w:t>
      </w:r>
      <w:r w:rsidRPr="00D6395F" w:rsidR="00897559">
        <w:rPr>
          <w:rFonts w:ascii="Times New Roman" w:hAnsi="Times New Roman"/>
          <w:sz w:val="24"/>
        </w:rPr>
        <w:t xml:space="preserve">Kehtivas õiguses juhtumikorralduse lõpetamise aluseid reguleeritud ei ole. Lõike </w:t>
      </w:r>
      <w:r w:rsidR="004C59B2">
        <w:rPr>
          <w:rFonts w:ascii="Times New Roman" w:hAnsi="Times New Roman"/>
          <w:sz w:val="24"/>
        </w:rPr>
        <w:t>10</w:t>
      </w:r>
      <w:r w:rsidRPr="00D6395F" w:rsidR="00897559">
        <w:rPr>
          <w:rFonts w:ascii="Times New Roman" w:hAnsi="Times New Roman"/>
          <w:sz w:val="24"/>
        </w:rPr>
        <w:t xml:space="preserve"> järgi </w:t>
      </w:r>
      <w:r w:rsidRPr="00D6395F" w:rsidR="000118EB">
        <w:rPr>
          <w:rFonts w:ascii="Times New Roman" w:hAnsi="Times New Roman"/>
          <w:sz w:val="24"/>
        </w:rPr>
        <w:t>lõpetab KOV</w:t>
      </w:r>
      <w:r w:rsidRPr="00D6395F" w:rsidR="00640F1E">
        <w:rPr>
          <w:rFonts w:ascii="Times New Roman" w:hAnsi="Times New Roman"/>
          <w:sz w:val="24"/>
        </w:rPr>
        <w:t xml:space="preserve"> </w:t>
      </w:r>
      <w:r w:rsidRPr="00D6395F">
        <w:rPr>
          <w:rFonts w:ascii="Times New Roman" w:hAnsi="Times New Roman"/>
          <w:sz w:val="24"/>
        </w:rPr>
        <w:t>abivajava lapse juhtumikorralduse</w:t>
      </w:r>
      <w:r w:rsidRPr="00D6395F" w:rsidR="00640F1E">
        <w:rPr>
          <w:rFonts w:ascii="Times New Roman" w:hAnsi="Times New Roman"/>
          <w:sz w:val="24"/>
        </w:rPr>
        <w:t xml:space="preserve"> neljal </w:t>
      </w:r>
      <w:r w:rsidRPr="00D6395F" w:rsidR="00C240A2">
        <w:rPr>
          <w:rFonts w:ascii="Times New Roman" w:hAnsi="Times New Roman"/>
          <w:sz w:val="24"/>
        </w:rPr>
        <w:t>juhul</w:t>
      </w:r>
      <w:r w:rsidR="0047309C">
        <w:rPr>
          <w:rFonts w:ascii="Times New Roman" w:hAnsi="Times New Roman"/>
          <w:sz w:val="24"/>
        </w:rPr>
        <w:t>:</w:t>
      </w:r>
    </w:p>
    <w:p w:rsidR="000C053D" w:rsidP="0065638F" w:rsidRDefault="0067579E" w14:paraId="74DD4072" w14:textId="7C93BD3D">
      <w:pPr>
        <w:pStyle w:val="Loendilik"/>
        <w:numPr>
          <w:ilvl w:val="0"/>
          <w:numId w:val="22"/>
        </w:numPr>
        <w:ind w:left="360"/>
        <w:rPr>
          <w:rFonts w:ascii="Times New Roman" w:hAnsi="Times New Roman"/>
          <w:sz w:val="24"/>
        </w:rPr>
      </w:pPr>
      <w:r>
        <w:rPr>
          <w:rFonts w:ascii="Times New Roman" w:hAnsi="Times New Roman"/>
          <w:sz w:val="24"/>
        </w:rPr>
        <w:lastRenderedPageBreak/>
        <w:t>J</w:t>
      </w:r>
      <w:r w:rsidRPr="0016714C" w:rsidR="00710ADB">
        <w:rPr>
          <w:rFonts w:ascii="Times New Roman" w:hAnsi="Times New Roman"/>
          <w:sz w:val="24"/>
        </w:rPr>
        <w:t>uhtumiplaani osaks olevas tegevuskavas seatud eesmärgid on täidetud, lapse abivajadus on rahuldatud ning kuue kuu jooksul tegevuskava täitmisest ei ole ilmnenud uut abivajadust</w:t>
      </w:r>
      <w:r w:rsidR="0016714C">
        <w:rPr>
          <w:rFonts w:ascii="Times New Roman" w:hAnsi="Times New Roman"/>
          <w:sz w:val="24"/>
        </w:rPr>
        <w:t xml:space="preserve"> (p 1)</w:t>
      </w:r>
      <w:r w:rsidR="00004B2D">
        <w:rPr>
          <w:rFonts w:ascii="Times New Roman" w:hAnsi="Times New Roman"/>
          <w:sz w:val="24"/>
        </w:rPr>
        <w:t xml:space="preserve">. </w:t>
      </w:r>
      <w:r w:rsidR="009326B0">
        <w:rPr>
          <w:rFonts w:ascii="Times New Roman" w:hAnsi="Times New Roman"/>
          <w:sz w:val="24"/>
        </w:rPr>
        <w:t xml:space="preserve">See on olukord, kus </w:t>
      </w:r>
      <w:r w:rsidR="00CE6385">
        <w:rPr>
          <w:rFonts w:ascii="Times New Roman" w:hAnsi="Times New Roman"/>
          <w:sz w:val="24"/>
        </w:rPr>
        <w:t xml:space="preserve">abivajavale lapsele on abi osutatud vastavalt juhtumiplaanile ning sellega on lapse abivajadus rahuldatud. </w:t>
      </w:r>
      <w:r w:rsidR="00041A88">
        <w:rPr>
          <w:rFonts w:ascii="Times New Roman" w:hAnsi="Times New Roman"/>
          <w:sz w:val="24"/>
        </w:rPr>
        <w:t xml:space="preserve">Juhtumikorraldust ei lõpetata kohe, kui tegevuskava eesmärgid </w:t>
      </w:r>
      <w:r w:rsidR="009F2012">
        <w:rPr>
          <w:rFonts w:ascii="Times New Roman" w:hAnsi="Times New Roman"/>
          <w:sz w:val="24"/>
        </w:rPr>
        <w:t xml:space="preserve">on </w:t>
      </w:r>
      <w:r w:rsidR="00041A88">
        <w:rPr>
          <w:rFonts w:ascii="Times New Roman" w:hAnsi="Times New Roman"/>
          <w:sz w:val="24"/>
        </w:rPr>
        <w:t xml:space="preserve">täidetud, vaid kuue kuu möödumisel. </w:t>
      </w:r>
      <w:r w:rsidR="00CE6385">
        <w:rPr>
          <w:rFonts w:ascii="Times New Roman" w:hAnsi="Times New Roman"/>
          <w:sz w:val="24"/>
        </w:rPr>
        <w:t>Kuu</w:t>
      </w:r>
      <w:r w:rsidR="00E10611">
        <w:rPr>
          <w:rFonts w:ascii="Times New Roman" w:hAnsi="Times New Roman"/>
          <w:sz w:val="24"/>
        </w:rPr>
        <w:t>s</w:t>
      </w:r>
      <w:r w:rsidR="000D6D77">
        <w:rPr>
          <w:rFonts w:ascii="Times New Roman" w:hAnsi="Times New Roman"/>
          <w:sz w:val="24"/>
        </w:rPr>
        <w:t xml:space="preserve"> kuud </w:t>
      </w:r>
      <w:r w:rsidR="004C540C">
        <w:rPr>
          <w:rFonts w:ascii="Times New Roman" w:hAnsi="Times New Roman"/>
          <w:sz w:val="24"/>
        </w:rPr>
        <w:t xml:space="preserve">on aeg, </w:t>
      </w:r>
      <w:r w:rsidRPr="000C053D" w:rsidR="004C540C">
        <w:rPr>
          <w:rFonts w:ascii="Times New Roman" w:hAnsi="Times New Roman"/>
          <w:sz w:val="24"/>
        </w:rPr>
        <w:t>mille jooksu</w:t>
      </w:r>
      <w:r w:rsidRPr="000C053D" w:rsidR="00556B2C">
        <w:rPr>
          <w:rFonts w:ascii="Times New Roman" w:hAnsi="Times New Roman"/>
          <w:sz w:val="24"/>
        </w:rPr>
        <w:t xml:space="preserve">l saab </w:t>
      </w:r>
      <w:r w:rsidRPr="000C053D" w:rsidR="00CB6C59">
        <w:rPr>
          <w:rFonts w:ascii="Times New Roman" w:hAnsi="Times New Roman"/>
          <w:sz w:val="24"/>
        </w:rPr>
        <w:t>veenduda, et tegevuskavas ette nähtud meetme</w:t>
      </w:r>
      <w:r w:rsidRPr="000C053D" w:rsidR="00041A88">
        <w:rPr>
          <w:rFonts w:ascii="Times New Roman" w:hAnsi="Times New Roman"/>
          <w:sz w:val="24"/>
        </w:rPr>
        <w:t>te rakendamine tõi kaasa soovitud tulemus</w:t>
      </w:r>
      <w:r w:rsidR="009F2012">
        <w:rPr>
          <w:rFonts w:ascii="Times New Roman" w:hAnsi="Times New Roman"/>
          <w:sz w:val="24"/>
        </w:rPr>
        <w:t>e</w:t>
      </w:r>
      <w:r w:rsidRPr="000C053D" w:rsidR="00041A88">
        <w:rPr>
          <w:rFonts w:ascii="Times New Roman" w:hAnsi="Times New Roman"/>
          <w:sz w:val="24"/>
        </w:rPr>
        <w:t xml:space="preserve"> ega anna tagasilööke.</w:t>
      </w:r>
    </w:p>
    <w:p w:rsidRPr="000C053D" w:rsidR="0067579E" w:rsidP="4BE7ED1C" w:rsidRDefault="0067579E" w14:paraId="68F1393E" w14:textId="2A96076D">
      <w:pPr>
        <w:pStyle w:val="Loendilik"/>
        <w:numPr>
          <w:ilvl w:val="0"/>
          <w:numId w:val="22"/>
        </w:numPr>
        <w:ind w:left="360"/>
        <w:rPr>
          <w:rFonts w:ascii="Times New Roman" w:hAnsi="Times New Roman"/>
          <w:sz w:val="24"/>
          <w:szCs w:val="24"/>
        </w:rPr>
      </w:pPr>
      <w:r w:rsidRPr="4BE7ED1C" w:rsidR="0067579E">
        <w:rPr>
          <w:rFonts w:ascii="Times New Roman" w:hAnsi="Times New Roman"/>
          <w:sz w:val="24"/>
          <w:szCs w:val="24"/>
        </w:rPr>
        <w:t xml:space="preserve">Lapse elukohavahetuse tulemusena muutub lapsele abi osutav </w:t>
      </w:r>
      <w:r w:rsidRPr="4BE7ED1C" w:rsidR="00335A52">
        <w:rPr>
          <w:rFonts w:ascii="Times New Roman" w:hAnsi="Times New Roman"/>
          <w:sz w:val="24"/>
          <w:szCs w:val="24"/>
        </w:rPr>
        <w:t>KOV</w:t>
      </w:r>
      <w:r w:rsidRPr="4BE7ED1C" w:rsidR="0067579E">
        <w:rPr>
          <w:rFonts w:ascii="Times New Roman" w:hAnsi="Times New Roman"/>
          <w:sz w:val="24"/>
          <w:szCs w:val="24"/>
        </w:rPr>
        <w:t xml:space="preserve"> (p 2).</w:t>
      </w:r>
      <w:r w:rsidRPr="4BE7ED1C" w:rsidR="0019233D">
        <w:rPr>
          <w:rFonts w:ascii="Times New Roman" w:hAnsi="Times New Roman"/>
          <w:sz w:val="24"/>
          <w:szCs w:val="24"/>
        </w:rPr>
        <w:t xml:space="preserve"> </w:t>
      </w:r>
      <w:r w:rsidRPr="4BE7ED1C" w:rsidR="006501C2">
        <w:rPr>
          <w:rFonts w:ascii="Times New Roman" w:hAnsi="Times New Roman"/>
          <w:sz w:val="24"/>
          <w:szCs w:val="24"/>
        </w:rPr>
        <w:t>Sellel alusel juhtumikorralduse lõpetamise</w:t>
      </w:r>
      <w:r w:rsidRPr="4BE7ED1C" w:rsidR="00697965">
        <w:rPr>
          <w:rFonts w:ascii="Times New Roman" w:hAnsi="Times New Roman"/>
          <w:sz w:val="24"/>
          <w:szCs w:val="24"/>
        </w:rPr>
        <w:t>ks</w:t>
      </w:r>
      <w:r w:rsidRPr="4BE7ED1C" w:rsidR="006501C2">
        <w:rPr>
          <w:rFonts w:ascii="Times New Roman" w:hAnsi="Times New Roman"/>
          <w:sz w:val="24"/>
          <w:szCs w:val="24"/>
        </w:rPr>
        <w:t xml:space="preserve"> on oluline</w:t>
      </w:r>
      <w:r w:rsidRPr="4BE7ED1C" w:rsidR="00CF43EA">
        <w:rPr>
          <w:rFonts w:ascii="Times New Roman" w:hAnsi="Times New Roman"/>
          <w:sz w:val="24"/>
          <w:szCs w:val="24"/>
        </w:rPr>
        <w:t>, et juhtumikorraldust lõpetav KOV veendu</w:t>
      </w:r>
      <w:r w:rsidRPr="4BE7ED1C" w:rsidR="00622C3D">
        <w:rPr>
          <w:rFonts w:ascii="Times New Roman" w:hAnsi="Times New Roman"/>
          <w:sz w:val="24"/>
          <w:szCs w:val="24"/>
        </w:rPr>
        <w:t>b</w:t>
      </w:r>
      <w:r w:rsidRPr="4BE7ED1C" w:rsidR="001E753B">
        <w:rPr>
          <w:rFonts w:ascii="Times New Roman" w:hAnsi="Times New Roman"/>
          <w:sz w:val="24"/>
          <w:szCs w:val="24"/>
        </w:rPr>
        <w:t xml:space="preserve">, et </w:t>
      </w:r>
      <w:r w:rsidRPr="4BE7ED1C" w:rsidR="007372B1">
        <w:rPr>
          <w:rFonts w:ascii="Times New Roman" w:hAnsi="Times New Roman"/>
          <w:sz w:val="24"/>
          <w:szCs w:val="24"/>
        </w:rPr>
        <w:t>lapse uue elukoha järgne KOV asub lapsele abi osutama ja juhtumit korraldama.</w:t>
      </w:r>
      <w:r w:rsidRPr="4BE7ED1C" w:rsidR="00342628">
        <w:rPr>
          <w:rFonts w:ascii="Times New Roman" w:hAnsi="Times New Roman"/>
          <w:sz w:val="24"/>
          <w:szCs w:val="24"/>
        </w:rPr>
        <w:t xml:space="preserve"> </w:t>
      </w:r>
      <w:r w:rsidRPr="4BE7ED1C" w:rsidR="001D4618">
        <w:rPr>
          <w:rFonts w:ascii="Times New Roman" w:hAnsi="Times New Roman"/>
          <w:sz w:val="24"/>
          <w:szCs w:val="24"/>
        </w:rPr>
        <w:t xml:space="preserve">Praktikas </w:t>
      </w:r>
      <w:r w:rsidRPr="4BE7ED1C" w:rsidR="00D03576">
        <w:rPr>
          <w:rFonts w:ascii="Times New Roman" w:hAnsi="Times New Roman"/>
          <w:sz w:val="24"/>
          <w:szCs w:val="24"/>
        </w:rPr>
        <w:t>esitab</w:t>
      </w:r>
      <w:r w:rsidRPr="4BE7ED1C" w:rsidR="001D4618">
        <w:rPr>
          <w:rFonts w:ascii="Times New Roman" w:hAnsi="Times New Roman"/>
          <w:sz w:val="24"/>
          <w:szCs w:val="24"/>
        </w:rPr>
        <w:t xml:space="preserve"> juhtumit seni korraldanud KOV </w:t>
      </w:r>
      <w:r w:rsidRPr="4BE7ED1C" w:rsidR="00704673">
        <w:rPr>
          <w:rFonts w:ascii="Times New Roman" w:hAnsi="Times New Roman"/>
          <w:sz w:val="24"/>
          <w:szCs w:val="24"/>
        </w:rPr>
        <w:t xml:space="preserve">lapse uue elukoha järgsele </w:t>
      </w:r>
      <w:r w:rsidRPr="4BE7ED1C" w:rsidR="00704673">
        <w:rPr>
          <w:rFonts w:ascii="Times New Roman" w:hAnsi="Times New Roman"/>
          <w:sz w:val="24"/>
          <w:szCs w:val="24"/>
        </w:rPr>
        <w:t>KOV</w:t>
      </w:r>
      <w:r w:rsidRPr="000C053D" w:rsidR="001C17B9">
        <w:rPr>
          <w:rFonts w:ascii="Times New Roman" w:hAnsi="Times New Roman"/>
          <w:sz w:val="24"/>
        </w:rPr>
        <w:noBreakHyphen/>
      </w:r>
      <w:r w:rsidRPr="4BE7ED1C" w:rsidR="00704673">
        <w:rPr>
          <w:rFonts w:ascii="Times New Roman" w:hAnsi="Times New Roman"/>
          <w:sz w:val="24"/>
          <w:szCs w:val="24"/>
        </w:rPr>
        <w:t>ile</w:t>
      </w:r>
      <w:r w:rsidRPr="4BE7ED1C" w:rsidR="00704673">
        <w:rPr>
          <w:rFonts w:ascii="Times New Roman" w:hAnsi="Times New Roman"/>
          <w:sz w:val="24"/>
          <w:szCs w:val="24"/>
        </w:rPr>
        <w:t xml:space="preserve"> abivajava lapse </w:t>
      </w:r>
      <w:r w:rsidRPr="4BE7ED1C" w:rsidR="00D03576">
        <w:rPr>
          <w:rFonts w:ascii="Times New Roman" w:hAnsi="Times New Roman"/>
          <w:sz w:val="24"/>
          <w:szCs w:val="24"/>
        </w:rPr>
        <w:t xml:space="preserve">kohta </w:t>
      </w:r>
      <w:r w:rsidRPr="4BE7ED1C" w:rsidR="00704673">
        <w:rPr>
          <w:rFonts w:ascii="Times New Roman" w:hAnsi="Times New Roman"/>
          <w:sz w:val="24"/>
          <w:szCs w:val="24"/>
        </w:rPr>
        <w:t>teate</w:t>
      </w:r>
      <w:r w:rsidRPr="4BE7ED1C" w:rsidR="001C17B9">
        <w:rPr>
          <w:rFonts w:ascii="Times New Roman" w:hAnsi="Times New Roman"/>
          <w:sz w:val="24"/>
          <w:szCs w:val="24"/>
        </w:rPr>
        <w:t xml:space="preserve"> </w:t>
      </w:r>
      <w:r w:rsidRPr="4BE7ED1C" w:rsidR="00D75E80">
        <w:rPr>
          <w:rFonts w:ascii="Times New Roman" w:hAnsi="Times New Roman"/>
          <w:sz w:val="24"/>
          <w:szCs w:val="24"/>
        </w:rPr>
        <w:t xml:space="preserve">ning </w:t>
      </w:r>
      <w:r w:rsidRPr="4BE7ED1C" w:rsidR="00FA722C">
        <w:rPr>
          <w:rFonts w:ascii="Times New Roman" w:hAnsi="Times New Roman"/>
          <w:sz w:val="24"/>
          <w:szCs w:val="24"/>
        </w:rPr>
        <w:t>vajaduse</w:t>
      </w:r>
      <w:r w:rsidRPr="4BE7ED1C" w:rsidR="00D03576">
        <w:rPr>
          <w:rFonts w:ascii="Times New Roman" w:hAnsi="Times New Roman"/>
          <w:sz w:val="24"/>
          <w:szCs w:val="24"/>
        </w:rPr>
        <w:t xml:space="preserve"> korra</w:t>
      </w:r>
      <w:r w:rsidRPr="4BE7ED1C" w:rsidR="00FA722C">
        <w:rPr>
          <w:rFonts w:ascii="Times New Roman" w:hAnsi="Times New Roman"/>
          <w:sz w:val="24"/>
          <w:szCs w:val="24"/>
        </w:rPr>
        <w:t xml:space="preserve">l </w:t>
      </w:r>
      <w:r w:rsidRPr="4BE7ED1C" w:rsidR="00030669">
        <w:rPr>
          <w:rFonts w:ascii="Times New Roman" w:hAnsi="Times New Roman"/>
          <w:sz w:val="24"/>
          <w:szCs w:val="24"/>
        </w:rPr>
        <w:t xml:space="preserve">teeb juhtumi üleandmiseks </w:t>
      </w:r>
      <w:r w:rsidRPr="4BE7ED1C" w:rsidR="009817F1">
        <w:rPr>
          <w:rFonts w:ascii="Times New Roman" w:hAnsi="Times New Roman"/>
          <w:sz w:val="24"/>
          <w:szCs w:val="24"/>
        </w:rPr>
        <w:t xml:space="preserve">lapse uue elukoha järgse </w:t>
      </w:r>
      <w:r w:rsidRPr="4BE7ED1C" w:rsidR="009817F1">
        <w:rPr>
          <w:rFonts w:ascii="Times New Roman" w:hAnsi="Times New Roman"/>
          <w:sz w:val="24"/>
          <w:szCs w:val="24"/>
        </w:rPr>
        <w:t>KOV-iga</w:t>
      </w:r>
      <w:r w:rsidRPr="4BE7ED1C" w:rsidR="009817F1">
        <w:rPr>
          <w:rFonts w:ascii="Times New Roman" w:hAnsi="Times New Roman"/>
          <w:sz w:val="24"/>
          <w:szCs w:val="24"/>
        </w:rPr>
        <w:t xml:space="preserve"> koostööd</w:t>
      </w:r>
      <w:r w:rsidRPr="4BE7ED1C" w:rsidR="00FA722C">
        <w:rPr>
          <w:rFonts w:ascii="Times New Roman" w:hAnsi="Times New Roman"/>
          <w:sz w:val="24"/>
          <w:szCs w:val="24"/>
        </w:rPr>
        <w:t>.</w:t>
      </w:r>
      <w:r w:rsidRPr="4BE7ED1C" w:rsidR="0001426A">
        <w:rPr>
          <w:rFonts w:ascii="Times New Roman" w:hAnsi="Times New Roman"/>
          <w:sz w:val="24"/>
          <w:szCs w:val="24"/>
        </w:rPr>
        <w:t xml:space="preserve"> </w:t>
      </w:r>
      <w:r w:rsidRPr="4BE7ED1C" w:rsidR="00A01A43">
        <w:rPr>
          <w:rFonts w:ascii="Times New Roman" w:hAnsi="Times New Roman"/>
          <w:sz w:val="24"/>
          <w:szCs w:val="24"/>
        </w:rPr>
        <w:t>Lapse elukoha vahetus iseenesest ei pruugi juhtumikorralduse lõpetamiseks olla piisav alus.</w:t>
      </w:r>
      <w:r w:rsidRPr="4BE7ED1C" w:rsidR="00815CAF">
        <w:rPr>
          <w:rFonts w:ascii="Times New Roman" w:hAnsi="Times New Roman"/>
          <w:sz w:val="24"/>
          <w:szCs w:val="24"/>
        </w:rPr>
        <w:t xml:space="preserve"> </w:t>
      </w:r>
      <w:commentRangeStart w:id="1776616234"/>
      <w:r w:rsidRPr="4BE7ED1C" w:rsidR="00274EF8">
        <w:rPr>
          <w:rFonts w:ascii="Times New Roman" w:hAnsi="Times New Roman"/>
          <w:sz w:val="24"/>
          <w:szCs w:val="24"/>
        </w:rPr>
        <w:t xml:space="preserve">Kui juhtumit seni korraldanud </w:t>
      </w:r>
      <w:r w:rsidRPr="4BE7ED1C" w:rsidR="00274EF8">
        <w:rPr>
          <w:rFonts w:ascii="Times New Roman" w:hAnsi="Times New Roman"/>
          <w:sz w:val="24"/>
          <w:szCs w:val="24"/>
        </w:rPr>
        <w:t>KOV-il</w:t>
      </w:r>
      <w:r w:rsidRPr="4BE7ED1C" w:rsidR="00274EF8">
        <w:rPr>
          <w:rFonts w:ascii="Times New Roman" w:hAnsi="Times New Roman"/>
          <w:sz w:val="24"/>
          <w:szCs w:val="24"/>
        </w:rPr>
        <w:t xml:space="preserve"> puudub kindlus</w:t>
      </w:r>
      <w:r w:rsidRPr="4BE7ED1C" w:rsidR="004829E3">
        <w:rPr>
          <w:rFonts w:ascii="Times New Roman" w:hAnsi="Times New Roman"/>
          <w:sz w:val="24"/>
          <w:szCs w:val="24"/>
        </w:rPr>
        <w:t xml:space="preserve"> selles</w:t>
      </w:r>
      <w:r w:rsidRPr="4BE7ED1C" w:rsidR="00274EF8">
        <w:rPr>
          <w:rFonts w:ascii="Times New Roman" w:hAnsi="Times New Roman"/>
          <w:sz w:val="24"/>
          <w:szCs w:val="24"/>
        </w:rPr>
        <w:t xml:space="preserve">, et lapse abivajadusega tegeleb edaspidi lapse uue elukohajärgne KOV, siis juhtumikorralduse lõpetamiseks alust </w:t>
      </w:r>
      <w:r w:rsidRPr="4BE7ED1C" w:rsidR="007E67C0">
        <w:rPr>
          <w:rFonts w:ascii="Times New Roman" w:hAnsi="Times New Roman"/>
          <w:sz w:val="24"/>
          <w:szCs w:val="24"/>
        </w:rPr>
        <w:t xml:space="preserve">ei </w:t>
      </w:r>
      <w:r w:rsidRPr="4BE7ED1C" w:rsidR="00274EF8">
        <w:rPr>
          <w:rFonts w:ascii="Times New Roman" w:hAnsi="Times New Roman"/>
          <w:sz w:val="24"/>
          <w:szCs w:val="24"/>
        </w:rPr>
        <w:t>ole</w:t>
      </w:r>
      <w:r w:rsidRPr="4BE7ED1C" w:rsidR="00485835">
        <w:rPr>
          <w:rFonts w:ascii="Times New Roman" w:hAnsi="Times New Roman"/>
          <w:sz w:val="24"/>
          <w:szCs w:val="24"/>
        </w:rPr>
        <w:t>.</w:t>
      </w:r>
      <w:r w:rsidRPr="4BE7ED1C" w:rsidR="00815CAF">
        <w:rPr>
          <w:rFonts w:ascii="Times New Roman" w:hAnsi="Times New Roman"/>
          <w:sz w:val="24"/>
          <w:szCs w:val="24"/>
        </w:rPr>
        <w:t xml:space="preserve"> Sam</w:t>
      </w:r>
      <w:r w:rsidRPr="4BE7ED1C" w:rsidR="00952F7B">
        <w:rPr>
          <w:rFonts w:ascii="Times New Roman" w:hAnsi="Times New Roman"/>
          <w:sz w:val="24"/>
          <w:szCs w:val="24"/>
        </w:rPr>
        <w:t>uti pole põhjust juhtumikorraldust lõpetada</w:t>
      </w:r>
      <w:r w:rsidRPr="4BE7ED1C" w:rsidR="00D20620">
        <w:rPr>
          <w:rFonts w:ascii="Times New Roman" w:hAnsi="Times New Roman"/>
          <w:sz w:val="24"/>
          <w:szCs w:val="24"/>
        </w:rPr>
        <w:t xml:space="preserve"> juhul</w:t>
      </w:r>
      <w:r w:rsidRPr="4BE7ED1C" w:rsidR="00952F7B">
        <w:rPr>
          <w:rFonts w:ascii="Times New Roman" w:hAnsi="Times New Roman"/>
          <w:sz w:val="24"/>
          <w:szCs w:val="24"/>
        </w:rPr>
        <w:t>, kui laps</w:t>
      </w:r>
      <w:r w:rsidRPr="4BE7ED1C" w:rsidR="001E4353">
        <w:rPr>
          <w:rFonts w:ascii="Times New Roman" w:hAnsi="Times New Roman"/>
          <w:sz w:val="24"/>
          <w:szCs w:val="24"/>
        </w:rPr>
        <w:t xml:space="preserve"> on elukohta vahetanud lapseröövi tulemusena.</w:t>
      </w:r>
      <w:commentRangeEnd w:id="1776616234"/>
      <w:r>
        <w:rPr>
          <w:rStyle w:val="CommentReference"/>
        </w:rPr>
        <w:commentReference w:id="1776616234"/>
      </w:r>
      <w:r w:rsidRPr="4BE7ED1C" w:rsidR="001E4353">
        <w:rPr>
          <w:rFonts w:ascii="Times New Roman" w:hAnsi="Times New Roman"/>
          <w:sz w:val="24"/>
          <w:szCs w:val="24"/>
        </w:rPr>
        <w:t xml:space="preserve"> </w:t>
      </w:r>
    </w:p>
    <w:p w:rsidR="0067579E" w:rsidP="0065638F" w:rsidRDefault="0067579E" w14:paraId="6DC22217" w14:textId="29F86538">
      <w:pPr>
        <w:pStyle w:val="Loendilik"/>
        <w:numPr>
          <w:ilvl w:val="0"/>
          <w:numId w:val="22"/>
        </w:numPr>
        <w:ind w:left="360"/>
        <w:rPr>
          <w:rFonts w:ascii="Times New Roman" w:hAnsi="Times New Roman"/>
          <w:sz w:val="24"/>
        </w:rPr>
      </w:pPr>
      <w:r>
        <w:rPr>
          <w:rFonts w:ascii="Times New Roman" w:hAnsi="Times New Roman"/>
          <w:sz w:val="24"/>
        </w:rPr>
        <w:t>L</w:t>
      </w:r>
      <w:r w:rsidRPr="0067579E" w:rsidR="00710ADB">
        <w:rPr>
          <w:rFonts w:ascii="Times New Roman" w:hAnsi="Times New Roman"/>
          <w:sz w:val="24"/>
        </w:rPr>
        <w:t>aps saab täisealiseks</w:t>
      </w:r>
      <w:r>
        <w:rPr>
          <w:rFonts w:ascii="Times New Roman" w:hAnsi="Times New Roman"/>
          <w:sz w:val="24"/>
        </w:rPr>
        <w:t xml:space="preserve"> (p 3)</w:t>
      </w:r>
      <w:r w:rsidR="008761EF">
        <w:rPr>
          <w:rFonts w:ascii="Times New Roman" w:hAnsi="Times New Roman"/>
          <w:sz w:val="24"/>
        </w:rPr>
        <w:t xml:space="preserve">. </w:t>
      </w:r>
      <w:proofErr w:type="spellStart"/>
      <w:r w:rsidR="00B1274A">
        <w:rPr>
          <w:rFonts w:ascii="Times New Roman" w:hAnsi="Times New Roman"/>
          <w:sz w:val="24"/>
        </w:rPr>
        <w:t>LasteKS</w:t>
      </w:r>
      <w:proofErr w:type="spellEnd"/>
      <w:r w:rsidR="00B1274A">
        <w:rPr>
          <w:rFonts w:ascii="Times New Roman" w:hAnsi="Times New Roman"/>
          <w:sz w:val="24"/>
        </w:rPr>
        <w:t xml:space="preserve"> § 3 lõike 2 järgi on </w:t>
      </w:r>
      <w:r w:rsidRPr="00B1274A" w:rsidR="00B1274A">
        <w:rPr>
          <w:rFonts w:ascii="Times New Roman" w:hAnsi="Times New Roman"/>
          <w:sz w:val="24"/>
        </w:rPr>
        <w:t>laps iga alla 18-aasta</w:t>
      </w:r>
      <w:r w:rsidR="00B1274A">
        <w:rPr>
          <w:rFonts w:ascii="Times New Roman" w:hAnsi="Times New Roman"/>
          <w:sz w:val="24"/>
        </w:rPr>
        <w:t>ne</w:t>
      </w:r>
      <w:r w:rsidRPr="00B1274A" w:rsidR="00B1274A">
        <w:rPr>
          <w:rFonts w:ascii="Times New Roman" w:hAnsi="Times New Roman"/>
          <w:sz w:val="24"/>
        </w:rPr>
        <w:t xml:space="preserve"> isik. </w:t>
      </w:r>
      <w:r w:rsidR="0004629A">
        <w:rPr>
          <w:rFonts w:ascii="Times New Roman" w:hAnsi="Times New Roman"/>
          <w:sz w:val="24"/>
        </w:rPr>
        <w:t>Isiku</w:t>
      </w:r>
      <w:r w:rsidR="009D2227">
        <w:rPr>
          <w:rFonts w:ascii="Times New Roman" w:hAnsi="Times New Roman"/>
          <w:sz w:val="24"/>
        </w:rPr>
        <w:t xml:space="preserve"> tä</w:t>
      </w:r>
      <w:r w:rsidR="00AB4567">
        <w:rPr>
          <w:rFonts w:ascii="Times New Roman" w:hAnsi="Times New Roman"/>
          <w:sz w:val="24"/>
        </w:rPr>
        <w:t xml:space="preserve">isealiseks saamisel ei </w:t>
      </w:r>
      <w:r w:rsidR="0004629A">
        <w:rPr>
          <w:rFonts w:ascii="Times New Roman" w:hAnsi="Times New Roman"/>
          <w:sz w:val="24"/>
        </w:rPr>
        <w:t xml:space="preserve">reguleeri temaga seonduvat enam </w:t>
      </w:r>
      <w:proofErr w:type="spellStart"/>
      <w:r w:rsidR="0004629A">
        <w:rPr>
          <w:rFonts w:ascii="Times New Roman" w:hAnsi="Times New Roman"/>
          <w:sz w:val="24"/>
        </w:rPr>
        <w:t>LasteKS</w:t>
      </w:r>
      <w:proofErr w:type="spellEnd"/>
      <w:r w:rsidR="0004629A">
        <w:rPr>
          <w:rFonts w:ascii="Times New Roman" w:hAnsi="Times New Roman"/>
          <w:sz w:val="24"/>
        </w:rPr>
        <w:t xml:space="preserve">, </w:t>
      </w:r>
      <w:r w:rsidR="00CB1C1B">
        <w:rPr>
          <w:rFonts w:ascii="Times New Roman" w:hAnsi="Times New Roman"/>
          <w:sz w:val="24"/>
        </w:rPr>
        <w:t>seega</w:t>
      </w:r>
      <w:r w:rsidR="007523EB">
        <w:rPr>
          <w:rFonts w:ascii="Times New Roman" w:hAnsi="Times New Roman"/>
          <w:sz w:val="24"/>
        </w:rPr>
        <w:t xml:space="preserve"> lõpeb</w:t>
      </w:r>
      <w:r w:rsidDel="007523EB" w:rsidR="007523EB">
        <w:rPr>
          <w:rFonts w:ascii="Times New Roman" w:hAnsi="Times New Roman"/>
          <w:sz w:val="24"/>
        </w:rPr>
        <w:t xml:space="preserve"> </w:t>
      </w:r>
      <w:r w:rsidR="007523EB">
        <w:rPr>
          <w:rFonts w:ascii="Times New Roman" w:hAnsi="Times New Roman"/>
          <w:sz w:val="24"/>
        </w:rPr>
        <w:t>juhtumikorraldus</w:t>
      </w:r>
      <w:r w:rsidDel="007523EB" w:rsidR="007523EB">
        <w:rPr>
          <w:rFonts w:ascii="Times New Roman" w:hAnsi="Times New Roman"/>
          <w:sz w:val="24"/>
        </w:rPr>
        <w:t xml:space="preserve"> </w:t>
      </w:r>
      <w:r w:rsidR="00A62AF0">
        <w:rPr>
          <w:rFonts w:ascii="Times New Roman" w:hAnsi="Times New Roman"/>
          <w:sz w:val="24"/>
        </w:rPr>
        <w:t>lapse</w:t>
      </w:r>
      <w:r w:rsidR="0004629A">
        <w:rPr>
          <w:rFonts w:ascii="Times New Roman" w:hAnsi="Times New Roman"/>
          <w:sz w:val="24"/>
        </w:rPr>
        <w:t xml:space="preserve"> täisealiseks saamisel</w:t>
      </w:r>
      <w:r w:rsidR="00A62AF0">
        <w:rPr>
          <w:rFonts w:ascii="Times New Roman" w:hAnsi="Times New Roman"/>
          <w:sz w:val="24"/>
        </w:rPr>
        <w:t>.</w:t>
      </w:r>
    </w:p>
    <w:p w:rsidRPr="008761EF" w:rsidR="00710ADB" w:rsidP="0065638F" w:rsidRDefault="0067579E" w14:paraId="5AD19571" w14:textId="4B8A3B45">
      <w:pPr>
        <w:pStyle w:val="Loendilik"/>
        <w:numPr>
          <w:ilvl w:val="0"/>
          <w:numId w:val="22"/>
        </w:numPr>
        <w:ind w:left="360"/>
        <w:rPr>
          <w:rFonts w:ascii="Times New Roman" w:hAnsi="Times New Roman"/>
          <w:sz w:val="24"/>
        </w:rPr>
      </w:pPr>
      <w:r>
        <w:rPr>
          <w:rFonts w:ascii="Times New Roman" w:hAnsi="Times New Roman"/>
          <w:sz w:val="24"/>
        </w:rPr>
        <w:t>L</w:t>
      </w:r>
      <w:r w:rsidRPr="0067579E" w:rsidR="00710ADB">
        <w:rPr>
          <w:rFonts w:ascii="Times New Roman" w:hAnsi="Times New Roman"/>
          <w:sz w:val="24"/>
        </w:rPr>
        <w:t>aps sureb</w:t>
      </w:r>
      <w:r>
        <w:rPr>
          <w:rFonts w:ascii="Times New Roman" w:hAnsi="Times New Roman"/>
          <w:sz w:val="24"/>
        </w:rPr>
        <w:t xml:space="preserve"> (p 4)</w:t>
      </w:r>
      <w:r w:rsidRPr="0067579E" w:rsidR="00710ADB">
        <w:rPr>
          <w:rFonts w:ascii="Times New Roman" w:hAnsi="Times New Roman"/>
          <w:sz w:val="24"/>
        </w:rPr>
        <w:t>.</w:t>
      </w:r>
      <w:r w:rsidRPr="00F64911" w:rsidR="00F64911">
        <w:t xml:space="preserve"> </w:t>
      </w:r>
      <w:r w:rsidR="008D1AAB">
        <w:rPr>
          <w:rFonts w:ascii="Times New Roman" w:hAnsi="Times New Roman"/>
          <w:sz w:val="24"/>
        </w:rPr>
        <w:t xml:space="preserve">Juhtumikorraldus on haldusmenetlus HMS-i </w:t>
      </w:r>
      <w:r w:rsidR="00D8201E">
        <w:rPr>
          <w:rFonts w:ascii="Times New Roman" w:hAnsi="Times New Roman"/>
          <w:sz w:val="24"/>
        </w:rPr>
        <w:t>tähenduses</w:t>
      </w:r>
      <w:r w:rsidR="008D1AAB">
        <w:rPr>
          <w:rFonts w:ascii="Times New Roman" w:hAnsi="Times New Roman"/>
          <w:sz w:val="24"/>
        </w:rPr>
        <w:t xml:space="preserve">. </w:t>
      </w:r>
      <w:r w:rsidR="007E2AF5">
        <w:rPr>
          <w:rFonts w:ascii="Times New Roman" w:hAnsi="Times New Roman"/>
          <w:sz w:val="24"/>
        </w:rPr>
        <w:t>HMS</w:t>
      </w:r>
      <w:r w:rsidR="008D1AAB">
        <w:rPr>
          <w:rFonts w:ascii="Times New Roman" w:hAnsi="Times New Roman"/>
          <w:sz w:val="24"/>
        </w:rPr>
        <w:t xml:space="preserve"> § 43 lõike 1 punkti 4 </w:t>
      </w:r>
      <w:r w:rsidR="000D592F">
        <w:rPr>
          <w:rFonts w:ascii="Times New Roman" w:hAnsi="Times New Roman"/>
          <w:sz w:val="24"/>
        </w:rPr>
        <w:t xml:space="preserve">ja lõike 4 punkti 5 </w:t>
      </w:r>
      <w:r w:rsidR="007E2AF5">
        <w:rPr>
          <w:rFonts w:ascii="Times New Roman" w:hAnsi="Times New Roman"/>
          <w:sz w:val="24"/>
        </w:rPr>
        <w:t>kohaselt lõpeb haldu</w:t>
      </w:r>
      <w:r w:rsidR="000D592F">
        <w:rPr>
          <w:rFonts w:ascii="Times New Roman" w:hAnsi="Times New Roman"/>
          <w:sz w:val="24"/>
        </w:rPr>
        <w:t xml:space="preserve">smenetlus </w:t>
      </w:r>
      <w:r w:rsidR="008124D2">
        <w:rPr>
          <w:rFonts w:ascii="Times New Roman" w:hAnsi="Times New Roman"/>
          <w:sz w:val="24"/>
        </w:rPr>
        <w:t>haldusakti või toimingu adressaadi</w:t>
      </w:r>
      <w:r w:rsidR="008761EF">
        <w:rPr>
          <w:rFonts w:ascii="Times New Roman" w:hAnsi="Times New Roman"/>
          <w:sz w:val="24"/>
        </w:rPr>
        <w:t xml:space="preserve"> surmaga, kui </w:t>
      </w:r>
      <w:r w:rsidRPr="008761EF" w:rsidR="00F64911">
        <w:rPr>
          <w:rFonts w:ascii="Times New Roman" w:hAnsi="Times New Roman"/>
          <w:sz w:val="24"/>
        </w:rPr>
        <w:t>haldusakt</w:t>
      </w:r>
      <w:r w:rsidR="008761EF">
        <w:rPr>
          <w:rFonts w:ascii="Times New Roman" w:hAnsi="Times New Roman"/>
          <w:sz w:val="24"/>
        </w:rPr>
        <w:t xml:space="preserve"> või toiming</w:t>
      </w:r>
      <w:r w:rsidRPr="008761EF" w:rsidR="00F64911">
        <w:rPr>
          <w:rFonts w:ascii="Times New Roman" w:hAnsi="Times New Roman"/>
          <w:sz w:val="24"/>
        </w:rPr>
        <w:t xml:space="preserve"> on seotud adressaadi isikuga.</w:t>
      </w:r>
      <w:r w:rsidR="008761EF">
        <w:rPr>
          <w:rFonts w:ascii="Times New Roman" w:hAnsi="Times New Roman"/>
          <w:sz w:val="24"/>
        </w:rPr>
        <w:t xml:space="preserve"> Juhtumikorraldus on seotud lapse isikuga, seega </w:t>
      </w:r>
      <w:r w:rsidR="00FA7CFD">
        <w:rPr>
          <w:rFonts w:ascii="Times New Roman" w:hAnsi="Times New Roman"/>
          <w:sz w:val="24"/>
        </w:rPr>
        <w:t xml:space="preserve">lõpetatakse </w:t>
      </w:r>
      <w:r w:rsidR="002D6A22">
        <w:rPr>
          <w:rFonts w:ascii="Times New Roman" w:hAnsi="Times New Roman"/>
          <w:sz w:val="24"/>
        </w:rPr>
        <w:t xml:space="preserve">juhtumikorraldus </w:t>
      </w:r>
      <w:r w:rsidR="008761EF">
        <w:rPr>
          <w:rFonts w:ascii="Times New Roman" w:hAnsi="Times New Roman"/>
          <w:sz w:val="24"/>
        </w:rPr>
        <w:t>lapse surma korral</w:t>
      </w:r>
      <w:r w:rsidR="002D6A22">
        <w:rPr>
          <w:rFonts w:ascii="Times New Roman" w:hAnsi="Times New Roman"/>
          <w:sz w:val="24"/>
        </w:rPr>
        <w:t>.</w:t>
      </w:r>
    </w:p>
    <w:p w:rsidR="00855C12" w:rsidP="00E76672" w:rsidRDefault="00855C12" w14:paraId="24D94E8F" w14:textId="77777777">
      <w:pPr>
        <w:rPr>
          <w:rFonts w:ascii="Times New Roman" w:hAnsi="Times New Roman"/>
          <w:sz w:val="24"/>
        </w:rPr>
      </w:pPr>
    </w:p>
    <w:p w:rsidR="00DE0C42" w:rsidP="00E76672" w:rsidRDefault="00921D96" w14:paraId="5B124C29" w14:textId="1980A51E">
      <w:pPr>
        <w:rPr>
          <w:rFonts w:ascii="Times New Roman" w:hAnsi="Times New Roman"/>
          <w:sz w:val="24"/>
        </w:rPr>
      </w:pPr>
      <w:r>
        <w:rPr>
          <w:rFonts w:ascii="Times New Roman" w:hAnsi="Times New Roman"/>
          <w:b/>
          <w:bCs/>
          <w:sz w:val="24"/>
        </w:rPr>
        <w:t>Eelnõu § 1 punktiga 1</w:t>
      </w:r>
      <w:r w:rsidR="00AE3D77">
        <w:rPr>
          <w:rFonts w:ascii="Times New Roman" w:hAnsi="Times New Roman"/>
          <w:b/>
          <w:bCs/>
          <w:sz w:val="24"/>
        </w:rPr>
        <w:t>1</w:t>
      </w:r>
      <w:r>
        <w:rPr>
          <w:rFonts w:ascii="Times New Roman" w:hAnsi="Times New Roman"/>
          <w:b/>
          <w:bCs/>
          <w:sz w:val="24"/>
        </w:rPr>
        <w:t xml:space="preserve"> </w:t>
      </w:r>
      <w:r w:rsidR="004F618A">
        <w:rPr>
          <w:rFonts w:ascii="Times New Roman" w:hAnsi="Times New Roman"/>
          <w:sz w:val="24"/>
        </w:rPr>
        <w:t>täpsustatakse</w:t>
      </w:r>
      <w:r>
        <w:rPr>
          <w:rFonts w:ascii="Times New Roman" w:hAnsi="Times New Roman"/>
          <w:sz w:val="24"/>
        </w:rPr>
        <w:t xml:space="preserve"> §-s 30 sätestatud hädaohus oleva lapse mõistet.</w:t>
      </w:r>
      <w:r w:rsidR="00DF211E">
        <w:rPr>
          <w:rFonts w:ascii="Times New Roman" w:hAnsi="Times New Roman"/>
          <w:sz w:val="24"/>
        </w:rPr>
        <w:t xml:space="preserve"> </w:t>
      </w:r>
      <w:r w:rsidR="00DE0C42">
        <w:rPr>
          <w:rFonts w:ascii="Times New Roman" w:hAnsi="Times New Roman"/>
          <w:sz w:val="24"/>
        </w:rPr>
        <w:t>Täpsustatud sõnastuse kohaselt on h</w:t>
      </w:r>
      <w:r w:rsidRPr="00C35154" w:rsidR="00DE0C42">
        <w:rPr>
          <w:rFonts w:ascii="Times New Roman" w:hAnsi="Times New Roman"/>
          <w:sz w:val="24"/>
        </w:rPr>
        <w:t xml:space="preserve">ädaohus olev laps </w:t>
      </w:r>
      <w:r w:rsidR="00444E02">
        <w:rPr>
          <w:rFonts w:ascii="Times New Roman" w:hAnsi="Times New Roman"/>
          <w:sz w:val="24"/>
        </w:rPr>
        <w:t xml:space="preserve">selline </w:t>
      </w:r>
      <w:r w:rsidRPr="00C35154" w:rsidR="00DE0C42">
        <w:rPr>
          <w:rFonts w:ascii="Times New Roman" w:hAnsi="Times New Roman"/>
          <w:sz w:val="24"/>
        </w:rPr>
        <w:t>abivajav laps, kes on oma elu või tervist vahetult ohustavas olukorras</w:t>
      </w:r>
      <w:r w:rsidR="00DE0C42">
        <w:rPr>
          <w:rFonts w:ascii="Times New Roman" w:hAnsi="Times New Roman"/>
          <w:sz w:val="24"/>
        </w:rPr>
        <w:t xml:space="preserve"> või </w:t>
      </w:r>
      <w:r w:rsidRPr="00C35154" w:rsidR="00DE0C42">
        <w:rPr>
          <w:rFonts w:ascii="Times New Roman" w:hAnsi="Times New Roman"/>
          <w:sz w:val="24"/>
        </w:rPr>
        <w:t>kelle käitumine ohustab vahetult tema enda või teiste isikute elu või tervist.</w:t>
      </w:r>
      <w:r w:rsidR="003A529A">
        <w:rPr>
          <w:rFonts w:ascii="Times New Roman" w:hAnsi="Times New Roman"/>
          <w:sz w:val="24"/>
        </w:rPr>
        <w:t xml:space="preserve"> </w:t>
      </w:r>
      <w:r w:rsidR="00F9259E">
        <w:rPr>
          <w:rFonts w:ascii="Times New Roman" w:hAnsi="Times New Roman"/>
          <w:sz w:val="24"/>
        </w:rPr>
        <w:t>Paragrahvi 30 k</w:t>
      </w:r>
      <w:r w:rsidR="003A529A">
        <w:rPr>
          <w:rFonts w:ascii="Times New Roman" w:hAnsi="Times New Roman"/>
          <w:sz w:val="24"/>
        </w:rPr>
        <w:t>ehtiv redaktsioon</w:t>
      </w:r>
      <w:r w:rsidR="00F9259E">
        <w:rPr>
          <w:rFonts w:ascii="Times New Roman" w:hAnsi="Times New Roman"/>
          <w:sz w:val="24"/>
        </w:rPr>
        <w:t xml:space="preserve"> defineerib h</w:t>
      </w:r>
      <w:r w:rsidRPr="00F9259E" w:rsidR="00F9259E">
        <w:rPr>
          <w:rFonts w:ascii="Times New Roman" w:hAnsi="Times New Roman"/>
          <w:sz w:val="24"/>
        </w:rPr>
        <w:t>ädaohus olev</w:t>
      </w:r>
      <w:r w:rsidR="00F9259E">
        <w:rPr>
          <w:rFonts w:ascii="Times New Roman" w:hAnsi="Times New Roman"/>
          <w:sz w:val="24"/>
        </w:rPr>
        <w:t>a</w:t>
      </w:r>
      <w:r w:rsidRPr="00F9259E" w:rsidR="00F9259E">
        <w:rPr>
          <w:rFonts w:ascii="Times New Roman" w:hAnsi="Times New Roman"/>
          <w:sz w:val="24"/>
        </w:rPr>
        <w:t xml:space="preserve"> laps</w:t>
      </w:r>
      <w:r w:rsidR="006F74BC">
        <w:rPr>
          <w:rFonts w:ascii="Times New Roman" w:hAnsi="Times New Roman"/>
          <w:sz w:val="24"/>
        </w:rPr>
        <w:t>e</w:t>
      </w:r>
      <w:r w:rsidRPr="00F9259E" w:rsidR="00F9259E">
        <w:rPr>
          <w:rFonts w:ascii="Times New Roman" w:hAnsi="Times New Roman"/>
          <w:sz w:val="24"/>
        </w:rPr>
        <w:t xml:space="preserve"> </w:t>
      </w:r>
      <w:r w:rsidR="00F9259E">
        <w:rPr>
          <w:rFonts w:ascii="Times New Roman" w:hAnsi="Times New Roman"/>
          <w:sz w:val="24"/>
        </w:rPr>
        <w:t>kui</w:t>
      </w:r>
      <w:r w:rsidRPr="00F9259E" w:rsidR="00F9259E">
        <w:rPr>
          <w:rFonts w:ascii="Times New Roman" w:hAnsi="Times New Roman"/>
          <w:sz w:val="24"/>
        </w:rPr>
        <w:t xml:space="preserve"> laps</w:t>
      </w:r>
      <w:r w:rsidR="00F9259E">
        <w:rPr>
          <w:rFonts w:ascii="Times New Roman" w:hAnsi="Times New Roman"/>
          <w:sz w:val="24"/>
        </w:rPr>
        <w:t>e</w:t>
      </w:r>
      <w:r w:rsidRPr="00F9259E" w:rsidR="00F9259E">
        <w:rPr>
          <w:rFonts w:ascii="Times New Roman" w:hAnsi="Times New Roman"/>
          <w:sz w:val="24"/>
        </w:rPr>
        <w:t>, kes on oma elu või tervist ohustavas olukorras, ja laps</w:t>
      </w:r>
      <w:r w:rsidR="00F9259E">
        <w:rPr>
          <w:rFonts w:ascii="Times New Roman" w:hAnsi="Times New Roman"/>
          <w:sz w:val="24"/>
        </w:rPr>
        <w:t>e</w:t>
      </w:r>
      <w:r w:rsidRPr="00F9259E" w:rsidR="00F9259E">
        <w:rPr>
          <w:rFonts w:ascii="Times New Roman" w:hAnsi="Times New Roman"/>
          <w:sz w:val="24"/>
        </w:rPr>
        <w:t>, kelle käitumine ohustab tema enda või teiste isikute elu või tervist</w:t>
      </w:r>
      <w:r w:rsidR="00444E02">
        <w:rPr>
          <w:rFonts w:ascii="Times New Roman" w:hAnsi="Times New Roman"/>
          <w:sz w:val="24"/>
        </w:rPr>
        <w:t>, täpsustamata, et hädaohus olev laps on ühtlasi abivajav laps.</w:t>
      </w:r>
    </w:p>
    <w:p w:rsidRPr="00C35154" w:rsidR="003A529A" w:rsidP="00E76672" w:rsidRDefault="003A529A" w14:paraId="142640E7" w14:textId="77777777">
      <w:pPr>
        <w:rPr>
          <w:rFonts w:ascii="Times New Roman" w:hAnsi="Times New Roman"/>
          <w:sz w:val="24"/>
        </w:rPr>
      </w:pPr>
    </w:p>
    <w:p w:rsidR="00C357C5" w:rsidP="00E76672" w:rsidRDefault="00444E02" w14:paraId="36C225B5" w14:textId="20D36E6E">
      <w:pPr>
        <w:rPr>
          <w:rFonts w:ascii="Times New Roman" w:hAnsi="Times New Roman"/>
          <w:sz w:val="24"/>
        </w:rPr>
      </w:pPr>
      <w:r>
        <w:rPr>
          <w:rFonts w:ascii="Times New Roman" w:hAnsi="Times New Roman"/>
          <w:sz w:val="24"/>
        </w:rPr>
        <w:t>Kuna a</w:t>
      </w:r>
      <w:r w:rsidR="00881335">
        <w:rPr>
          <w:rFonts w:ascii="Times New Roman" w:hAnsi="Times New Roman"/>
          <w:sz w:val="24"/>
        </w:rPr>
        <w:t>bivajava</w:t>
      </w:r>
      <w:r w:rsidR="00C515B5">
        <w:rPr>
          <w:rFonts w:ascii="Times New Roman" w:hAnsi="Times New Roman"/>
          <w:sz w:val="24"/>
        </w:rPr>
        <w:t>sse</w:t>
      </w:r>
      <w:r w:rsidR="00881335">
        <w:rPr>
          <w:rFonts w:ascii="Times New Roman" w:hAnsi="Times New Roman"/>
          <w:sz w:val="24"/>
        </w:rPr>
        <w:t xml:space="preserve"> ja hädaohus </w:t>
      </w:r>
      <w:r w:rsidR="00DF211E">
        <w:rPr>
          <w:rFonts w:ascii="Times New Roman" w:hAnsi="Times New Roman"/>
          <w:sz w:val="24"/>
        </w:rPr>
        <w:t>oleva</w:t>
      </w:r>
      <w:r w:rsidR="00C515B5">
        <w:rPr>
          <w:rFonts w:ascii="Times New Roman" w:hAnsi="Times New Roman"/>
          <w:sz w:val="24"/>
        </w:rPr>
        <w:t>sse</w:t>
      </w:r>
      <w:r w:rsidR="00DF211E">
        <w:rPr>
          <w:rFonts w:ascii="Times New Roman" w:hAnsi="Times New Roman"/>
          <w:sz w:val="24"/>
        </w:rPr>
        <w:t xml:space="preserve"> lapse</w:t>
      </w:r>
      <w:r w:rsidR="00C515B5">
        <w:rPr>
          <w:rFonts w:ascii="Times New Roman" w:hAnsi="Times New Roman"/>
          <w:sz w:val="24"/>
        </w:rPr>
        <w:t>sse</w:t>
      </w:r>
      <w:r w:rsidR="00DF211E">
        <w:rPr>
          <w:rFonts w:ascii="Times New Roman" w:hAnsi="Times New Roman"/>
          <w:sz w:val="24"/>
        </w:rPr>
        <w:t xml:space="preserve"> </w:t>
      </w:r>
      <w:r w:rsidR="00C515B5">
        <w:rPr>
          <w:rFonts w:ascii="Times New Roman" w:hAnsi="Times New Roman"/>
          <w:sz w:val="24"/>
        </w:rPr>
        <w:t xml:space="preserve">puutuv on </w:t>
      </w:r>
      <w:proofErr w:type="spellStart"/>
      <w:r w:rsidR="00C515B5">
        <w:rPr>
          <w:rFonts w:ascii="Times New Roman" w:hAnsi="Times New Roman"/>
          <w:sz w:val="24"/>
        </w:rPr>
        <w:t>LasteKS-is</w:t>
      </w:r>
      <w:proofErr w:type="spellEnd"/>
      <w:r w:rsidR="00C515B5">
        <w:rPr>
          <w:rFonts w:ascii="Times New Roman" w:hAnsi="Times New Roman"/>
          <w:sz w:val="24"/>
        </w:rPr>
        <w:t xml:space="preserve"> reguleeritud</w:t>
      </w:r>
      <w:r w:rsidR="00DF211E">
        <w:rPr>
          <w:rFonts w:ascii="Times New Roman" w:hAnsi="Times New Roman"/>
          <w:sz w:val="24"/>
        </w:rPr>
        <w:t xml:space="preserve"> </w:t>
      </w:r>
      <w:r w:rsidR="00881335">
        <w:rPr>
          <w:rFonts w:ascii="Times New Roman" w:hAnsi="Times New Roman"/>
          <w:sz w:val="24"/>
        </w:rPr>
        <w:t xml:space="preserve">eraldi peatükkides (vastavalt </w:t>
      </w:r>
      <w:r w:rsidR="00C92AB8">
        <w:rPr>
          <w:rFonts w:ascii="Times New Roman" w:hAnsi="Times New Roman"/>
          <w:sz w:val="24"/>
        </w:rPr>
        <w:t>6</w:t>
      </w:r>
      <w:r w:rsidR="00A22D37">
        <w:rPr>
          <w:rFonts w:ascii="Times New Roman" w:hAnsi="Times New Roman"/>
          <w:sz w:val="24"/>
        </w:rPr>
        <w:t>.</w:t>
      </w:r>
      <w:r w:rsidR="00C92AB8">
        <w:rPr>
          <w:rFonts w:ascii="Times New Roman" w:hAnsi="Times New Roman"/>
          <w:sz w:val="24"/>
        </w:rPr>
        <w:t xml:space="preserve"> ja 7</w:t>
      </w:r>
      <w:r w:rsidR="00A22D37">
        <w:rPr>
          <w:rFonts w:ascii="Times New Roman" w:hAnsi="Times New Roman"/>
          <w:sz w:val="24"/>
        </w:rPr>
        <w:t>. peatükk</w:t>
      </w:r>
      <w:r w:rsidR="00C92AB8">
        <w:rPr>
          <w:rFonts w:ascii="Times New Roman" w:hAnsi="Times New Roman"/>
          <w:sz w:val="24"/>
        </w:rPr>
        <w:t>)</w:t>
      </w:r>
      <w:r>
        <w:rPr>
          <w:rFonts w:ascii="Times New Roman" w:hAnsi="Times New Roman"/>
          <w:sz w:val="24"/>
        </w:rPr>
        <w:t xml:space="preserve">, </w:t>
      </w:r>
      <w:r w:rsidR="00C515B5">
        <w:rPr>
          <w:rFonts w:ascii="Times New Roman" w:hAnsi="Times New Roman"/>
          <w:sz w:val="24"/>
        </w:rPr>
        <w:t xml:space="preserve">on </w:t>
      </w:r>
      <w:r>
        <w:rPr>
          <w:rFonts w:ascii="Times New Roman" w:hAnsi="Times New Roman"/>
          <w:sz w:val="24"/>
        </w:rPr>
        <w:t xml:space="preserve">see </w:t>
      </w:r>
      <w:r w:rsidR="00C515B5">
        <w:rPr>
          <w:rFonts w:ascii="Times New Roman" w:hAnsi="Times New Roman"/>
          <w:sz w:val="24"/>
        </w:rPr>
        <w:t xml:space="preserve">tekitanud küsimusi </w:t>
      </w:r>
      <w:r w:rsidR="00B80CBF">
        <w:rPr>
          <w:rFonts w:ascii="Times New Roman" w:hAnsi="Times New Roman"/>
          <w:sz w:val="24"/>
        </w:rPr>
        <w:t>nende mõistete omavaheli</w:t>
      </w:r>
      <w:r w:rsidR="00C515B5">
        <w:rPr>
          <w:rFonts w:ascii="Times New Roman" w:hAnsi="Times New Roman"/>
          <w:sz w:val="24"/>
        </w:rPr>
        <w:t>s</w:t>
      </w:r>
      <w:r w:rsidR="00B80CBF">
        <w:rPr>
          <w:rFonts w:ascii="Times New Roman" w:hAnsi="Times New Roman"/>
          <w:sz w:val="24"/>
        </w:rPr>
        <w:t>e suh</w:t>
      </w:r>
      <w:r w:rsidR="00C515B5">
        <w:rPr>
          <w:rFonts w:ascii="Times New Roman" w:hAnsi="Times New Roman"/>
          <w:sz w:val="24"/>
        </w:rPr>
        <w:t>t</w:t>
      </w:r>
      <w:r w:rsidR="00B80CBF">
        <w:rPr>
          <w:rFonts w:ascii="Times New Roman" w:hAnsi="Times New Roman"/>
          <w:sz w:val="24"/>
        </w:rPr>
        <w:t>e</w:t>
      </w:r>
      <w:r w:rsidR="00C515B5">
        <w:rPr>
          <w:rFonts w:ascii="Times New Roman" w:hAnsi="Times New Roman"/>
          <w:sz w:val="24"/>
        </w:rPr>
        <w:t xml:space="preserve"> kohta</w:t>
      </w:r>
      <w:r>
        <w:rPr>
          <w:rFonts w:ascii="Times New Roman" w:hAnsi="Times New Roman"/>
          <w:sz w:val="24"/>
        </w:rPr>
        <w:t xml:space="preserve">. </w:t>
      </w:r>
      <w:r w:rsidR="005362C5">
        <w:rPr>
          <w:rFonts w:ascii="Times New Roman" w:hAnsi="Times New Roman"/>
          <w:sz w:val="24"/>
        </w:rPr>
        <w:t xml:space="preserve">Seetõttu täpsustatakse </w:t>
      </w:r>
      <w:r w:rsidR="007C4980">
        <w:rPr>
          <w:rFonts w:ascii="Times New Roman" w:hAnsi="Times New Roman"/>
          <w:sz w:val="24"/>
        </w:rPr>
        <w:t>eelnõu § 1 punktiga 1</w:t>
      </w:r>
      <w:r w:rsidR="0094657E">
        <w:rPr>
          <w:rFonts w:ascii="Times New Roman" w:hAnsi="Times New Roman"/>
          <w:sz w:val="24"/>
        </w:rPr>
        <w:t>1</w:t>
      </w:r>
      <w:r w:rsidR="007C4980">
        <w:rPr>
          <w:rFonts w:ascii="Times New Roman" w:hAnsi="Times New Roman"/>
          <w:sz w:val="24"/>
        </w:rPr>
        <w:t xml:space="preserve"> tehtava muudatusega, et hädaohus olev laps on abivajav laps</w:t>
      </w:r>
      <w:r w:rsidR="00CE7531">
        <w:rPr>
          <w:rFonts w:ascii="Times New Roman" w:hAnsi="Times New Roman"/>
          <w:sz w:val="24"/>
        </w:rPr>
        <w:t xml:space="preserve">, kes on </w:t>
      </w:r>
      <w:proofErr w:type="spellStart"/>
      <w:r w:rsidR="0069207E">
        <w:rPr>
          <w:rFonts w:ascii="Times New Roman" w:hAnsi="Times New Roman"/>
          <w:sz w:val="24"/>
        </w:rPr>
        <w:t>LasteKS</w:t>
      </w:r>
      <w:proofErr w:type="spellEnd"/>
      <w:r w:rsidR="0069207E">
        <w:rPr>
          <w:rFonts w:ascii="Times New Roman" w:hAnsi="Times New Roman"/>
          <w:sz w:val="24"/>
        </w:rPr>
        <w:t xml:space="preserve"> </w:t>
      </w:r>
      <w:r w:rsidR="00CE7531">
        <w:rPr>
          <w:rFonts w:ascii="Times New Roman" w:hAnsi="Times New Roman"/>
          <w:sz w:val="24"/>
        </w:rPr>
        <w:t xml:space="preserve">§-s 30 kirjeldatud olukorras. Teisisõnu on kõik hädaohus olevad lapsed ühtlasi </w:t>
      </w:r>
      <w:proofErr w:type="spellStart"/>
      <w:r w:rsidR="00CE7531">
        <w:rPr>
          <w:rFonts w:ascii="Times New Roman" w:hAnsi="Times New Roman"/>
          <w:sz w:val="24"/>
        </w:rPr>
        <w:t>LasteKS-i</w:t>
      </w:r>
      <w:proofErr w:type="spellEnd"/>
      <w:r w:rsidR="00CE7531">
        <w:rPr>
          <w:rFonts w:ascii="Times New Roman" w:hAnsi="Times New Roman"/>
          <w:sz w:val="24"/>
        </w:rPr>
        <w:t xml:space="preserve"> </w:t>
      </w:r>
      <w:r w:rsidR="006B3FEE">
        <w:rPr>
          <w:rFonts w:ascii="Times New Roman" w:hAnsi="Times New Roman"/>
          <w:sz w:val="24"/>
        </w:rPr>
        <w:t>tähenduses</w:t>
      </w:r>
      <w:r w:rsidR="00CE7531">
        <w:rPr>
          <w:rFonts w:ascii="Times New Roman" w:hAnsi="Times New Roman"/>
          <w:sz w:val="24"/>
        </w:rPr>
        <w:t xml:space="preserve"> abivajavad lapsed. </w:t>
      </w:r>
      <w:r w:rsidR="00613EF2">
        <w:rPr>
          <w:rFonts w:ascii="Times New Roman" w:hAnsi="Times New Roman"/>
          <w:sz w:val="24"/>
        </w:rPr>
        <w:t>H</w:t>
      </w:r>
      <w:r w:rsidR="0032670D">
        <w:rPr>
          <w:rFonts w:ascii="Times New Roman" w:hAnsi="Times New Roman"/>
          <w:sz w:val="24"/>
        </w:rPr>
        <w:t xml:space="preserve">ädaohus oleva lapse puhul tuleb </w:t>
      </w:r>
      <w:r w:rsidR="00613EF2">
        <w:rPr>
          <w:rFonts w:ascii="Times New Roman" w:hAnsi="Times New Roman"/>
          <w:sz w:val="24"/>
        </w:rPr>
        <w:t xml:space="preserve">hädaohule </w:t>
      </w:r>
      <w:r w:rsidR="0032670D">
        <w:rPr>
          <w:rFonts w:ascii="Times New Roman" w:hAnsi="Times New Roman"/>
          <w:sz w:val="24"/>
        </w:rPr>
        <w:t xml:space="preserve">kiirelt reageerida ja </w:t>
      </w:r>
      <w:r w:rsidR="00613EF2">
        <w:rPr>
          <w:rFonts w:ascii="Times New Roman" w:hAnsi="Times New Roman"/>
          <w:sz w:val="24"/>
        </w:rPr>
        <w:t>laps</w:t>
      </w:r>
      <w:r w:rsidR="0032670D">
        <w:rPr>
          <w:rFonts w:ascii="Times New Roman" w:hAnsi="Times New Roman"/>
          <w:sz w:val="24"/>
        </w:rPr>
        <w:t xml:space="preserve"> turvalisse paika toimetada</w:t>
      </w:r>
      <w:r w:rsidR="00613EF2">
        <w:rPr>
          <w:rFonts w:ascii="Times New Roman" w:hAnsi="Times New Roman"/>
          <w:sz w:val="24"/>
        </w:rPr>
        <w:t xml:space="preserve">. </w:t>
      </w:r>
      <w:r w:rsidR="0082374A">
        <w:rPr>
          <w:rFonts w:ascii="Times New Roman" w:hAnsi="Times New Roman"/>
          <w:sz w:val="24"/>
        </w:rPr>
        <w:t>Turvalisse paika toimetatud hädaohus olnud la</w:t>
      </w:r>
      <w:r w:rsidR="00734010">
        <w:rPr>
          <w:rFonts w:ascii="Times New Roman" w:hAnsi="Times New Roman"/>
          <w:sz w:val="24"/>
        </w:rPr>
        <w:t xml:space="preserve">ps </w:t>
      </w:r>
      <w:r w:rsidR="006E4239">
        <w:rPr>
          <w:rFonts w:ascii="Times New Roman" w:hAnsi="Times New Roman"/>
          <w:sz w:val="24"/>
        </w:rPr>
        <w:t>on</w:t>
      </w:r>
      <w:r w:rsidR="00734010">
        <w:rPr>
          <w:rFonts w:ascii="Times New Roman" w:hAnsi="Times New Roman"/>
          <w:sz w:val="24"/>
        </w:rPr>
        <w:t xml:space="preserve"> </w:t>
      </w:r>
      <w:r w:rsidR="006E4239">
        <w:rPr>
          <w:rFonts w:ascii="Times New Roman" w:hAnsi="Times New Roman"/>
          <w:sz w:val="24"/>
        </w:rPr>
        <w:t>vastavalt</w:t>
      </w:r>
      <w:r w:rsidR="00734010">
        <w:rPr>
          <w:rFonts w:ascii="Times New Roman" w:hAnsi="Times New Roman"/>
          <w:sz w:val="24"/>
        </w:rPr>
        <w:t xml:space="preserve"> </w:t>
      </w:r>
      <w:proofErr w:type="spellStart"/>
      <w:r w:rsidR="006E4239">
        <w:rPr>
          <w:rFonts w:ascii="Times New Roman" w:hAnsi="Times New Roman"/>
          <w:sz w:val="24"/>
        </w:rPr>
        <w:t>LasteKS</w:t>
      </w:r>
      <w:proofErr w:type="spellEnd"/>
      <w:r w:rsidR="006E4239">
        <w:rPr>
          <w:rFonts w:ascii="Times New Roman" w:hAnsi="Times New Roman"/>
          <w:sz w:val="24"/>
        </w:rPr>
        <w:t xml:space="preserve"> §-le 26 enamasti käsit</w:t>
      </w:r>
      <w:r w:rsidR="001F5D98">
        <w:rPr>
          <w:rFonts w:ascii="Times New Roman" w:hAnsi="Times New Roman"/>
          <w:sz w:val="24"/>
        </w:rPr>
        <w:t>atav</w:t>
      </w:r>
      <w:r w:rsidR="006E4239">
        <w:rPr>
          <w:rFonts w:ascii="Times New Roman" w:hAnsi="Times New Roman"/>
          <w:sz w:val="24"/>
        </w:rPr>
        <w:t xml:space="preserve"> abivajava lapsena, </w:t>
      </w:r>
      <w:r w:rsidR="00126560">
        <w:rPr>
          <w:rFonts w:ascii="Times New Roman" w:hAnsi="Times New Roman"/>
          <w:sz w:val="24"/>
        </w:rPr>
        <w:t xml:space="preserve">kelle abistamine on reguleeritud </w:t>
      </w:r>
      <w:r w:rsidR="0032670D">
        <w:rPr>
          <w:rFonts w:ascii="Times New Roman" w:hAnsi="Times New Roman"/>
          <w:sz w:val="24"/>
        </w:rPr>
        <w:t>§-d</w:t>
      </w:r>
      <w:r w:rsidR="00126560">
        <w:rPr>
          <w:rFonts w:ascii="Times New Roman" w:hAnsi="Times New Roman"/>
          <w:sz w:val="24"/>
        </w:rPr>
        <w:t>es</w:t>
      </w:r>
      <w:r w:rsidR="0032670D">
        <w:rPr>
          <w:rFonts w:ascii="Times New Roman" w:hAnsi="Times New Roman"/>
          <w:sz w:val="24"/>
        </w:rPr>
        <w:t xml:space="preserve"> 28 ja 29.</w:t>
      </w:r>
    </w:p>
    <w:p w:rsidR="005D2709" w:rsidP="00E76672" w:rsidRDefault="005D2709" w14:paraId="48064392" w14:textId="77777777">
      <w:pPr>
        <w:rPr>
          <w:rFonts w:ascii="Times New Roman" w:hAnsi="Times New Roman"/>
          <w:sz w:val="24"/>
        </w:rPr>
      </w:pPr>
    </w:p>
    <w:p w:rsidRPr="00921D96" w:rsidR="00622103" w:rsidP="00E76672" w:rsidRDefault="00E23BBE" w14:paraId="351C1172" w14:textId="63056751">
      <w:pPr>
        <w:rPr>
          <w:rFonts w:ascii="Times New Roman" w:hAnsi="Times New Roman"/>
          <w:sz w:val="24"/>
        </w:rPr>
      </w:pPr>
      <w:r>
        <w:rPr>
          <w:rFonts w:ascii="Times New Roman" w:hAnsi="Times New Roman"/>
          <w:sz w:val="24"/>
        </w:rPr>
        <w:t>Samuti</w:t>
      </w:r>
      <w:r w:rsidR="00B80077">
        <w:rPr>
          <w:rFonts w:ascii="Times New Roman" w:hAnsi="Times New Roman"/>
          <w:sz w:val="24"/>
        </w:rPr>
        <w:t xml:space="preserve"> lisatakse § 30 tekstiossa täpsustus, et </w:t>
      </w:r>
      <w:r w:rsidR="00C912A2">
        <w:rPr>
          <w:rFonts w:ascii="Times New Roman" w:hAnsi="Times New Roman"/>
          <w:sz w:val="24"/>
        </w:rPr>
        <w:t>ohustava olukorra ja käitumise puhul peetakse silmas vahetu</w:t>
      </w:r>
      <w:r w:rsidR="00443234">
        <w:rPr>
          <w:rFonts w:ascii="Times New Roman" w:hAnsi="Times New Roman"/>
          <w:sz w:val="24"/>
        </w:rPr>
        <w:t>t ohtu</w:t>
      </w:r>
      <w:r w:rsidR="00667761">
        <w:rPr>
          <w:rFonts w:ascii="Times New Roman" w:hAnsi="Times New Roman"/>
          <w:sz w:val="24"/>
        </w:rPr>
        <w:t xml:space="preserve"> lapse </w:t>
      </w:r>
      <w:r w:rsidR="00552E75">
        <w:rPr>
          <w:rFonts w:ascii="Times New Roman" w:hAnsi="Times New Roman"/>
          <w:sz w:val="24"/>
        </w:rPr>
        <w:t xml:space="preserve">või teiste isikute elule või tervisele. </w:t>
      </w:r>
      <w:r w:rsidR="008976B4">
        <w:rPr>
          <w:rFonts w:ascii="Times New Roman" w:hAnsi="Times New Roman"/>
          <w:sz w:val="24"/>
        </w:rPr>
        <w:t>Sellega rõhutatakse last</w:t>
      </w:r>
      <w:r w:rsidR="005246BE">
        <w:rPr>
          <w:rFonts w:ascii="Times New Roman" w:hAnsi="Times New Roman"/>
          <w:sz w:val="24"/>
        </w:rPr>
        <w:t xml:space="preserve"> või tema käitumise tõttu teisi isikuid ähvardava </w:t>
      </w:r>
      <w:r w:rsidR="008976B4">
        <w:rPr>
          <w:rFonts w:ascii="Times New Roman" w:hAnsi="Times New Roman"/>
          <w:sz w:val="24"/>
        </w:rPr>
        <w:t xml:space="preserve">ohu </w:t>
      </w:r>
      <w:proofErr w:type="spellStart"/>
      <w:r w:rsidR="008976B4">
        <w:rPr>
          <w:rFonts w:ascii="Times New Roman" w:hAnsi="Times New Roman"/>
          <w:sz w:val="24"/>
        </w:rPr>
        <w:t>ajalis</w:t>
      </w:r>
      <w:proofErr w:type="spellEnd"/>
      <w:r w:rsidR="008976B4">
        <w:rPr>
          <w:rFonts w:ascii="Times New Roman" w:hAnsi="Times New Roman"/>
          <w:sz w:val="24"/>
        </w:rPr>
        <w:t>-ruumilist lähedus</w:t>
      </w:r>
      <w:r w:rsidR="005246BE">
        <w:rPr>
          <w:rFonts w:ascii="Times New Roman" w:hAnsi="Times New Roman"/>
          <w:sz w:val="24"/>
        </w:rPr>
        <w:t xml:space="preserve">astet. </w:t>
      </w:r>
      <w:r w:rsidR="008E14CA">
        <w:rPr>
          <w:rFonts w:ascii="Times New Roman" w:hAnsi="Times New Roman"/>
          <w:sz w:val="24"/>
        </w:rPr>
        <w:t xml:space="preserve">Paragrahvi 30 kehtivas redaktsioonis kasutatud väljend </w:t>
      </w:r>
      <w:r w:rsidRPr="00281417" w:rsidR="00281417">
        <w:rPr>
          <w:rFonts w:ascii="Times New Roman" w:hAnsi="Times New Roman"/>
          <w:sz w:val="24"/>
        </w:rPr>
        <w:t>„elu või tervist ohustav olukord“</w:t>
      </w:r>
      <w:r w:rsidR="005246BE">
        <w:rPr>
          <w:rFonts w:ascii="Times New Roman" w:hAnsi="Times New Roman"/>
          <w:sz w:val="24"/>
        </w:rPr>
        <w:t xml:space="preserve"> viitab </w:t>
      </w:r>
      <w:r w:rsidRPr="00281417" w:rsidR="00281417">
        <w:rPr>
          <w:rFonts w:ascii="Times New Roman" w:hAnsi="Times New Roman"/>
          <w:sz w:val="24"/>
        </w:rPr>
        <w:t xml:space="preserve">üldisele ohule, mis võib </w:t>
      </w:r>
      <w:r w:rsidR="00653265">
        <w:rPr>
          <w:rFonts w:ascii="Times New Roman" w:hAnsi="Times New Roman"/>
          <w:sz w:val="24"/>
        </w:rPr>
        <w:t xml:space="preserve">viia </w:t>
      </w:r>
      <w:r w:rsidRPr="00281417" w:rsidR="00281417">
        <w:rPr>
          <w:rFonts w:ascii="Times New Roman" w:hAnsi="Times New Roman"/>
          <w:sz w:val="24"/>
        </w:rPr>
        <w:t xml:space="preserve">elu või tervise kahjustumiseni, </w:t>
      </w:r>
      <w:r w:rsidR="00554C90">
        <w:rPr>
          <w:rFonts w:ascii="Times New Roman" w:hAnsi="Times New Roman"/>
          <w:sz w:val="24"/>
        </w:rPr>
        <w:t>ent</w:t>
      </w:r>
      <w:r w:rsidRPr="00281417" w:rsidR="00281417">
        <w:rPr>
          <w:rFonts w:ascii="Times New Roman" w:hAnsi="Times New Roman"/>
          <w:sz w:val="24"/>
        </w:rPr>
        <w:t xml:space="preserve"> ei pruugi olla kohene ega vältimatu.</w:t>
      </w:r>
      <w:r w:rsidR="005246BE">
        <w:rPr>
          <w:rFonts w:ascii="Times New Roman" w:hAnsi="Times New Roman"/>
          <w:sz w:val="24"/>
        </w:rPr>
        <w:t xml:space="preserve"> </w:t>
      </w:r>
      <w:r w:rsidRPr="00281417" w:rsidR="00281417">
        <w:rPr>
          <w:rFonts w:ascii="Times New Roman" w:hAnsi="Times New Roman"/>
          <w:sz w:val="24"/>
        </w:rPr>
        <w:t>Selline oht võib olla potentsiaalne või kujunemisjärgus (nt elamises on hallitus, mis aja jooksul kahjustab tervist; lapsega ei tegeleta piisavalt, mis võib viia hooletusse</w:t>
      </w:r>
      <w:r w:rsidR="005246BE">
        <w:rPr>
          <w:rFonts w:ascii="Times New Roman" w:hAnsi="Times New Roman"/>
          <w:sz w:val="24"/>
        </w:rPr>
        <w:t xml:space="preserve"> </w:t>
      </w:r>
      <w:r w:rsidRPr="00281417" w:rsidR="00281417">
        <w:rPr>
          <w:rFonts w:ascii="Times New Roman" w:hAnsi="Times New Roman"/>
          <w:sz w:val="24"/>
        </w:rPr>
        <w:t>jätmiseni)</w:t>
      </w:r>
      <w:r w:rsidR="005246BE">
        <w:rPr>
          <w:rFonts w:ascii="Times New Roman" w:hAnsi="Times New Roman"/>
          <w:sz w:val="24"/>
        </w:rPr>
        <w:t xml:space="preserve"> ning annab s</w:t>
      </w:r>
      <w:r w:rsidRPr="00281417" w:rsidR="00281417">
        <w:rPr>
          <w:rFonts w:ascii="Times New Roman" w:hAnsi="Times New Roman"/>
          <w:sz w:val="24"/>
        </w:rPr>
        <w:t>eaduse tasandil laiema kaalutlusruumi sekkumiseks.</w:t>
      </w:r>
      <w:r w:rsidR="007F6F92">
        <w:rPr>
          <w:rFonts w:ascii="Times New Roman" w:hAnsi="Times New Roman"/>
          <w:sz w:val="24"/>
        </w:rPr>
        <w:t xml:space="preserve"> </w:t>
      </w:r>
      <w:r w:rsidR="008C5727">
        <w:rPr>
          <w:rFonts w:ascii="Times New Roman" w:hAnsi="Times New Roman"/>
          <w:sz w:val="24"/>
        </w:rPr>
        <w:t>H</w:t>
      </w:r>
      <w:r w:rsidR="007F6F92">
        <w:rPr>
          <w:rFonts w:ascii="Times New Roman" w:hAnsi="Times New Roman"/>
          <w:sz w:val="24"/>
        </w:rPr>
        <w:t xml:space="preserve">ädaohus oleva lapse puhul on </w:t>
      </w:r>
      <w:r w:rsidR="008C5727">
        <w:rPr>
          <w:rFonts w:ascii="Times New Roman" w:hAnsi="Times New Roman"/>
          <w:sz w:val="24"/>
        </w:rPr>
        <w:t xml:space="preserve">aga </w:t>
      </w:r>
      <w:r w:rsidR="007F6F92">
        <w:rPr>
          <w:rFonts w:ascii="Times New Roman" w:hAnsi="Times New Roman"/>
          <w:sz w:val="24"/>
        </w:rPr>
        <w:t xml:space="preserve">vajalik </w:t>
      </w:r>
      <w:r w:rsidR="008C5727">
        <w:rPr>
          <w:rFonts w:ascii="Times New Roman" w:hAnsi="Times New Roman"/>
          <w:sz w:val="24"/>
        </w:rPr>
        <w:t>viivitamatu sekkumine</w:t>
      </w:r>
      <w:r w:rsidR="007F0AB4">
        <w:rPr>
          <w:rFonts w:ascii="Times New Roman" w:hAnsi="Times New Roman"/>
          <w:sz w:val="24"/>
        </w:rPr>
        <w:t xml:space="preserve">, kuna </w:t>
      </w:r>
      <w:r w:rsidRPr="00281417" w:rsidR="00281417">
        <w:rPr>
          <w:rFonts w:ascii="Times New Roman" w:hAnsi="Times New Roman"/>
          <w:sz w:val="24"/>
        </w:rPr>
        <w:t>oht on kohene ja reaalne, s.t kahju võib tekkida, kui kohe ei tegutseta.</w:t>
      </w:r>
      <w:r w:rsidR="00622103">
        <w:rPr>
          <w:rFonts w:ascii="Times New Roman" w:hAnsi="Times New Roman"/>
          <w:sz w:val="24"/>
        </w:rPr>
        <w:t xml:space="preserve"> </w:t>
      </w:r>
      <w:r w:rsidRPr="00281417" w:rsidR="00622103">
        <w:rPr>
          <w:rFonts w:ascii="Times New Roman" w:hAnsi="Times New Roman"/>
          <w:sz w:val="24"/>
        </w:rPr>
        <w:t>Õiguslikult on vahetult ohustav</w:t>
      </w:r>
      <w:r w:rsidR="005314CA">
        <w:rPr>
          <w:rFonts w:ascii="Times New Roman" w:hAnsi="Times New Roman"/>
          <w:sz w:val="24"/>
        </w:rPr>
        <w:t xml:space="preserve"> olukord</w:t>
      </w:r>
      <w:r w:rsidRPr="00281417" w:rsidR="00622103">
        <w:rPr>
          <w:rFonts w:ascii="Times New Roman" w:hAnsi="Times New Roman"/>
          <w:sz w:val="24"/>
        </w:rPr>
        <w:t xml:space="preserve"> </w:t>
      </w:r>
      <w:r w:rsidR="00622103">
        <w:rPr>
          <w:rFonts w:ascii="Times New Roman" w:hAnsi="Times New Roman"/>
          <w:sz w:val="24"/>
        </w:rPr>
        <w:lastRenderedPageBreak/>
        <w:t xml:space="preserve">seega </w:t>
      </w:r>
      <w:r w:rsidRPr="00281417" w:rsidR="00622103">
        <w:rPr>
          <w:rFonts w:ascii="Times New Roman" w:hAnsi="Times New Roman"/>
          <w:sz w:val="24"/>
        </w:rPr>
        <w:t xml:space="preserve">kitsam ja intensiivsem kategooria </w:t>
      </w:r>
      <w:r w:rsidR="000A2FA5">
        <w:rPr>
          <w:rFonts w:ascii="Times New Roman" w:hAnsi="Times New Roman"/>
          <w:sz w:val="24"/>
        </w:rPr>
        <w:t xml:space="preserve">kui </w:t>
      </w:r>
      <w:r w:rsidRPr="00281417" w:rsidR="00622103">
        <w:rPr>
          <w:rFonts w:ascii="Times New Roman" w:hAnsi="Times New Roman"/>
          <w:sz w:val="24"/>
        </w:rPr>
        <w:t>ohustav</w:t>
      </w:r>
      <w:r w:rsidR="000A2FA5">
        <w:rPr>
          <w:rFonts w:ascii="Times New Roman" w:hAnsi="Times New Roman"/>
          <w:sz w:val="24"/>
        </w:rPr>
        <w:t xml:space="preserve"> olukord</w:t>
      </w:r>
      <w:r w:rsidR="008B31A4">
        <w:rPr>
          <w:rFonts w:ascii="Times New Roman" w:hAnsi="Times New Roman"/>
          <w:sz w:val="24"/>
        </w:rPr>
        <w:t xml:space="preserve"> ning sobib sellisena </w:t>
      </w:r>
      <w:proofErr w:type="spellStart"/>
      <w:r w:rsidR="008B31A4">
        <w:rPr>
          <w:rFonts w:ascii="Times New Roman" w:hAnsi="Times New Roman"/>
          <w:sz w:val="24"/>
        </w:rPr>
        <w:t>LasteKS-i</w:t>
      </w:r>
      <w:proofErr w:type="spellEnd"/>
      <w:r w:rsidR="008B31A4">
        <w:rPr>
          <w:rFonts w:ascii="Times New Roman" w:hAnsi="Times New Roman"/>
          <w:sz w:val="24"/>
        </w:rPr>
        <w:t xml:space="preserve"> hädaohus oleva lapse abistamis</w:t>
      </w:r>
      <w:r w:rsidR="004627A8">
        <w:rPr>
          <w:rFonts w:ascii="Times New Roman" w:hAnsi="Times New Roman"/>
          <w:sz w:val="24"/>
        </w:rPr>
        <w:t xml:space="preserve">e regulatsiooniga paremini. </w:t>
      </w:r>
    </w:p>
    <w:p w:rsidR="003408A7" w:rsidP="00E76672" w:rsidRDefault="003408A7" w14:paraId="58F2F4E6" w14:textId="77777777">
      <w:pPr>
        <w:rPr>
          <w:rFonts w:ascii="Times New Roman" w:hAnsi="Times New Roman"/>
          <w:b/>
          <w:bCs/>
          <w:sz w:val="24"/>
        </w:rPr>
      </w:pPr>
    </w:p>
    <w:p w:rsidRPr="008035DD" w:rsidR="00FB4E7A" w:rsidP="00E76672" w:rsidRDefault="00FB4E7A" w14:paraId="1E2FFDD7" w14:textId="5D4C589A">
      <w:pPr>
        <w:rPr>
          <w:rFonts w:ascii="Times New Roman" w:hAnsi="Times New Roman"/>
          <w:bCs/>
          <w:sz w:val="24"/>
        </w:rPr>
      </w:pPr>
      <w:r w:rsidRPr="00864B2C">
        <w:rPr>
          <w:rFonts w:ascii="Times New Roman" w:hAnsi="Times New Roman"/>
          <w:b/>
          <w:sz w:val="24"/>
        </w:rPr>
        <w:t>Eelnõu § 1 punkti</w:t>
      </w:r>
      <w:r>
        <w:rPr>
          <w:rFonts w:ascii="Times New Roman" w:hAnsi="Times New Roman"/>
          <w:b/>
          <w:sz w:val="24"/>
        </w:rPr>
        <w:t>de</w:t>
      </w:r>
      <w:r w:rsidRPr="00864B2C">
        <w:rPr>
          <w:rFonts w:ascii="Times New Roman" w:hAnsi="Times New Roman"/>
          <w:b/>
          <w:sz w:val="24"/>
        </w:rPr>
        <w:t xml:space="preserve">ga </w:t>
      </w:r>
      <w:r w:rsidRPr="6469BDFB" w:rsidR="451DD546">
        <w:rPr>
          <w:rFonts w:ascii="Times New Roman" w:hAnsi="Times New Roman"/>
          <w:b/>
          <w:bCs/>
          <w:sz w:val="24"/>
        </w:rPr>
        <w:t>1</w:t>
      </w:r>
      <w:r w:rsidR="00AE3D77">
        <w:rPr>
          <w:rFonts w:ascii="Times New Roman" w:hAnsi="Times New Roman"/>
          <w:b/>
          <w:bCs/>
          <w:sz w:val="24"/>
        </w:rPr>
        <w:t>2</w:t>
      </w:r>
      <w:r>
        <w:rPr>
          <w:rFonts w:ascii="Times New Roman" w:hAnsi="Times New Roman"/>
          <w:b/>
          <w:sz w:val="24"/>
        </w:rPr>
        <w:t xml:space="preserve"> ja </w:t>
      </w:r>
      <w:r w:rsidRPr="6469BDFB" w:rsidR="451DD546">
        <w:rPr>
          <w:rFonts w:ascii="Times New Roman" w:hAnsi="Times New Roman"/>
          <w:b/>
          <w:bCs/>
          <w:sz w:val="24"/>
        </w:rPr>
        <w:t>1</w:t>
      </w:r>
      <w:r w:rsidR="00AE3D77">
        <w:rPr>
          <w:rFonts w:ascii="Times New Roman" w:hAnsi="Times New Roman"/>
          <w:b/>
          <w:bCs/>
          <w:sz w:val="24"/>
        </w:rPr>
        <w:t>3</w:t>
      </w:r>
      <w:r w:rsidR="00687D03">
        <w:rPr>
          <w:rFonts w:ascii="Times New Roman" w:hAnsi="Times New Roman"/>
          <w:b/>
          <w:sz w:val="24"/>
        </w:rPr>
        <w:t xml:space="preserve"> </w:t>
      </w:r>
      <w:r w:rsidRPr="008035DD" w:rsidR="00687D03">
        <w:rPr>
          <w:rFonts w:ascii="Times New Roman" w:hAnsi="Times New Roman"/>
          <w:bCs/>
          <w:sz w:val="24"/>
        </w:rPr>
        <w:t xml:space="preserve">muudetakse § 36 </w:t>
      </w:r>
      <w:r w:rsidRPr="008035DD" w:rsidR="008035DD">
        <w:rPr>
          <w:rFonts w:ascii="Times New Roman" w:hAnsi="Times New Roman"/>
          <w:bCs/>
          <w:sz w:val="24"/>
        </w:rPr>
        <w:t xml:space="preserve">lõikeid 1 ja 3 lasteasutuses viibiva lapse </w:t>
      </w:r>
      <w:r w:rsidR="00C62AE1">
        <w:rPr>
          <w:rFonts w:ascii="Times New Roman" w:hAnsi="Times New Roman"/>
          <w:bCs/>
          <w:sz w:val="24"/>
        </w:rPr>
        <w:t>arvamuse</w:t>
      </w:r>
      <w:r w:rsidR="000174D8">
        <w:rPr>
          <w:rFonts w:ascii="Times New Roman" w:hAnsi="Times New Roman"/>
          <w:bCs/>
          <w:sz w:val="24"/>
        </w:rPr>
        <w:t xml:space="preserve"> ja kaebuse esitamise õigust</w:t>
      </w:r>
      <w:r w:rsidRPr="008035DD" w:rsidR="008035DD">
        <w:rPr>
          <w:rFonts w:ascii="Times New Roman" w:hAnsi="Times New Roman"/>
          <w:bCs/>
          <w:sz w:val="24"/>
        </w:rPr>
        <w:t xml:space="preserve"> puudutavas</w:t>
      </w:r>
      <w:r w:rsidR="00AC2CE5">
        <w:rPr>
          <w:rFonts w:ascii="Times New Roman" w:hAnsi="Times New Roman"/>
          <w:bCs/>
          <w:sz w:val="24"/>
        </w:rPr>
        <w:t>.</w:t>
      </w:r>
    </w:p>
    <w:p w:rsidR="009304AC" w:rsidP="00E76672" w:rsidRDefault="009304AC" w14:paraId="1586EB25" w14:textId="77777777">
      <w:pPr>
        <w:rPr>
          <w:rFonts w:ascii="Times New Roman" w:hAnsi="Times New Roman"/>
          <w:sz w:val="24"/>
        </w:rPr>
      </w:pPr>
    </w:p>
    <w:p w:rsidR="00BC0590" w:rsidP="00E76672" w:rsidRDefault="00326AFB" w14:paraId="7E3D3848" w14:textId="15B74D7E">
      <w:pPr>
        <w:rPr>
          <w:rFonts w:ascii="Times New Roman" w:hAnsi="Times New Roman"/>
          <w:sz w:val="24"/>
        </w:rPr>
      </w:pPr>
      <w:r>
        <w:rPr>
          <w:rFonts w:ascii="Times New Roman" w:hAnsi="Times New Roman"/>
          <w:sz w:val="24"/>
        </w:rPr>
        <w:t xml:space="preserve">Eelnõu § 1 punktiga </w:t>
      </w:r>
      <w:r w:rsidRPr="00760C2A">
        <w:rPr>
          <w:rFonts w:ascii="Times New Roman" w:hAnsi="Times New Roman"/>
          <w:sz w:val="24"/>
        </w:rPr>
        <w:t>1</w:t>
      </w:r>
      <w:r w:rsidR="00A642AA">
        <w:rPr>
          <w:rFonts w:ascii="Times New Roman" w:hAnsi="Times New Roman"/>
          <w:sz w:val="24"/>
        </w:rPr>
        <w:t>2</w:t>
      </w:r>
      <w:r>
        <w:rPr>
          <w:rFonts w:ascii="Times New Roman" w:hAnsi="Times New Roman"/>
          <w:sz w:val="24"/>
        </w:rPr>
        <w:t xml:space="preserve"> tehtava muudatusega lisatakse §</w:t>
      </w:r>
      <w:r w:rsidR="00C95377">
        <w:rPr>
          <w:rFonts w:ascii="Times New Roman" w:hAnsi="Times New Roman"/>
          <w:sz w:val="24"/>
        </w:rPr>
        <w:t xml:space="preserve"> 36 lõikes 1 </w:t>
      </w:r>
      <w:r w:rsidR="008E61FF">
        <w:rPr>
          <w:rFonts w:ascii="Times New Roman" w:hAnsi="Times New Roman"/>
          <w:sz w:val="24"/>
        </w:rPr>
        <w:t>esitatud</w:t>
      </w:r>
      <w:r w:rsidR="00C95377">
        <w:rPr>
          <w:rFonts w:ascii="Times New Roman" w:hAnsi="Times New Roman"/>
          <w:sz w:val="24"/>
        </w:rPr>
        <w:t xml:space="preserve"> loetel</w:t>
      </w:r>
      <w:r w:rsidR="00361858">
        <w:rPr>
          <w:rFonts w:ascii="Times New Roman" w:hAnsi="Times New Roman"/>
          <w:sz w:val="24"/>
        </w:rPr>
        <w:t>lu</w:t>
      </w:r>
      <w:r w:rsidR="00C95377">
        <w:rPr>
          <w:rFonts w:ascii="Times New Roman" w:hAnsi="Times New Roman"/>
          <w:sz w:val="24"/>
        </w:rPr>
        <w:t xml:space="preserve"> </w:t>
      </w:r>
      <w:r w:rsidR="00F33E07">
        <w:rPr>
          <w:rFonts w:ascii="Times New Roman" w:hAnsi="Times New Roman"/>
          <w:sz w:val="24"/>
        </w:rPr>
        <w:t>(</w:t>
      </w:r>
      <w:r w:rsidR="009056AA">
        <w:rPr>
          <w:rFonts w:ascii="Times New Roman" w:hAnsi="Times New Roman"/>
          <w:sz w:val="24"/>
        </w:rPr>
        <w:t>isiku</w:t>
      </w:r>
      <w:r w:rsidR="00F33E07">
        <w:rPr>
          <w:rFonts w:ascii="Times New Roman" w:hAnsi="Times New Roman"/>
          <w:sz w:val="24"/>
        </w:rPr>
        <w:t>d</w:t>
      </w:r>
      <w:r w:rsidR="009056AA">
        <w:rPr>
          <w:rFonts w:ascii="Times New Roman" w:hAnsi="Times New Roman"/>
          <w:sz w:val="24"/>
        </w:rPr>
        <w:t xml:space="preserve"> ja asutus</w:t>
      </w:r>
      <w:r w:rsidR="00F33E07">
        <w:rPr>
          <w:rFonts w:ascii="Times New Roman" w:hAnsi="Times New Roman"/>
          <w:sz w:val="24"/>
        </w:rPr>
        <w:t>ed</w:t>
      </w:r>
      <w:r w:rsidR="009056AA">
        <w:rPr>
          <w:rFonts w:ascii="Times New Roman" w:hAnsi="Times New Roman"/>
          <w:sz w:val="24"/>
        </w:rPr>
        <w:t>, kellega lasteasutuses viibiv laps võib kellestki sõltumata ühendust võtta</w:t>
      </w:r>
      <w:r w:rsidR="00F33E07">
        <w:rPr>
          <w:rFonts w:ascii="Times New Roman" w:hAnsi="Times New Roman"/>
          <w:sz w:val="24"/>
        </w:rPr>
        <w:t>)</w:t>
      </w:r>
      <w:r w:rsidR="009056AA">
        <w:rPr>
          <w:rFonts w:ascii="Times New Roman" w:hAnsi="Times New Roman"/>
          <w:sz w:val="24"/>
        </w:rPr>
        <w:t xml:space="preserve"> </w:t>
      </w:r>
      <w:proofErr w:type="spellStart"/>
      <w:r w:rsidR="009056AA">
        <w:rPr>
          <w:rFonts w:ascii="Times New Roman" w:hAnsi="Times New Roman"/>
          <w:sz w:val="24"/>
        </w:rPr>
        <w:t>lasteabi</w:t>
      </w:r>
      <w:proofErr w:type="spellEnd"/>
      <w:r w:rsidR="005647BF">
        <w:rPr>
          <w:rFonts w:ascii="Times New Roman" w:hAnsi="Times New Roman"/>
          <w:sz w:val="24"/>
        </w:rPr>
        <w:t xml:space="preserve">. </w:t>
      </w:r>
      <w:r w:rsidR="00C80B8C">
        <w:rPr>
          <w:rFonts w:ascii="Times New Roman" w:hAnsi="Times New Roman"/>
          <w:sz w:val="24"/>
        </w:rPr>
        <w:t>L</w:t>
      </w:r>
      <w:r w:rsidRPr="004962A9" w:rsidR="004962A9">
        <w:rPr>
          <w:rFonts w:ascii="Times New Roman" w:hAnsi="Times New Roman"/>
          <w:sz w:val="24"/>
        </w:rPr>
        <w:t xml:space="preserve">asteabitelefoni 116 111 pidamine ja selle kaudu või muul viisil </w:t>
      </w:r>
      <w:proofErr w:type="spellStart"/>
      <w:r w:rsidRPr="004962A9" w:rsidR="004962A9">
        <w:rPr>
          <w:rFonts w:ascii="Times New Roman" w:hAnsi="Times New Roman"/>
          <w:sz w:val="24"/>
        </w:rPr>
        <w:t>lasteabile</w:t>
      </w:r>
      <w:proofErr w:type="spellEnd"/>
      <w:r w:rsidRPr="004962A9" w:rsidR="004962A9">
        <w:rPr>
          <w:rFonts w:ascii="Times New Roman" w:hAnsi="Times New Roman"/>
          <w:sz w:val="24"/>
        </w:rPr>
        <w:t xml:space="preserve"> saabunud teabe vastuvõtmine</w:t>
      </w:r>
      <w:r w:rsidR="004962A9">
        <w:rPr>
          <w:rFonts w:ascii="Times New Roman" w:hAnsi="Times New Roman"/>
          <w:sz w:val="24"/>
        </w:rPr>
        <w:t xml:space="preserve"> on vastavalt </w:t>
      </w:r>
      <w:proofErr w:type="spellStart"/>
      <w:r w:rsidR="004962A9">
        <w:rPr>
          <w:rFonts w:ascii="Times New Roman" w:hAnsi="Times New Roman"/>
          <w:sz w:val="24"/>
        </w:rPr>
        <w:t>LasteKS</w:t>
      </w:r>
      <w:proofErr w:type="spellEnd"/>
      <w:r w:rsidR="004962A9">
        <w:rPr>
          <w:rFonts w:ascii="Times New Roman" w:hAnsi="Times New Roman"/>
          <w:sz w:val="24"/>
        </w:rPr>
        <w:t xml:space="preserve"> § 15 lõike 3 punktile 6 SKA ülesanne. </w:t>
      </w:r>
      <w:r w:rsidR="00C675B9">
        <w:rPr>
          <w:rFonts w:ascii="Times New Roman" w:hAnsi="Times New Roman"/>
          <w:sz w:val="24"/>
        </w:rPr>
        <w:t xml:space="preserve">Viide üldiselt </w:t>
      </w:r>
      <w:proofErr w:type="spellStart"/>
      <w:r w:rsidR="00C675B9">
        <w:rPr>
          <w:rFonts w:ascii="Times New Roman" w:hAnsi="Times New Roman"/>
          <w:sz w:val="24"/>
        </w:rPr>
        <w:t>lasteabile</w:t>
      </w:r>
      <w:proofErr w:type="spellEnd"/>
      <w:r w:rsidR="00C675B9">
        <w:rPr>
          <w:rFonts w:ascii="Times New Roman" w:hAnsi="Times New Roman"/>
          <w:sz w:val="24"/>
        </w:rPr>
        <w:t xml:space="preserve"> ja mitte</w:t>
      </w:r>
      <w:r w:rsidR="00AB7316">
        <w:rPr>
          <w:rFonts w:ascii="Times New Roman" w:hAnsi="Times New Roman"/>
          <w:sz w:val="24"/>
        </w:rPr>
        <w:t xml:space="preserve"> </w:t>
      </w:r>
      <w:proofErr w:type="spellStart"/>
      <w:r w:rsidR="00AB7316">
        <w:rPr>
          <w:rFonts w:ascii="Times New Roman" w:hAnsi="Times New Roman"/>
          <w:sz w:val="24"/>
        </w:rPr>
        <w:t>l</w:t>
      </w:r>
      <w:r w:rsidRPr="00AB7316" w:rsidR="00AB7316">
        <w:rPr>
          <w:rFonts w:ascii="Times New Roman" w:hAnsi="Times New Roman"/>
          <w:sz w:val="24"/>
        </w:rPr>
        <w:t>asteabitelefoni</w:t>
      </w:r>
      <w:r w:rsidR="00AB7316">
        <w:rPr>
          <w:rFonts w:ascii="Times New Roman" w:hAnsi="Times New Roman"/>
          <w:sz w:val="24"/>
        </w:rPr>
        <w:t>le</w:t>
      </w:r>
      <w:proofErr w:type="spellEnd"/>
      <w:r w:rsidR="00AB7316">
        <w:rPr>
          <w:rFonts w:ascii="Times New Roman" w:hAnsi="Times New Roman"/>
          <w:sz w:val="24"/>
        </w:rPr>
        <w:t xml:space="preserve"> </w:t>
      </w:r>
      <w:r w:rsidRPr="00AB7316" w:rsidR="00AB7316">
        <w:rPr>
          <w:rFonts w:ascii="Times New Roman" w:hAnsi="Times New Roman"/>
          <w:sz w:val="24"/>
        </w:rPr>
        <w:t xml:space="preserve">116 111 </w:t>
      </w:r>
      <w:r w:rsidR="00AB7316">
        <w:rPr>
          <w:rFonts w:ascii="Times New Roman" w:hAnsi="Times New Roman"/>
          <w:sz w:val="24"/>
        </w:rPr>
        <w:t xml:space="preserve">lisatakse sättesse seetõttu, et </w:t>
      </w:r>
      <w:proofErr w:type="spellStart"/>
      <w:r w:rsidR="00AB7316">
        <w:rPr>
          <w:rFonts w:ascii="Times New Roman" w:hAnsi="Times New Roman"/>
          <w:sz w:val="24"/>
        </w:rPr>
        <w:t>lasteabi</w:t>
      </w:r>
      <w:proofErr w:type="spellEnd"/>
      <w:r w:rsidR="00AB7316">
        <w:rPr>
          <w:rFonts w:ascii="Times New Roman" w:hAnsi="Times New Roman"/>
          <w:sz w:val="24"/>
        </w:rPr>
        <w:t xml:space="preserve"> poole </w:t>
      </w:r>
      <w:r w:rsidR="0021751F">
        <w:rPr>
          <w:rFonts w:ascii="Times New Roman" w:hAnsi="Times New Roman"/>
          <w:sz w:val="24"/>
        </w:rPr>
        <w:t xml:space="preserve">saab pöörduda ka </w:t>
      </w:r>
      <w:proofErr w:type="spellStart"/>
      <w:r w:rsidR="0095199E">
        <w:rPr>
          <w:rFonts w:ascii="Times New Roman" w:hAnsi="Times New Roman"/>
          <w:sz w:val="24"/>
        </w:rPr>
        <w:t>lasteabi</w:t>
      </w:r>
      <w:proofErr w:type="spellEnd"/>
      <w:r w:rsidR="0095199E">
        <w:rPr>
          <w:rFonts w:ascii="Times New Roman" w:hAnsi="Times New Roman"/>
          <w:sz w:val="24"/>
        </w:rPr>
        <w:t xml:space="preserve"> veebilehel</w:t>
      </w:r>
      <w:r w:rsidR="00E95378">
        <w:rPr>
          <w:rFonts w:ascii="Times New Roman" w:hAnsi="Times New Roman"/>
          <w:sz w:val="24"/>
        </w:rPr>
        <w:t xml:space="preserve"> asuvas </w:t>
      </w:r>
      <w:proofErr w:type="spellStart"/>
      <w:r w:rsidR="00E95378">
        <w:rPr>
          <w:rFonts w:ascii="Times New Roman" w:hAnsi="Times New Roman"/>
          <w:sz w:val="24"/>
        </w:rPr>
        <w:t>vestlusak</w:t>
      </w:r>
      <w:r w:rsidR="005B03EC">
        <w:rPr>
          <w:rFonts w:ascii="Times New Roman" w:hAnsi="Times New Roman"/>
          <w:sz w:val="24"/>
        </w:rPr>
        <w:t>a</w:t>
      </w:r>
      <w:r w:rsidR="00E95378">
        <w:rPr>
          <w:rFonts w:ascii="Times New Roman" w:hAnsi="Times New Roman"/>
          <w:sz w:val="24"/>
        </w:rPr>
        <w:t>na</w:t>
      </w:r>
      <w:r w:rsidR="005B03EC">
        <w:rPr>
          <w:rFonts w:ascii="Times New Roman" w:hAnsi="Times New Roman"/>
          <w:sz w:val="24"/>
        </w:rPr>
        <w:t>li</w:t>
      </w:r>
      <w:r w:rsidR="00E95378">
        <w:rPr>
          <w:rFonts w:ascii="Times New Roman" w:hAnsi="Times New Roman"/>
          <w:sz w:val="24"/>
        </w:rPr>
        <w:t>s</w:t>
      </w:r>
      <w:proofErr w:type="spellEnd"/>
      <w:r w:rsidR="00E95378">
        <w:rPr>
          <w:rFonts w:ascii="Times New Roman" w:hAnsi="Times New Roman"/>
          <w:sz w:val="24"/>
        </w:rPr>
        <w:t xml:space="preserve">, </w:t>
      </w:r>
      <w:proofErr w:type="spellStart"/>
      <w:r w:rsidR="00E95378">
        <w:rPr>
          <w:rFonts w:ascii="Times New Roman" w:hAnsi="Times New Roman"/>
          <w:sz w:val="24"/>
        </w:rPr>
        <w:t>meilitsi</w:t>
      </w:r>
      <w:proofErr w:type="spellEnd"/>
      <w:r w:rsidR="00E95378">
        <w:rPr>
          <w:rFonts w:ascii="Times New Roman" w:hAnsi="Times New Roman"/>
          <w:sz w:val="24"/>
        </w:rPr>
        <w:t xml:space="preserve"> </w:t>
      </w:r>
      <w:r w:rsidR="0017357C">
        <w:rPr>
          <w:rFonts w:ascii="Times New Roman" w:hAnsi="Times New Roman"/>
          <w:sz w:val="24"/>
        </w:rPr>
        <w:t>ja</w:t>
      </w:r>
      <w:r w:rsidR="002113A4">
        <w:rPr>
          <w:rFonts w:ascii="Times New Roman" w:hAnsi="Times New Roman"/>
          <w:sz w:val="24"/>
        </w:rPr>
        <w:t xml:space="preserve"> videokõne vahendusel. </w:t>
      </w:r>
      <w:r w:rsidR="008A17C4">
        <w:rPr>
          <w:rFonts w:ascii="Times New Roman" w:hAnsi="Times New Roman"/>
          <w:sz w:val="24"/>
        </w:rPr>
        <w:t xml:space="preserve">Oluline on, et lasteasutuses viibivale lapsele oleks tagatud </w:t>
      </w:r>
      <w:r w:rsidR="004F0A62">
        <w:rPr>
          <w:rFonts w:ascii="Times New Roman" w:hAnsi="Times New Roman"/>
          <w:sz w:val="24"/>
        </w:rPr>
        <w:t xml:space="preserve">võimalus </w:t>
      </w:r>
      <w:r w:rsidR="0039639D">
        <w:rPr>
          <w:rFonts w:ascii="Times New Roman" w:hAnsi="Times New Roman"/>
          <w:sz w:val="24"/>
        </w:rPr>
        <w:t xml:space="preserve">pöörduda </w:t>
      </w:r>
      <w:proofErr w:type="spellStart"/>
      <w:r w:rsidR="008A17C4">
        <w:rPr>
          <w:rFonts w:ascii="Times New Roman" w:hAnsi="Times New Roman"/>
          <w:sz w:val="24"/>
        </w:rPr>
        <w:t>lasteabi</w:t>
      </w:r>
      <w:proofErr w:type="spellEnd"/>
      <w:r w:rsidR="008A17C4">
        <w:rPr>
          <w:rFonts w:ascii="Times New Roman" w:hAnsi="Times New Roman"/>
          <w:sz w:val="24"/>
        </w:rPr>
        <w:t xml:space="preserve"> poole </w:t>
      </w:r>
      <w:r w:rsidR="00B17698">
        <w:rPr>
          <w:rFonts w:ascii="Times New Roman" w:hAnsi="Times New Roman"/>
          <w:sz w:val="24"/>
        </w:rPr>
        <w:t>tema jaoks</w:t>
      </w:r>
      <w:r w:rsidR="00005421">
        <w:rPr>
          <w:rFonts w:ascii="Times New Roman" w:hAnsi="Times New Roman"/>
          <w:sz w:val="24"/>
        </w:rPr>
        <w:t xml:space="preserve"> kõige sobivamal viisil. </w:t>
      </w:r>
    </w:p>
    <w:p w:rsidR="00BC0590" w:rsidP="00E76672" w:rsidRDefault="00BC0590" w14:paraId="14111A77" w14:textId="77777777">
      <w:pPr>
        <w:rPr>
          <w:rFonts w:ascii="Times New Roman" w:hAnsi="Times New Roman"/>
          <w:sz w:val="24"/>
        </w:rPr>
      </w:pPr>
    </w:p>
    <w:p w:rsidR="00361858" w:rsidP="00E76672" w:rsidRDefault="00C80B8C" w14:paraId="7E5ED9A3" w14:textId="6049787C">
      <w:pPr>
        <w:rPr>
          <w:rFonts w:ascii="Times New Roman" w:hAnsi="Times New Roman"/>
          <w:sz w:val="24"/>
        </w:rPr>
      </w:pPr>
      <w:r>
        <w:rPr>
          <w:rFonts w:ascii="Times New Roman" w:hAnsi="Times New Roman"/>
          <w:sz w:val="24"/>
        </w:rPr>
        <w:t>Sama</w:t>
      </w:r>
      <w:r w:rsidR="00BC0590">
        <w:rPr>
          <w:rFonts w:ascii="Times New Roman" w:hAnsi="Times New Roman"/>
          <w:sz w:val="24"/>
        </w:rPr>
        <w:t xml:space="preserve"> muudatusega jäetakse § 36 lõike 1</w:t>
      </w:r>
      <w:r>
        <w:rPr>
          <w:rFonts w:ascii="Times New Roman" w:hAnsi="Times New Roman"/>
          <w:sz w:val="24"/>
        </w:rPr>
        <w:t xml:space="preserve"> loetelust </w:t>
      </w:r>
      <w:r w:rsidR="00C95377">
        <w:rPr>
          <w:rFonts w:ascii="Times New Roman" w:hAnsi="Times New Roman"/>
          <w:sz w:val="24"/>
        </w:rPr>
        <w:t xml:space="preserve">välja </w:t>
      </w:r>
      <w:r w:rsidR="00C87866">
        <w:rPr>
          <w:rFonts w:ascii="Times New Roman" w:hAnsi="Times New Roman"/>
          <w:sz w:val="24"/>
        </w:rPr>
        <w:t xml:space="preserve">tingimus, </w:t>
      </w:r>
      <w:r w:rsidR="00BC0590">
        <w:rPr>
          <w:rFonts w:ascii="Times New Roman" w:hAnsi="Times New Roman"/>
          <w:sz w:val="24"/>
        </w:rPr>
        <w:t xml:space="preserve">mille kohaselt peab lasteasutuses viibivale lapsele olema tagatud õigus pöörduda just oma </w:t>
      </w:r>
      <w:r w:rsidRPr="00B8445C" w:rsidR="00BC0590">
        <w:rPr>
          <w:rFonts w:ascii="Times New Roman" w:hAnsi="Times New Roman"/>
          <w:sz w:val="24"/>
        </w:rPr>
        <w:t xml:space="preserve">rahvastikuregistrisse kantud elukoha järgse </w:t>
      </w:r>
      <w:proofErr w:type="spellStart"/>
      <w:r w:rsidR="00D3076E">
        <w:rPr>
          <w:rFonts w:ascii="Times New Roman" w:hAnsi="Times New Roman"/>
          <w:sz w:val="24"/>
        </w:rPr>
        <w:t>KOV-i</w:t>
      </w:r>
      <w:proofErr w:type="spellEnd"/>
      <w:r w:rsidRPr="00B8445C" w:rsidR="00BC0590">
        <w:rPr>
          <w:rFonts w:ascii="Times New Roman" w:hAnsi="Times New Roman"/>
          <w:sz w:val="24"/>
        </w:rPr>
        <w:t xml:space="preserve"> </w:t>
      </w:r>
      <w:r w:rsidR="00BC0590">
        <w:rPr>
          <w:rFonts w:ascii="Times New Roman" w:hAnsi="Times New Roman"/>
          <w:sz w:val="24"/>
        </w:rPr>
        <w:t xml:space="preserve">lastekaitsetöötaja poole. </w:t>
      </w:r>
      <w:r w:rsidR="005D5CDB">
        <w:rPr>
          <w:rFonts w:ascii="Times New Roman" w:hAnsi="Times New Roman"/>
          <w:sz w:val="24"/>
        </w:rPr>
        <w:t xml:space="preserve">Selle asemel </w:t>
      </w:r>
      <w:r w:rsidR="00906292">
        <w:rPr>
          <w:rFonts w:ascii="Times New Roman" w:hAnsi="Times New Roman"/>
          <w:sz w:val="24"/>
        </w:rPr>
        <w:t>sätestatakse</w:t>
      </w:r>
      <w:r w:rsidR="00DD4F91">
        <w:rPr>
          <w:rFonts w:ascii="Times New Roman" w:hAnsi="Times New Roman"/>
          <w:sz w:val="24"/>
        </w:rPr>
        <w:t xml:space="preserve"> lapse </w:t>
      </w:r>
      <w:r w:rsidR="00A37518">
        <w:rPr>
          <w:rFonts w:ascii="Times New Roman" w:hAnsi="Times New Roman"/>
          <w:sz w:val="24"/>
        </w:rPr>
        <w:t xml:space="preserve">üldine </w:t>
      </w:r>
      <w:r w:rsidR="00DD4F91">
        <w:rPr>
          <w:rFonts w:ascii="Times New Roman" w:hAnsi="Times New Roman"/>
          <w:sz w:val="24"/>
        </w:rPr>
        <w:t xml:space="preserve">õigus </w:t>
      </w:r>
      <w:r w:rsidR="004F2D97">
        <w:rPr>
          <w:rFonts w:ascii="Times New Roman" w:hAnsi="Times New Roman"/>
          <w:sz w:val="24"/>
        </w:rPr>
        <w:t xml:space="preserve">võtta </w:t>
      </w:r>
      <w:r w:rsidR="009B1101">
        <w:rPr>
          <w:rFonts w:ascii="Times New Roman" w:hAnsi="Times New Roman"/>
          <w:sz w:val="24"/>
        </w:rPr>
        <w:t>ühendust</w:t>
      </w:r>
      <w:r w:rsidR="00DD4F91">
        <w:rPr>
          <w:rFonts w:ascii="Times New Roman" w:hAnsi="Times New Roman"/>
          <w:sz w:val="24"/>
        </w:rPr>
        <w:t xml:space="preserve"> </w:t>
      </w:r>
      <w:r w:rsidR="002706B8">
        <w:rPr>
          <w:rFonts w:ascii="Times New Roman" w:hAnsi="Times New Roman"/>
          <w:sz w:val="24"/>
        </w:rPr>
        <w:t>lastekaitsetöötaja</w:t>
      </w:r>
      <w:r w:rsidR="009B1101">
        <w:rPr>
          <w:rFonts w:ascii="Times New Roman" w:hAnsi="Times New Roman"/>
          <w:sz w:val="24"/>
        </w:rPr>
        <w:t>ga</w:t>
      </w:r>
      <w:r w:rsidR="00783853">
        <w:rPr>
          <w:rFonts w:ascii="Times New Roman" w:hAnsi="Times New Roman"/>
          <w:sz w:val="24"/>
        </w:rPr>
        <w:t xml:space="preserve">. Muudatus on vajalik, kuna lasteasutuses viibiv laps </w:t>
      </w:r>
      <w:r w:rsidR="00BC0590">
        <w:rPr>
          <w:rFonts w:ascii="Times New Roman" w:hAnsi="Times New Roman"/>
          <w:sz w:val="24"/>
        </w:rPr>
        <w:t xml:space="preserve">ei pruugi teadagi, kus ta elukoht rahvastikuregistri järgi on. </w:t>
      </w:r>
      <w:r w:rsidR="00632CCF">
        <w:rPr>
          <w:rFonts w:ascii="Times New Roman" w:hAnsi="Times New Roman"/>
          <w:sz w:val="24"/>
        </w:rPr>
        <w:t xml:space="preserve">Ka </w:t>
      </w:r>
      <w:r w:rsidR="0009415B">
        <w:rPr>
          <w:rFonts w:ascii="Times New Roman" w:hAnsi="Times New Roman"/>
          <w:sz w:val="24"/>
        </w:rPr>
        <w:t>võib</w:t>
      </w:r>
      <w:r w:rsidR="00783853">
        <w:rPr>
          <w:rFonts w:ascii="Times New Roman" w:hAnsi="Times New Roman"/>
          <w:sz w:val="24"/>
        </w:rPr>
        <w:t xml:space="preserve"> lasteasutuses viibida laps, kellel rahvastikuregistri järgset elukohta polegi (</w:t>
      </w:r>
      <w:r w:rsidRPr="00B60C31" w:rsidR="00783853">
        <w:rPr>
          <w:rFonts w:ascii="Times New Roman" w:hAnsi="Times New Roman"/>
          <w:sz w:val="24"/>
        </w:rPr>
        <w:t xml:space="preserve">nt </w:t>
      </w:r>
      <w:r w:rsidRPr="00B60C31" w:rsidR="00632CCF">
        <w:rPr>
          <w:rFonts w:ascii="Times New Roman" w:hAnsi="Times New Roman"/>
          <w:sz w:val="24"/>
        </w:rPr>
        <w:t>saatjata alaealine välismaalane</w:t>
      </w:r>
      <w:r w:rsidR="00B60C31">
        <w:rPr>
          <w:rFonts w:ascii="Times New Roman" w:hAnsi="Times New Roman"/>
          <w:sz w:val="24"/>
        </w:rPr>
        <w:t xml:space="preserve"> enne rahvastikuregistrikannet</w:t>
      </w:r>
      <w:r w:rsidR="00783853">
        <w:rPr>
          <w:rFonts w:ascii="Times New Roman" w:hAnsi="Times New Roman"/>
          <w:sz w:val="24"/>
        </w:rPr>
        <w:t>). Seega piirab § 36 l</w:t>
      </w:r>
      <w:r w:rsidR="00A16B4B">
        <w:rPr>
          <w:rFonts w:ascii="Times New Roman" w:hAnsi="Times New Roman"/>
          <w:sz w:val="24"/>
        </w:rPr>
        <w:t>õike</w:t>
      </w:r>
      <w:r w:rsidR="00783853">
        <w:rPr>
          <w:rFonts w:ascii="Times New Roman" w:hAnsi="Times New Roman"/>
          <w:sz w:val="24"/>
        </w:rPr>
        <w:t xml:space="preserve"> 1 kehtiv sõnastus </w:t>
      </w:r>
      <w:r w:rsidR="00A16B4B">
        <w:rPr>
          <w:rFonts w:ascii="Times New Roman" w:hAnsi="Times New Roman"/>
          <w:sz w:val="24"/>
        </w:rPr>
        <w:t>selliste laste</w:t>
      </w:r>
      <w:r w:rsidR="00783853">
        <w:rPr>
          <w:rFonts w:ascii="Times New Roman" w:hAnsi="Times New Roman"/>
          <w:sz w:val="24"/>
        </w:rPr>
        <w:t xml:space="preserve"> õigusi.</w:t>
      </w:r>
      <w:r w:rsidR="0009415B">
        <w:rPr>
          <w:rFonts w:ascii="Times New Roman" w:hAnsi="Times New Roman"/>
          <w:sz w:val="24"/>
        </w:rPr>
        <w:t xml:space="preserve"> </w:t>
      </w:r>
      <w:r w:rsidR="00B74FDA">
        <w:rPr>
          <w:rFonts w:ascii="Times New Roman" w:hAnsi="Times New Roman"/>
          <w:sz w:val="24"/>
        </w:rPr>
        <w:t>Muudatus</w:t>
      </w:r>
      <w:r w:rsidR="0058593B">
        <w:rPr>
          <w:rFonts w:ascii="Times New Roman" w:hAnsi="Times New Roman"/>
          <w:sz w:val="24"/>
        </w:rPr>
        <w:t xml:space="preserve"> </w:t>
      </w:r>
      <w:r w:rsidR="00782678">
        <w:rPr>
          <w:rFonts w:ascii="Times New Roman" w:hAnsi="Times New Roman"/>
          <w:sz w:val="24"/>
        </w:rPr>
        <w:t>on oluline ja vajalik ka sisuliselt</w:t>
      </w:r>
      <w:r w:rsidR="00A54440">
        <w:rPr>
          <w:rFonts w:ascii="Times New Roman" w:hAnsi="Times New Roman"/>
          <w:sz w:val="24"/>
        </w:rPr>
        <w:t xml:space="preserve">, </w:t>
      </w:r>
      <w:r w:rsidR="00782678">
        <w:rPr>
          <w:rFonts w:ascii="Times New Roman" w:hAnsi="Times New Roman"/>
          <w:sz w:val="24"/>
        </w:rPr>
        <w:t>kuna</w:t>
      </w:r>
      <w:r w:rsidR="001D03F0">
        <w:rPr>
          <w:rFonts w:ascii="Times New Roman" w:hAnsi="Times New Roman"/>
          <w:sz w:val="24"/>
        </w:rPr>
        <w:t xml:space="preserve"> taga</w:t>
      </w:r>
      <w:r w:rsidR="00782678">
        <w:rPr>
          <w:rFonts w:ascii="Times New Roman" w:hAnsi="Times New Roman"/>
          <w:sz w:val="24"/>
        </w:rPr>
        <w:t>b</w:t>
      </w:r>
      <w:r w:rsidR="001D03F0">
        <w:rPr>
          <w:rFonts w:ascii="Times New Roman" w:hAnsi="Times New Roman"/>
          <w:sz w:val="24"/>
        </w:rPr>
        <w:t xml:space="preserve"> lapsele </w:t>
      </w:r>
      <w:r w:rsidR="00BC0590">
        <w:rPr>
          <w:rFonts w:ascii="Times New Roman" w:hAnsi="Times New Roman"/>
          <w:sz w:val="24"/>
        </w:rPr>
        <w:t>võimalus</w:t>
      </w:r>
      <w:r w:rsidR="00782678">
        <w:rPr>
          <w:rFonts w:ascii="Times New Roman" w:hAnsi="Times New Roman"/>
          <w:sz w:val="24"/>
        </w:rPr>
        <w:t>e</w:t>
      </w:r>
      <w:r w:rsidR="00BC0590">
        <w:rPr>
          <w:rFonts w:ascii="Times New Roman" w:hAnsi="Times New Roman"/>
          <w:sz w:val="24"/>
        </w:rPr>
        <w:t xml:space="preserve"> pöörduda</w:t>
      </w:r>
      <w:r w:rsidR="00BF10BB">
        <w:rPr>
          <w:rFonts w:ascii="Times New Roman" w:hAnsi="Times New Roman"/>
          <w:sz w:val="24"/>
        </w:rPr>
        <w:t xml:space="preserve"> oma murega</w:t>
      </w:r>
      <w:r w:rsidR="00BC0590">
        <w:rPr>
          <w:rFonts w:ascii="Times New Roman" w:hAnsi="Times New Roman"/>
          <w:sz w:val="24"/>
        </w:rPr>
        <w:t xml:space="preserve"> just selle </w:t>
      </w:r>
      <w:r w:rsidR="001D03F0">
        <w:rPr>
          <w:rFonts w:ascii="Times New Roman" w:hAnsi="Times New Roman"/>
          <w:sz w:val="24"/>
        </w:rPr>
        <w:t>lastekaitsetöötaja</w:t>
      </w:r>
      <w:r w:rsidR="00BC0590">
        <w:rPr>
          <w:rFonts w:ascii="Times New Roman" w:hAnsi="Times New Roman"/>
          <w:sz w:val="24"/>
        </w:rPr>
        <w:t xml:space="preserve"> poole, kellega tal on </w:t>
      </w:r>
      <w:r w:rsidR="00C372F6">
        <w:rPr>
          <w:rFonts w:ascii="Times New Roman" w:hAnsi="Times New Roman"/>
          <w:sz w:val="24"/>
        </w:rPr>
        <w:t xml:space="preserve">tekkinud </w:t>
      </w:r>
      <w:r w:rsidR="00BC0590">
        <w:rPr>
          <w:rFonts w:ascii="Times New Roman" w:hAnsi="Times New Roman"/>
          <w:sz w:val="24"/>
        </w:rPr>
        <w:t>usalduslik suhe</w:t>
      </w:r>
      <w:r w:rsidR="00C372F6">
        <w:rPr>
          <w:rFonts w:ascii="Times New Roman" w:hAnsi="Times New Roman"/>
          <w:sz w:val="24"/>
        </w:rPr>
        <w:t>.</w:t>
      </w:r>
      <w:r w:rsidR="001D03F0">
        <w:rPr>
          <w:rFonts w:ascii="Times New Roman" w:hAnsi="Times New Roman"/>
          <w:sz w:val="24"/>
        </w:rPr>
        <w:t xml:space="preserve"> </w:t>
      </w:r>
      <w:r w:rsidR="00BF10BB">
        <w:rPr>
          <w:rFonts w:ascii="Times New Roman" w:hAnsi="Times New Roman"/>
          <w:sz w:val="24"/>
        </w:rPr>
        <w:t xml:space="preserve">Kui tegemist pole </w:t>
      </w:r>
      <w:r w:rsidR="00633DAD">
        <w:rPr>
          <w:rFonts w:ascii="Times New Roman" w:hAnsi="Times New Roman"/>
          <w:sz w:val="24"/>
        </w:rPr>
        <w:t>lapse rahvastikuregistri</w:t>
      </w:r>
      <w:r w:rsidR="00E30557">
        <w:rPr>
          <w:rFonts w:ascii="Times New Roman" w:hAnsi="Times New Roman"/>
          <w:sz w:val="24"/>
        </w:rPr>
        <w:t xml:space="preserve">sse </w:t>
      </w:r>
      <w:r w:rsidRPr="00E30557" w:rsidR="00E30557">
        <w:rPr>
          <w:rFonts w:ascii="Times New Roman" w:hAnsi="Times New Roman"/>
          <w:sz w:val="24"/>
        </w:rPr>
        <w:t>kantud elukoha järg</w:t>
      </w:r>
      <w:r w:rsidR="00E30557">
        <w:rPr>
          <w:rFonts w:ascii="Times New Roman" w:hAnsi="Times New Roman"/>
          <w:sz w:val="24"/>
        </w:rPr>
        <w:t>se</w:t>
      </w:r>
      <w:r w:rsidR="00531475">
        <w:rPr>
          <w:rFonts w:ascii="Times New Roman" w:hAnsi="Times New Roman"/>
          <w:sz w:val="24"/>
        </w:rPr>
        <w:t xml:space="preserve"> </w:t>
      </w:r>
      <w:proofErr w:type="spellStart"/>
      <w:r w:rsidR="00531475">
        <w:rPr>
          <w:rFonts w:ascii="Times New Roman" w:hAnsi="Times New Roman"/>
          <w:sz w:val="24"/>
        </w:rPr>
        <w:t>KOV-i</w:t>
      </w:r>
      <w:proofErr w:type="spellEnd"/>
      <w:r w:rsidRPr="00E30557" w:rsidR="00E30557">
        <w:rPr>
          <w:rFonts w:ascii="Times New Roman" w:hAnsi="Times New Roman"/>
          <w:sz w:val="24"/>
        </w:rPr>
        <w:t xml:space="preserve"> </w:t>
      </w:r>
      <w:r w:rsidR="00BF10BB">
        <w:rPr>
          <w:rFonts w:ascii="Times New Roman" w:hAnsi="Times New Roman"/>
          <w:sz w:val="24"/>
        </w:rPr>
        <w:t xml:space="preserve">lastekaitsetöötajaga, </w:t>
      </w:r>
      <w:r w:rsidR="000F2EFD">
        <w:rPr>
          <w:rFonts w:ascii="Times New Roman" w:hAnsi="Times New Roman"/>
          <w:sz w:val="24"/>
        </w:rPr>
        <w:t>saab lastekaitsetöötaja ise lapse pöördumise asja</w:t>
      </w:r>
      <w:r w:rsidR="000B20DA">
        <w:rPr>
          <w:rFonts w:ascii="Times New Roman" w:hAnsi="Times New Roman"/>
          <w:sz w:val="24"/>
        </w:rPr>
        <w:t>omasele</w:t>
      </w:r>
      <w:r w:rsidR="000F2EFD">
        <w:rPr>
          <w:rFonts w:ascii="Times New Roman" w:hAnsi="Times New Roman"/>
          <w:sz w:val="24"/>
        </w:rPr>
        <w:t xml:space="preserve"> lastekaitsetöötajale edastada ja lapsele seda selgitada. </w:t>
      </w:r>
      <w:r w:rsidRPr="00A642AA" w:rsidR="00E4023F">
        <w:rPr>
          <w:rFonts w:ascii="Times New Roman" w:hAnsi="Times New Roman"/>
          <w:sz w:val="24"/>
        </w:rPr>
        <w:t>Oluline on ka märkida</w:t>
      </w:r>
      <w:r w:rsidRPr="00A642AA" w:rsidR="00E31653">
        <w:rPr>
          <w:rFonts w:ascii="Times New Roman" w:hAnsi="Times New Roman"/>
          <w:sz w:val="24"/>
        </w:rPr>
        <w:t xml:space="preserve">, et </w:t>
      </w:r>
      <w:r w:rsidRPr="00A642AA" w:rsidR="00E4023F">
        <w:rPr>
          <w:rFonts w:ascii="Times New Roman" w:hAnsi="Times New Roman"/>
          <w:sz w:val="24"/>
        </w:rPr>
        <w:t xml:space="preserve">tulenevalt </w:t>
      </w:r>
      <w:r w:rsidRPr="00A642AA" w:rsidR="00787126">
        <w:rPr>
          <w:rFonts w:ascii="Times New Roman" w:hAnsi="Times New Roman"/>
          <w:sz w:val="24"/>
        </w:rPr>
        <w:t xml:space="preserve">eelnõuga </w:t>
      </w:r>
      <w:proofErr w:type="spellStart"/>
      <w:r w:rsidRPr="00A642AA" w:rsidR="00787126">
        <w:rPr>
          <w:rFonts w:ascii="Times New Roman" w:hAnsi="Times New Roman"/>
          <w:sz w:val="24"/>
        </w:rPr>
        <w:t>LasteKS</w:t>
      </w:r>
      <w:proofErr w:type="spellEnd"/>
      <w:r w:rsidRPr="00A642AA" w:rsidR="00FD076F">
        <w:rPr>
          <w:rFonts w:ascii="Times New Roman" w:hAnsi="Times New Roman"/>
          <w:sz w:val="24"/>
        </w:rPr>
        <w:t xml:space="preserve"> § 18 lõikes 1 tehtava</w:t>
      </w:r>
      <w:r w:rsidRPr="00A642AA" w:rsidR="00D8513A">
        <w:rPr>
          <w:rFonts w:ascii="Times New Roman" w:hAnsi="Times New Roman"/>
          <w:sz w:val="24"/>
        </w:rPr>
        <w:t>st</w:t>
      </w:r>
      <w:r w:rsidRPr="00A642AA" w:rsidR="00FD076F">
        <w:rPr>
          <w:rFonts w:ascii="Times New Roman" w:hAnsi="Times New Roman"/>
          <w:sz w:val="24"/>
        </w:rPr>
        <w:t xml:space="preserve"> muudatuse</w:t>
      </w:r>
      <w:r w:rsidRPr="00A642AA" w:rsidR="00D8513A">
        <w:rPr>
          <w:rFonts w:ascii="Times New Roman" w:hAnsi="Times New Roman"/>
          <w:sz w:val="24"/>
        </w:rPr>
        <w:t xml:space="preserve">st hõlmab </w:t>
      </w:r>
      <w:r w:rsidRPr="00A642AA" w:rsidR="00BA5DCD">
        <w:rPr>
          <w:rFonts w:ascii="Times New Roman" w:hAnsi="Times New Roman"/>
          <w:sz w:val="24"/>
        </w:rPr>
        <w:t xml:space="preserve">lapse õigus </w:t>
      </w:r>
      <w:r w:rsidR="00A85B9D">
        <w:rPr>
          <w:rFonts w:ascii="Times New Roman" w:hAnsi="Times New Roman"/>
          <w:sz w:val="24"/>
        </w:rPr>
        <w:t xml:space="preserve">pöörduda </w:t>
      </w:r>
      <w:r w:rsidRPr="00A642AA" w:rsidR="00E4023F">
        <w:rPr>
          <w:rFonts w:ascii="Times New Roman" w:hAnsi="Times New Roman"/>
          <w:sz w:val="24"/>
        </w:rPr>
        <w:t xml:space="preserve">lastekaitsetöötaja poole ka võimalust pöörduda </w:t>
      </w:r>
      <w:proofErr w:type="spellStart"/>
      <w:r w:rsidR="00A85B9D">
        <w:rPr>
          <w:rFonts w:ascii="Times New Roman" w:hAnsi="Times New Roman"/>
          <w:sz w:val="24"/>
        </w:rPr>
        <w:t>l</w:t>
      </w:r>
      <w:r w:rsidRPr="00A642AA" w:rsidR="00E4023F">
        <w:rPr>
          <w:rFonts w:ascii="Times New Roman" w:hAnsi="Times New Roman"/>
          <w:sz w:val="24"/>
        </w:rPr>
        <w:t>astemaja</w:t>
      </w:r>
      <w:proofErr w:type="spellEnd"/>
      <w:r w:rsidRPr="00A642AA" w:rsidR="00E4023F">
        <w:rPr>
          <w:rFonts w:ascii="Times New Roman" w:hAnsi="Times New Roman"/>
          <w:sz w:val="24"/>
        </w:rPr>
        <w:t xml:space="preserve"> poole.</w:t>
      </w:r>
      <w:r w:rsidR="00E4023F">
        <w:rPr>
          <w:rFonts w:ascii="Times New Roman" w:hAnsi="Times New Roman"/>
          <w:sz w:val="24"/>
        </w:rPr>
        <w:t xml:space="preserve"> </w:t>
      </w:r>
    </w:p>
    <w:p w:rsidR="000F2EFD" w:rsidP="00E76672" w:rsidRDefault="000F2EFD" w14:paraId="0A249421" w14:textId="77777777">
      <w:pPr>
        <w:rPr>
          <w:rFonts w:ascii="Times New Roman" w:hAnsi="Times New Roman"/>
          <w:sz w:val="24"/>
        </w:rPr>
      </w:pPr>
    </w:p>
    <w:p w:rsidR="003137CC" w:rsidP="00E76672" w:rsidRDefault="006E4F83" w14:paraId="2109CBC5" w14:textId="37149965">
      <w:pPr>
        <w:rPr>
          <w:rFonts w:ascii="Times New Roman" w:hAnsi="Times New Roman"/>
          <w:i/>
          <w:iCs/>
          <w:sz w:val="24"/>
        </w:rPr>
      </w:pPr>
      <w:r>
        <w:rPr>
          <w:rFonts w:ascii="Times New Roman" w:hAnsi="Times New Roman"/>
          <w:sz w:val="24"/>
        </w:rPr>
        <w:t>Nii § 36 lõi</w:t>
      </w:r>
      <w:r w:rsidR="004A5607">
        <w:rPr>
          <w:rFonts w:ascii="Times New Roman" w:hAnsi="Times New Roman"/>
          <w:sz w:val="24"/>
        </w:rPr>
        <w:t xml:space="preserve">kes 1 kui </w:t>
      </w:r>
      <w:r w:rsidR="006153BF">
        <w:rPr>
          <w:rFonts w:ascii="Times New Roman" w:hAnsi="Times New Roman"/>
          <w:sz w:val="24"/>
        </w:rPr>
        <w:t xml:space="preserve">ka lõikes </w:t>
      </w:r>
      <w:r w:rsidR="004A5607">
        <w:rPr>
          <w:rFonts w:ascii="Times New Roman" w:hAnsi="Times New Roman"/>
          <w:sz w:val="24"/>
        </w:rPr>
        <w:t xml:space="preserve">3 täpsustatakse, et lasteasutus peab </w:t>
      </w:r>
      <w:r w:rsidR="007E7683">
        <w:rPr>
          <w:rFonts w:ascii="Times New Roman" w:hAnsi="Times New Roman"/>
          <w:sz w:val="24"/>
        </w:rPr>
        <w:t>lapsele tagama</w:t>
      </w:r>
      <w:r w:rsidR="000C4CDB">
        <w:rPr>
          <w:rFonts w:ascii="Times New Roman" w:hAnsi="Times New Roman"/>
          <w:sz w:val="24"/>
        </w:rPr>
        <w:t xml:space="preserve"> </w:t>
      </w:r>
      <w:r w:rsidR="00315504">
        <w:rPr>
          <w:rFonts w:ascii="Times New Roman" w:hAnsi="Times New Roman"/>
          <w:sz w:val="24"/>
        </w:rPr>
        <w:t>võimaluse esitada lasteasutuse tegevuse kohta arvamusi ja kaebusi võimetekohasel viisil. Kehtivas</w:t>
      </w:r>
      <w:r w:rsidR="008B6B97">
        <w:rPr>
          <w:rFonts w:ascii="Times New Roman" w:hAnsi="Times New Roman"/>
          <w:sz w:val="24"/>
        </w:rPr>
        <w:t xml:space="preserve"> redaktsioonis viide võimetekohasusele puudub. Lisaks täpsustakse eelnõu § 1 punktiga </w:t>
      </w:r>
      <w:r w:rsidRPr="00815D59" w:rsidR="008B6B97">
        <w:rPr>
          <w:rFonts w:ascii="Times New Roman" w:hAnsi="Times New Roman"/>
          <w:sz w:val="24"/>
        </w:rPr>
        <w:t>1</w:t>
      </w:r>
      <w:r w:rsidR="00A642AA">
        <w:rPr>
          <w:rFonts w:ascii="Times New Roman" w:hAnsi="Times New Roman"/>
          <w:sz w:val="24"/>
        </w:rPr>
        <w:t>3</w:t>
      </w:r>
      <w:r w:rsidR="008B6B97">
        <w:rPr>
          <w:rFonts w:ascii="Times New Roman" w:hAnsi="Times New Roman"/>
          <w:sz w:val="24"/>
        </w:rPr>
        <w:t xml:space="preserve"> tehtava muudatusega, et </w:t>
      </w:r>
      <w:r w:rsidR="00B62F65">
        <w:rPr>
          <w:rFonts w:ascii="Times New Roman" w:hAnsi="Times New Roman"/>
          <w:sz w:val="24"/>
        </w:rPr>
        <w:t xml:space="preserve">lasteasutus peab lapse arvamuse </w:t>
      </w:r>
      <w:r w:rsidR="001271A3">
        <w:rPr>
          <w:rFonts w:ascii="Times New Roman" w:hAnsi="Times New Roman"/>
          <w:sz w:val="24"/>
        </w:rPr>
        <w:t>ja kaebuse kohta andma tagasisidet lapse vanust ja arengutaset arvestades sobival viisil. Kehtiv</w:t>
      </w:r>
      <w:r w:rsidR="009C73EB">
        <w:rPr>
          <w:rFonts w:ascii="Times New Roman" w:hAnsi="Times New Roman"/>
          <w:sz w:val="24"/>
        </w:rPr>
        <w:t>as redaktsioonis</w:t>
      </w:r>
      <w:r w:rsidR="008B6B97">
        <w:rPr>
          <w:rFonts w:ascii="Times New Roman" w:hAnsi="Times New Roman"/>
          <w:sz w:val="24"/>
        </w:rPr>
        <w:t xml:space="preserve"> § 36 lõike 3 tei</w:t>
      </w:r>
      <w:r w:rsidR="009C73EB">
        <w:rPr>
          <w:rFonts w:ascii="Times New Roman" w:hAnsi="Times New Roman"/>
          <w:sz w:val="24"/>
        </w:rPr>
        <w:t>ne</w:t>
      </w:r>
      <w:r w:rsidR="008B6B97">
        <w:rPr>
          <w:rFonts w:ascii="Times New Roman" w:hAnsi="Times New Roman"/>
          <w:sz w:val="24"/>
        </w:rPr>
        <w:t xml:space="preserve"> lause</w:t>
      </w:r>
      <w:r w:rsidR="009C73EB">
        <w:rPr>
          <w:rFonts w:ascii="Times New Roman" w:hAnsi="Times New Roman"/>
          <w:sz w:val="24"/>
        </w:rPr>
        <w:t xml:space="preserve"> tagasiside andmise viisi ei sätesta. Täpsustused on olulised, </w:t>
      </w:r>
      <w:r w:rsidR="007542EB">
        <w:rPr>
          <w:rFonts w:ascii="Times New Roman" w:hAnsi="Times New Roman"/>
          <w:sz w:val="24"/>
        </w:rPr>
        <w:t xml:space="preserve">et </w:t>
      </w:r>
      <w:r w:rsidR="00251645">
        <w:rPr>
          <w:rFonts w:ascii="Times New Roman" w:hAnsi="Times New Roman"/>
          <w:sz w:val="24"/>
        </w:rPr>
        <w:t>taga</w:t>
      </w:r>
      <w:r w:rsidR="007542EB">
        <w:rPr>
          <w:rFonts w:ascii="Times New Roman" w:hAnsi="Times New Roman"/>
          <w:sz w:val="24"/>
        </w:rPr>
        <w:t>da</w:t>
      </w:r>
      <w:r w:rsidR="00251645">
        <w:rPr>
          <w:rFonts w:ascii="Times New Roman" w:hAnsi="Times New Roman"/>
          <w:sz w:val="24"/>
        </w:rPr>
        <w:t xml:space="preserve"> lasteasutuses viibivatele lastele sisuli</w:t>
      </w:r>
      <w:r w:rsidR="007542EB">
        <w:rPr>
          <w:rFonts w:ascii="Times New Roman" w:hAnsi="Times New Roman"/>
          <w:sz w:val="24"/>
        </w:rPr>
        <w:t>ne</w:t>
      </w:r>
      <w:r w:rsidR="00251645">
        <w:rPr>
          <w:rFonts w:ascii="Times New Roman" w:hAnsi="Times New Roman"/>
          <w:sz w:val="24"/>
        </w:rPr>
        <w:t xml:space="preserve"> kaebuse esitamise </w:t>
      </w:r>
      <w:r w:rsidR="004A72BC">
        <w:rPr>
          <w:rFonts w:ascii="Times New Roman" w:hAnsi="Times New Roman"/>
          <w:sz w:val="24"/>
        </w:rPr>
        <w:t>õigus</w:t>
      </w:r>
      <w:r w:rsidR="007542EB">
        <w:rPr>
          <w:rFonts w:ascii="Times New Roman" w:hAnsi="Times New Roman"/>
          <w:sz w:val="24"/>
        </w:rPr>
        <w:t>.</w:t>
      </w:r>
    </w:p>
    <w:p w:rsidR="009304AC" w:rsidP="00E76672" w:rsidRDefault="009304AC" w14:paraId="457161CF" w14:textId="2F7DB556">
      <w:pPr>
        <w:rPr>
          <w:rFonts w:ascii="Times New Roman" w:hAnsi="Times New Roman"/>
          <w:sz w:val="24"/>
        </w:rPr>
      </w:pPr>
    </w:p>
    <w:p w:rsidRPr="00864B2C" w:rsidR="00CF5465" w:rsidP="00E76672" w:rsidRDefault="00CF5465" w14:paraId="0FA35D4F" w14:textId="63BA2087">
      <w:pPr>
        <w:rPr>
          <w:rFonts w:ascii="Times New Roman" w:hAnsi="Times New Roman"/>
          <w:bCs/>
          <w:color w:val="000000" w:themeColor="text1"/>
          <w:sz w:val="24"/>
        </w:rPr>
      </w:pPr>
      <w:r w:rsidRPr="00864B2C">
        <w:rPr>
          <w:rFonts w:ascii="Times New Roman" w:hAnsi="Times New Roman"/>
          <w:b/>
          <w:sz w:val="24"/>
        </w:rPr>
        <w:t>Eelnõu § 1 punktiga 1</w:t>
      </w:r>
      <w:r w:rsidR="00AE3D77">
        <w:rPr>
          <w:rFonts w:ascii="Times New Roman" w:hAnsi="Times New Roman"/>
          <w:b/>
          <w:sz w:val="24"/>
        </w:rPr>
        <w:t>4</w:t>
      </w:r>
      <w:r>
        <w:rPr>
          <w:rFonts w:ascii="Times New Roman" w:hAnsi="Times New Roman"/>
          <w:b/>
          <w:sz w:val="24"/>
        </w:rPr>
        <w:t xml:space="preserve"> </w:t>
      </w:r>
      <w:r w:rsidRPr="003408A7">
        <w:rPr>
          <w:rFonts w:ascii="Times New Roman" w:hAnsi="Times New Roman"/>
          <w:sz w:val="24"/>
        </w:rPr>
        <w:t xml:space="preserve">täiendatakse </w:t>
      </w:r>
      <w:r>
        <w:rPr>
          <w:rFonts w:ascii="Times New Roman" w:hAnsi="Times New Roman"/>
          <w:sz w:val="24"/>
        </w:rPr>
        <w:t xml:space="preserve">seadust </w:t>
      </w:r>
      <w:r w:rsidR="00E14A6E">
        <w:rPr>
          <w:rFonts w:ascii="Times New Roman" w:hAnsi="Times New Roman"/>
          <w:sz w:val="24"/>
        </w:rPr>
        <w:t>§-ga</w:t>
      </w:r>
      <w:r w:rsidRPr="003408A7">
        <w:rPr>
          <w:rFonts w:ascii="Times New Roman" w:hAnsi="Times New Roman"/>
          <w:sz w:val="24"/>
        </w:rPr>
        <w:t xml:space="preserve"> 3</w:t>
      </w:r>
      <w:r>
        <w:rPr>
          <w:rFonts w:ascii="Times New Roman" w:hAnsi="Times New Roman"/>
          <w:sz w:val="24"/>
        </w:rPr>
        <w:t>6</w:t>
      </w:r>
      <w:r w:rsidRPr="00CF5465">
        <w:rPr>
          <w:rFonts w:ascii="Times New Roman" w:hAnsi="Times New Roman"/>
          <w:sz w:val="24"/>
          <w:vertAlign w:val="superscript"/>
        </w:rPr>
        <w:t>1</w:t>
      </w:r>
      <w:r>
        <w:rPr>
          <w:rFonts w:ascii="Times New Roman" w:hAnsi="Times New Roman"/>
          <w:color w:val="000000" w:themeColor="text1"/>
          <w:sz w:val="24"/>
        </w:rPr>
        <w:t xml:space="preserve">, </w:t>
      </w:r>
      <w:r w:rsidRPr="00F43C62">
        <w:rPr>
          <w:rFonts w:ascii="Times New Roman" w:hAnsi="Times New Roman"/>
          <w:color w:val="000000" w:themeColor="text1"/>
          <w:sz w:val="24"/>
        </w:rPr>
        <w:t xml:space="preserve">mis </w:t>
      </w:r>
      <w:r w:rsidR="00A642AA">
        <w:rPr>
          <w:rFonts w:ascii="Times New Roman" w:hAnsi="Times New Roman"/>
          <w:color w:val="000000" w:themeColor="text1"/>
          <w:sz w:val="24"/>
        </w:rPr>
        <w:t xml:space="preserve">sätestab </w:t>
      </w:r>
      <w:r w:rsidRPr="00F43C62">
        <w:rPr>
          <w:rFonts w:ascii="Times New Roman" w:hAnsi="Times New Roman"/>
          <w:color w:val="000000" w:themeColor="text1"/>
          <w:sz w:val="24"/>
        </w:rPr>
        <w:t xml:space="preserve">lasteasutuse kohustuse luua tingimused, mis aitavad tagada lasteasutuse esindaja osalemise lapse abivajaduse hindamisel ja </w:t>
      </w:r>
      <w:r w:rsidR="007C4D2D">
        <w:rPr>
          <w:rFonts w:ascii="Times New Roman" w:hAnsi="Times New Roman"/>
          <w:color w:val="000000" w:themeColor="text1"/>
          <w:sz w:val="24"/>
        </w:rPr>
        <w:t xml:space="preserve">talle </w:t>
      </w:r>
      <w:r w:rsidRPr="00F43C62">
        <w:rPr>
          <w:rFonts w:ascii="Times New Roman" w:hAnsi="Times New Roman"/>
          <w:color w:val="000000" w:themeColor="text1"/>
          <w:sz w:val="24"/>
        </w:rPr>
        <w:t xml:space="preserve">sobiva abi osutamisel lasteasutuse ülesannete piires, kui KOV või </w:t>
      </w:r>
      <w:proofErr w:type="spellStart"/>
      <w:r w:rsidRPr="00F43C62">
        <w:rPr>
          <w:rFonts w:ascii="Times New Roman" w:hAnsi="Times New Roman"/>
          <w:color w:val="000000" w:themeColor="text1"/>
          <w:sz w:val="24"/>
        </w:rPr>
        <w:t>LasteKS</w:t>
      </w:r>
      <w:proofErr w:type="spellEnd"/>
      <w:r w:rsidRPr="00F43C62">
        <w:rPr>
          <w:rFonts w:ascii="Times New Roman" w:hAnsi="Times New Roman"/>
          <w:color w:val="000000" w:themeColor="text1"/>
          <w:sz w:val="24"/>
        </w:rPr>
        <w:t xml:space="preserve"> §-des 29</w:t>
      </w:r>
      <w:r w:rsidRPr="00F43C62">
        <w:rPr>
          <w:rFonts w:ascii="Times New Roman" w:hAnsi="Times New Roman"/>
          <w:color w:val="000000" w:themeColor="text1"/>
          <w:sz w:val="24"/>
          <w:vertAlign w:val="superscript"/>
        </w:rPr>
        <w:t>1</w:t>
      </w:r>
      <w:r w:rsidRPr="00F43C62">
        <w:rPr>
          <w:rFonts w:ascii="Times New Roman" w:hAnsi="Times New Roman"/>
          <w:color w:val="000000" w:themeColor="text1"/>
          <w:sz w:val="24"/>
        </w:rPr>
        <w:t xml:space="preserve"> ja 33 sätestatud juhtudel SKA neid lapse abivajaduse hindamiseks ja sobiva abi osutamiseks kaasab.</w:t>
      </w:r>
      <w:r w:rsidRPr="004137C1">
        <w:rPr>
          <w:rFonts w:ascii="Times New Roman" w:hAnsi="Times New Roman"/>
          <w:color w:val="000000" w:themeColor="text1"/>
          <w:sz w:val="24"/>
        </w:rPr>
        <w:t xml:space="preserve"> </w:t>
      </w:r>
      <w:r w:rsidRPr="00864B2C">
        <w:rPr>
          <w:rFonts w:ascii="Times New Roman" w:hAnsi="Times New Roman"/>
          <w:bCs/>
          <w:sz w:val="24"/>
        </w:rPr>
        <w:t xml:space="preserve">Muudatus on seotud </w:t>
      </w:r>
      <w:r>
        <w:rPr>
          <w:rFonts w:ascii="Times New Roman" w:hAnsi="Times New Roman"/>
          <w:bCs/>
          <w:sz w:val="24"/>
        </w:rPr>
        <w:t xml:space="preserve">eelnõu § 1 punktiga 1 </w:t>
      </w:r>
      <w:proofErr w:type="spellStart"/>
      <w:r>
        <w:rPr>
          <w:rFonts w:ascii="Times New Roman" w:hAnsi="Times New Roman"/>
          <w:bCs/>
          <w:sz w:val="24"/>
        </w:rPr>
        <w:t>LasteKS</w:t>
      </w:r>
      <w:proofErr w:type="spellEnd"/>
      <w:r>
        <w:rPr>
          <w:rFonts w:ascii="Times New Roman" w:hAnsi="Times New Roman"/>
          <w:bCs/>
          <w:sz w:val="24"/>
        </w:rPr>
        <w:t xml:space="preserve"> §-s 11 tehtava muudatuse</w:t>
      </w:r>
      <w:r w:rsidR="00542195">
        <w:rPr>
          <w:rFonts w:ascii="Times New Roman" w:hAnsi="Times New Roman"/>
          <w:bCs/>
          <w:sz w:val="24"/>
        </w:rPr>
        <w:t>ga</w:t>
      </w:r>
      <w:r>
        <w:rPr>
          <w:rFonts w:ascii="Times New Roman" w:hAnsi="Times New Roman"/>
          <w:bCs/>
          <w:sz w:val="24"/>
        </w:rPr>
        <w:t xml:space="preserve"> </w:t>
      </w:r>
      <w:r w:rsidR="008730EC">
        <w:rPr>
          <w:rFonts w:ascii="Times New Roman" w:hAnsi="Times New Roman"/>
          <w:bCs/>
          <w:sz w:val="24"/>
        </w:rPr>
        <w:t>ja</w:t>
      </w:r>
      <w:r w:rsidRPr="00864B2C">
        <w:rPr>
          <w:rFonts w:ascii="Times New Roman" w:hAnsi="Times New Roman"/>
          <w:bCs/>
          <w:sz w:val="24"/>
        </w:rPr>
        <w:t xml:space="preserve"> </w:t>
      </w:r>
      <w:r>
        <w:rPr>
          <w:rFonts w:ascii="Times New Roman" w:hAnsi="Times New Roman"/>
          <w:bCs/>
          <w:sz w:val="24"/>
        </w:rPr>
        <w:t xml:space="preserve">toetab </w:t>
      </w:r>
      <w:r w:rsidR="00FA55FE">
        <w:rPr>
          <w:rFonts w:ascii="Times New Roman" w:hAnsi="Times New Roman"/>
          <w:bCs/>
          <w:sz w:val="24"/>
        </w:rPr>
        <w:t xml:space="preserve">eelnõu </w:t>
      </w:r>
      <w:r w:rsidRPr="00864B2C">
        <w:rPr>
          <w:rFonts w:ascii="Times New Roman" w:hAnsi="Times New Roman"/>
          <w:bCs/>
          <w:sz w:val="24"/>
        </w:rPr>
        <w:t xml:space="preserve">§ 1 </w:t>
      </w:r>
      <w:r w:rsidRPr="00173FB0">
        <w:rPr>
          <w:rFonts w:ascii="Times New Roman" w:hAnsi="Times New Roman"/>
          <w:bCs/>
          <w:sz w:val="24"/>
        </w:rPr>
        <w:t>punktiga 1</w:t>
      </w:r>
      <w:r w:rsidR="00A642AA">
        <w:rPr>
          <w:rFonts w:ascii="Times New Roman" w:hAnsi="Times New Roman"/>
          <w:bCs/>
          <w:sz w:val="24"/>
        </w:rPr>
        <w:t>0</w:t>
      </w:r>
      <w:r>
        <w:rPr>
          <w:rFonts w:ascii="Times New Roman" w:hAnsi="Times New Roman"/>
          <w:bCs/>
          <w:sz w:val="24"/>
        </w:rPr>
        <w:t xml:space="preserve"> </w:t>
      </w:r>
      <w:r w:rsidRPr="00864B2C">
        <w:rPr>
          <w:rFonts w:ascii="Times New Roman" w:hAnsi="Times New Roman"/>
          <w:bCs/>
          <w:sz w:val="24"/>
        </w:rPr>
        <w:t>juhtumikorraldus</w:t>
      </w:r>
      <w:r>
        <w:rPr>
          <w:rFonts w:ascii="Times New Roman" w:hAnsi="Times New Roman"/>
          <w:bCs/>
          <w:sz w:val="24"/>
        </w:rPr>
        <w:t xml:space="preserve">es tehtavaid muudatusi. </w:t>
      </w:r>
    </w:p>
    <w:p w:rsidR="00CF5465" w:rsidP="00E76672" w:rsidRDefault="00CF5465" w14:paraId="093F623D" w14:textId="76C871E3">
      <w:pPr>
        <w:rPr>
          <w:rFonts w:ascii="Times New Roman" w:hAnsi="Times New Roman"/>
          <w:color w:val="000000" w:themeColor="text1"/>
          <w:sz w:val="24"/>
        </w:rPr>
      </w:pPr>
    </w:p>
    <w:p w:rsidR="00CF5465" w:rsidP="00E76672" w:rsidRDefault="00CF5465" w14:paraId="5FA87D06" w14:textId="7FCFD154">
      <w:pPr>
        <w:rPr>
          <w:rFonts w:ascii="Times New Roman" w:hAnsi="Times New Roman"/>
          <w:bCs/>
          <w:sz w:val="24"/>
        </w:rPr>
      </w:pPr>
      <w:r>
        <w:rPr>
          <w:rFonts w:ascii="Times New Roman" w:hAnsi="Times New Roman"/>
          <w:bCs/>
          <w:sz w:val="24"/>
        </w:rPr>
        <w:t>Muudatuse taga on vajadus toetada lastekaitsetöötaja</w:t>
      </w:r>
      <w:r w:rsidR="00F96D7D">
        <w:rPr>
          <w:rFonts w:ascii="Times New Roman" w:hAnsi="Times New Roman"/>
          <w:bCs/>
          <w:sz w:val="24"/>
        </w:rPr>
        <w:t>i</w:t>
      </w:r>
      <w:r>
        <w:rPr>
          <w:rFonts w:ascii="Times New Roman" w:hAnsi="Times New Roman"/>
          <w:bCs/>
          <w:sz w:val="24"/>
        </w:rPr>
        <w:t xml:space="preserve">d võrgustikutöö tegemisel. </w:t>
      </w:r>
      <w:proofErr w:type="spellStart"/>
      <w:r w:rsidRPr="00B03915">
        <w:rPr>
          <w:rFonts w:ascii="Times New Roman" w:hAnsi="Times New Roman"/>
          <w:bCs/>
          <w:sz w:val="24"/>
        </w:rPr>
        <w:t>LasteKS</w:t>
      </w:r>
      <w:proofErr w:type="spellEnd"/>
      <w:r w:rsidRPr="00B03915">
        <w:rPr>
          <w:rFonts w:ascii="Times New Roman" w:hAnsi="Times New Roman"/>
          <w:bCs/>
          <w:sz w:val="24"/>
        </w:rPr>
        <w:t xml:space="preserve"> § 29 lõike 2 kohaselt tuleb lapsele abi osutamisel rakendada võrgustikutööd, järgides juhtumikorralduse põhimõtteid SHS-</w:t>
      </w:r>
      <w:proofErr w:type="spellStart"/>
      <w:r w:rsidRPr="00B03915">
        <w:rPr>
          <w:rFonts w:ascii="Times New Roman" w:hAnsi="Times New Roman"/>
          <w:bCs/>
          <w:sz w:val="24"/>
        </w:rPr>
        <w:t>is</w:t>
      </w:r>
      <w:proofErr w:type="spellEnd"/>
      <w:r w:rsidRPr="00B03915">
        <w:rPr>
          <w:rFonts w:ascii="Times New Roman" w:hAnsi="Times New Roman"/>
          <w:bCs/>
          <w:sz w:val="24"/>
        </w:rPr>
        <w:t xml:space="preserve"> sätestatud korras.</w:t>
      </w:r>
      <w:r w:rsidRPr="00B3521F">
        <w:rPr>
          <w:rFonts w:ascii="Times New Roman" w:hAnsi="Times New Roman"/>
          <w:bCs/>
          <w:sz w:val="24"/>
        </w:rPr>
        <w:t xml:space="preserve"> Juhtumikorraldus tähendab pikaajalist ja mitmekülgset abi vajavale isikule abi andmise koordineerimist mitme organisatsiooni koostöös (SHS § 9 lg 1). Juhtumikorralduse raames antakse abi osutavate organisatsioonide koostöös hinnang lapse abivajadusele ja koostatakse tegevuskava sobivate abimeetmete rakendamiseks, mida kajastatakse </w:t>
      </w:r>
      <w:r w:rsidRPr="00B3521F">
        <w:rPr>
          <w:rFonts w:ascii="Times New Roman" w:hAnsi="Times New Roman"/>
          <w:bCs/>
          <w:sz w:val="24"/>
        </w:rPr>
        <w:lastRenderedPageBreak/>
        <w:t xml:space="preserve">juhtumiplaanis (SHS § 9 lg 3, § 10 lg 1). </w:t>
      </w:r>
      <w:r w:rsidRPr="008B1E1A">
        <w:rPr>
          <w:rFonts w:ascii="Times New Roman" w:hAnsi="Times New Roman"/>
          <w:bCs/>
          <w:sz w:val="24"/>
        </w:rPr>
        <w:t xml:space="preserve">Selle saavutamiseks koondab </w:t>
      </w:r>
      <w:proofErr w:type="spellStart"/>
      <w:r w:rsidRPr="008B1E1A">
        <w:rPr>
          <w:rFonts w:ascii="Times New Roman" w:hAnsi="Times New Roman"/>
          <w:bCs/>
          <w:sz w:val="24"/>
        </w:rPr>
        <w:t>KOV</w:t>
      </w:r>
      <w:r w:rsidRPr="008B1E1A" w:rsidR="00706A6B">
        <w:rPr>
          <w:rFonts w:ascii="Times New Roman" w:hAnsi="Times New Roman"/>
          <w:bCs/>
          <w:sz w:val="24"/>
        </w:rPr>
        <w:t>-i</w:t>
      </w:r>
      <w:proofErr w:type="spellEnd"/>
      <w:r w:rsidRPr="008B1E1A">
        <w:rPr>
          <w:rFonts w:ascii="Times New Roman" w:hAnsi="Times New Roman"/>
          <w:bCs/>
          <w:sz w:val="24"/>
        </w:rPr>
        <w:t xml:space="preserve"> lastekaitsetöötaja või </w:t>
      </w:r>
      <w:proofErr w:type="spellStart"/>
      <w:r w:rsidRPr="008B1E1A" w:rsidR="001841BE">
        <w:rPr>
          <w:rFonts w:ascii="Times New Roman" w:hAnsi="Times New Roman"/>
          <w:bCs/>
          <w:sz w:val="24"/>
        </w:rPr>
        <w:t>LasteKS</w:t>
      </w:r>
      <w:r w:rsidRPr="008B1E1A" w:rsidR="00D20F7B">
        <w:rPr>
          <w:rFonts w:ascii="Times New Roman" w:hAnsi="Times New Roman"/>
          <w:bCs/>
          <w:sz w:val="24"/>
        </w:rPr>
        <w:t>-is</w:t>
      </w:r>
      <w:proofErr w:type="spellEnd"/>
      <w:r w:rsidRPr="008B1E1A">
        <w:rPr>
          <w:rFonts w:ascii="Times New Roman" w:hAnsi="Times New Roman"/>
          <w:bCs/>
          <w:sz w:val="24"/>
        </w:rPr>
        <w:t xml:space="preserve"> sätestatud juhtudel SKA lapse ümber selle lapsega töötavate isikute ning teiste asjaomaste spetsialistide ja asutuste võrgustiku (</w:t>
      </w:r>
      <w:proofErr w:type="spellStart"/>
      <w:r w:rsidRPr="008B1E1A">
        <w:rPr>
          <w:rFonts w:ascii="Times New Roman" w:hAnsi="Times New Roman"/>
          <w:bCs/>
          <w:sz w:val="24"/>
        </w:rPr>
        <w:t>LasteKS</w:t>
      </w:r>
      <w:proofErr w:type="spellEnd"/>
      <w:r w:rsidRPr="008B1E1A">
        <w:rPr>
          <w:rFonts w:ascii="Times New Roman" w:hAnsi="Times New Roman"/>
          <w:bCs/>
          <w:sz w:val="24"/>
        </w:rPr>
        <w:t xml:space="preserve"> § 34</w:t>
      </w:r>
      <w:r w:rsidRPr="008B1E1A">
        <w:rPr>
          <w:rFonts w:ascii="Times New Roman" w:hAnsi="Times New Roman"/>
          <w:bCs/>
          <w:sz w:val="24"/>
          <w:vertAlign w:val="superscript"/>
        </w:rPr>
        <w:t>2</w:t>
      </w:r>
      <w:r w:rsidRPr="008B1E1A">
        <w:rPr>
          <w:rFonts w:ascii="Times New Roman" w:hAnsi="Times New Roman"/>
          <w:bCs/>
          <w:sz w:val="24"/>
        </w:rPr>
        <w:t xml:space="preserve"> lg 8).</w:t>
      </w:r>
      <w:r>
        <w:rPr>
          <w:rFonts w:ascii="Times New Roman" w:hAnsi="Times New Roman"/>
          <w:bCs/>
          <w:sz w:val="24"/>
        </w:rPr>
        <w:t xml:space="preserve"> </w:t>
      </w:r>
    </w:p>
    <w:p w:rsidR="00CF5465" w:rsidP="00E76672" w:rsidRDefault="00CF5465" w14:paraId="5DD1383A" w14:textId="09ABE5A9">
      <w:pPr>
        <w:rPr>
          <w:rFonts w:ascii="Times New Roman" w:hAnsi="Times New Roman"/>
          <w:bCs/>
          <w:sz w:val="24"/>
        </w:rPr>
      </w:pPr>
    </w:p>
    <w:p w:rsidR="00CF5465" w:rsidP="00E76672" w:rsidRDefault="00CF5465" w14:paraId="3E66FC3C" w14:textId="45F628EE">
      <w:pPr>
        <w:rPr>
          <w:rFonts w:ascii="Times New Roman" w:hAnsi="Times New Roman"/>
          <w:bCs/>
          <w:sz w:val="24"/>
        </w:rPr>
      </w:pPr>
      <w:r>
        <w:rPr>
          <w:rFonts w:ascii="Times New Roman" w:hAnsi="Times New Roman"/>
          <w:bCs/>
          <w:sz w:val="24"/>
        </w:rPr>
        <w:t xml:space="preserve">Sotsiaalministeeriumi tellimusel </w:t>
      </w:r>
      <w:r w:rsidR="00BD0075">
        <w:rPr>
          <w:rFonts w:ascii="Times New Roman" w:hAnsi="Times New Roman"/>
          <w:bCs/>
          <w:sz w:val="24"/>
        </w:rPr>
        <w:t>tehtud</w:t>
      </w:r>
      <w:r>
        <w:rPr>
          <w:rFonts w:ascii="Times New Roman" w:hAnsi="Times New Roman"/>
          <w:bCs/>
          <w:sz w:val="24"/>
        </w:rPr>
        <w:t xml:space="preserve"> ja 2022. aastal avaldatud Civitta „</w:t>
      </w:r>
      <w:r w:rsidRPr="00E602A3">
        <w:rPr>
          <w:rFonts w:ascii="Times New Roman" w:hAnsi="Times New Roman"/>
          <w:bCs/>
          <w:sz w:val="24"/>
        </w:rPr>
        <w:t>Tänapäevase lastekaitse juhtumikorralduse, andmevahetuse ja e-teenuste analüüs</w:t>
      </w:r>
      <w:r>
        <w:rPr>
          <w:rFonts w:ascii="Times New Roman" w:hAnsi="Times New Roman"/>
          <w:bCs/>
          <w:sz w:val="24"/>
        </w:rPr>
        <w:t xml:space="preserve">is“ </w:t>
      </w:r>
      <w:r w:rsidRPr="00C554DE">
        <w:rPr>
          <w:rFonts w:ascii="Times New Roman" w:hAnsi="Times New Roman"/>
          <w:bCs/>
          <w:sz w:val="24"/>
        </w:rPr>
        <w:t>väljendasid</w:t>
      </w:r>
      <w:r>
        <w:rPr>
          <w:rFonts w:ascii="Times New Roman" w:hAnsi="Times New Roman"/>
          <w:bCs/>
          <w:sz w:val="24"/>
        </w:rPr>
        <w:t xml:space="preserve"> </w:t>
      </w:r>
      <w:proofErr w:type="spellStart"/>
      <w:r>
        <w:rPr>
          <w:rFonts w:ascii="Times New Roman" w:hAnsi="Times New Roman"/>
          <w:bCs/>
          <w:sz w:val="24"/>
        </w:rPr>
        <w:t>KOV</w:t>
      </w:r>
      <w:r w:rsidR="000D78C9">
        <w:rPr>
          <w:rFonts w:ascii="Times New Roman" w:hAnsi="Times New Roman"/>
          <w:bCs/>
          <w:sz w:val="24"/>
        </w:rPr>
        <w:t>-i</w:t>
      </w:r>
      <w:proofErr w:type="spellEnd"/>
      <w:r>
        <w:rPr>
          <w:rFonts w:ascii="Times New Roman" w:hAnsi="Times New Roman"/>
          <w:bCs/>
          <w:sz w:val="24"/>
        </w:rPr>
        <w:t xml:space="preserve"> lastekaitsetöötajad, et võrgustiku</w:t>
      </w:r>
      <w:r w:rsidR="0037024F">
        <w:rPr>
          <w:rFonts w:ascii="Times New Roman" w:hAnsi="Times New Roman"/>
          <w:bCs/>
          <w:sz w:val="24"/>
        </w:rPr>
        <w:t>kohtumistel</w:t>
      </w:r>
      <w:r w:rsidR="00324B2C">
        <w:rPr>
          <w:rFonts w:ascii="Times New Roman" w:hAnsi="Times New Roman"/>
          <w:bCs/>
          <w:sz w:val="24"/>
        </w:rPr>
        <w:t xml:space="preserve"> </w:t>
      </w:r>
      <w:r w:rsidR="00834DEF">
        <w:rPr>
          <w:rFonts w:ascii="Times New Roman" w:hAnsi="Times New Roman"/>
          <w:bCs/>
          <w:sz w:val="24"/>
        </w:rPr>
        <w:t>käimine</w:t>
      </w:r>
      <w:r w:rsidRPr="00345A0D">
        <w:rPr>
          <w:rFonts w:ascii="Times New Roman" w:hAnsi="Times New Roman"/>
          <w:bCs/>
          <w:sz w:val="24"/>
        </w:rPr>
        <w:t xml:space="preserve"> on ebaühtlane ning inimeste kaasamine juhuslik</w:t>
      </w:r>
      <w:r>
        <w:rPr>
          <w:rFonts w:ascii="Times New Roman" w:hAnsi="Times New Roman"/>
          <w:bCs/>
          <w:sz w:val="24"/>
        </w:rPr>
        <w:t xml:space="preserve">; </w:t>
      </w:r>
      <w:r w:rsidRPr="00345A0D">
        <w:rPr>
          <w:rFonts w:ascii="Times New Roman" w:hAnsi="Times New Roman"/>
          <w:bCs/>
          <w:sz w:val="24"/>
        </w:rPr>
        <w:t>raske</w:t>
      </w:r>
      <w:r>
        <w:rPr>
          <w:rFonts w:ascii="Times New Roman" w:hAnsi="Times New Roman"/>
          <w:bCs/>
          <w:sz w:val="24"/>
        </w:rPr>
        <w:t xml:space="preserve"> on</w:t>
      </w:r>
      <w:r w:rsidRPr="00345A0D">
        <w:rPr>
          <w:rFonts w:ascii="Times New Roman" w:hAnsi="Times New Roman"/>
          <w:bCs/>
          <w:sz w:val="24"/>
        </w:rPr>
        <w:t xml:space="preserve"> leida ühiseid koosolekuaegu, kus kõik võrgustikuliikmed saaksid</w:t>
      </w:r>
      <w:r>
        <w:rPr>
          <w:rFonts w:ascii="Times New Roman" w:hAnsi="Times New Roman"/>
          <w:bCs/>
          <w:sz w:val="24"/>
        </w:rPr>
        <w:t xml:space="preserve"> o</w:t>
      </w:r>
      <w:r w:rsidRPr="00345A0D">
        <w:rPr>
          <w:rFonts w:ascii="Times New Roman" w:hAnsi="Times New Roman"/>
          <w:bCs/>
          <w:sz w:val="24"/>
        </w:rPr>
        <w:t>saleda</w:t>
      </w:r>
      <w:r>
        <w:rPr>
          <w:rFonts w:ascii="Times New Roman" w:hAnsi="Times New Roman"/>
          <w:bCs/>
          <w:sz w:val="24"/>
        </w:rPr>
        <w:t xml:space="preserve"> ning </w:t>
      </w:r>
      <w:r w:rsidRPr="00A41D49">
        <w:rPr>
          <w:rFonts w:ascii="Times New Roman" w:hAnsi="Times New Roman"/>
          <w:bCs/>
          <w:sz w:val="24"/>
        </w:rPr>
        <w:t xml:space="preserve">sageli võib </w:t>
      </w:r>
      <w:r>
        <w:rPr>
          <w:rFonts w:ascii="Times New Roman" w:hAnsi="Times New Roman"/>
          <w:bCs/>
          <w:sz w:val="24"/>
        </w:rPr>
        <w:t>koostöövõrgustik</w:t>
      </w:r>
      <w:r w:rsidRPr="00A41D49">
        <w:rPr>
          <w:rFonts w:ascii="Times New Roman" w:hAnsi="Times New Roman"/>
          <w:bCs/>
          <w:sz w:val="24"/>
        </w:rPr>
        <w:t xml:space="preserve"> põhineda isiklikel kontaktidel </w:t>
      </w:r>
      <w:r w:rsidR="006506B0">
        <w:rPr>
          <w:rFonts w:ascii="Times New Roman" w:hAnsi="Times New Roman"/>
          <w:bCs/>
          <w:sz w:val="24"/>
        </w:rPr>
        <w:t>ja</w:t>
      </w:r>
      <w:r w:rsidRPr="00A41D49">
        <w:rPr>
          <w:rFonts w:ascii="Times New Roman" w:hAnsi="Times New Roman"/>
          <w:bCs/>
          <w:sz w:val="24"/>
        </w:rPr>
        <w:t xml:space="preserve"> sellel, mis on erinevate osapoolte motivatsioon lastekaitsevõrgustikus osaleda</w:t>
      </w:r>
      <w:r w:rsidR="00AE1CC5">
        <w:rPr>
          <w:rFonts w:ascii="Times New Roman" w:hAnsi="Times New Roman"/>
          <w:bCs/>
          <w:sz w:val="24"/>
        </w:rPr>
        <w:t>.</w:t>
      </w:r>
      <w:r>
        <w:rPr>
          <w:rStyle w:val="Allmrkuseviide"/>
          <w:rFonts w:ascii="Times New Roman" w:hAnsi="Times New Roman"/>
          <w:bCs/>
          <w:sz w:val="24"/>
        </w:rPr>
        <w:footnoteReference w:id="22"/>
      </w:r>
      <w:r w:rsidRPr="00A41D49">
        <w:rPr>
          <w:rFonts w:ascii="Times New Roman" w:hAnsi="Times New Roman"/>
          <w:bCs/>
          <w:sz w:val="24"/>
        </w:rPr>
        <w:t xml:space="preserve"> </w:t>
      </w:r>
      <w:r>
        <w:rPr>
          <w:rFonts w:ascii="Times New Roman" w:hAnsi="Times New Roman"/>
          <w:bCs/>
          <w:sz w:val="24"/>
        </w:rPr>
        <w:t>Samuti tõid lastekaitsetöötajad intervjuudes ühe</w:t>
      </w:r>
      <w:r w:rsidRPr="006C4C42">
        <w:rPr>
          <w:rFonts w:ascii="Times New Roman" w:hAnsi="Times New Roman"/>
          <w:bCs/>
          <w:sz w:val="24"/>
        </w:rPr>
        <w:t xml:space="preserve"> olulise mõttena esile, et praegu kehtiv </w:t>
      </w:r>
      <w:r w:rsidRPr="003535BB">
        <w:rPr>
          <w:rFonts w:ascii="Times New Roman" w:hAnsi="Times New Roman"/>
          <w:bCs/>
          <w:sz w:val="24"/>
        </w:rPr>
        <w:t>süsteem võrgustikutöö osas</w:t>
      </w:r>
      <w:r w:rsidRPr="006C4C42">
        <w:rPr>
          <w:rFonts w:ascii="Times New Roman" w:hAnsi="Times New Roman"/>
          <w:bCs/>
          <w:sz w:val="24"/>
        </w:rPr>
        <w:t xml:space="preserve"> ei takista töötamast, küll aga takerdutakse sageli inimeste erinevate arusaamade, hoiakute ja motivatsiooni taha</w:t>
      </w:r>
      <w:r w:rsidR="004C58CB">
        <w:rPr>
          <w:rFonts w:ascii="Times New Roman" w:hAnsi="Times New Roman"/>
          <w:bCs/>
          <w:sz w:val="24"/>
        </w:rPr>
        <w:t>.</w:t>
      </w:r>
      <w:r>
        <w:rPr>
          <w:rStyle w:val="Allmrkuseviide"/>
          <w:rFonts w:ascii="Times New Roman" w:hAnsi="Times New Roman"/>
          <w:bCs/>
          <w:sz w:val="24"/>
        </w:rPr>
        <w:footnoteReference w:id="23"/>
      </w:r>
      <w:r>
        <w:rPr>
          <w:rFonts w:ascii="Times New Roman" w:hAnsi="Times New Roman"/>
          <w:bCs/>
          <w:sz w:val="24"/>
        </w:rPr>
        <w:t xml:space="preserve"> </w:t>
      </w:r>
      <w:proofErr w:type="spellStart"/>
      <w:r>
        <w:rPr>
          <w:rFonts w:ascii="Times New Roman" w:hAnsi="Times New Roman"/>
          <w:bCs/>
          <w:sz w:val="24"/>
        </w:rPr>
        <w:t>LasteKS-i</w:t>
      </w:r>
      <w:proofErr w:type="spellEnd"/>
      <w:r>
        <w:rPr>
          <w:rFonts w:ascii="Times New Roman" w:hAnsi="Times New Roman"/>
          <w:bCs/>
          <w:sz w:val="24"/>
        </w:rPr>
        <w:t xml:space="preserve"> muudatuste ettevalmistamiseks kokku kutsutud </w:t>
      </w:r>
      <w:proofErr w:type="spellStart"/>
      <w:r>
        <w:rPr>
          <w:rFonts w:ascii="Times New Roman" w:hAnsi="Times New Roman"/>
          <w:bCs/>
          <w:sz w:val="24"/>
        </w:rPr>
        <w:t>KOV-ide</w:t>
      </w:r>
      <w:proofErr w:type="spellEnd"/>
      <w:r>
        <w:rPr>
          <w:rFonts w:ascii="Times New Roman" w:hAnsi="Times New Roman"/>
          <w:bCs/>
          <w:sz w:val="24"/>
        </w:rPr>
        <w:t xml:space="preserve"> töörühmas toodi lisaks välja, et esineb juhtumeid, mil</w:t>
      </w:r>
      <w:r w:rsidR="00F868BA">
        <w:rPr>
          <w:rFonts w:ascii="Times New Roman" w:hAnsi="Times New Roman"/>
          <w:bCs/>
          <w:sz w:val="24"/>
        </w:rPr>
        <w:t>le puhul ei ole</w:t>
      </w:r>
      <w:r>
        <w:rPr>
          <w:rFonts w:ascii="Times New Roman" w:hAnsi="Times New Roman"/>
          <w:bCs/>
          <w:sz w:val="24"/>
        </w:rPr>
        <w:t xml:space="preserve"> abivajava lapsega haridussüsteemis töötavad spetsialistid oma rollist lapse abistamisel teadlikud</w:t>
      </w:r>
      <w:r w:rsidR="00593DDE">
        <w:rPr>
          <w:rFonts w:ascii="Times New Roman" w:hAnsi="Times New Roman"/>
          <w:bCs/>
          <w:sz w:val="24"/>
        </w:rPr>
        <w:t>,</w:t>
      </w:r>
      <w:r>
        <w:rPr>
          <w:rFonts w:ascii="Times New Roman" w:hAnsi="Times New Roman"/>
          <w:bCs/>
          <w:sz w:val="24"/>
        </w:rPr>
        <w:t xml:space="preserve"> vaatamata sellele, et </w:t>
      </w:r>
      <w:r w:rsidR="00B309A4">
        <w:rPr>
          <w:rFonts w:ascii="Times New Roman" w:hAnsi="Times New Roman"/>
          <w:bCs/>
          <w:sz w:val="24"/>
        </w:rPr>
        <w:t>asjakohased</w:t>
      </w:r>
      <w:r w:rsidRPr="00B309A4">
        <w:rPr>
          <w:rFonts w:ascii="Times New Roman" w:hAnsi="Times New Roman"/>
          <w:bCs/>
          <w:sz w:val="24"/>
        </w:rPr>
        <w:t xml:space="preserve"> kohustused on </w:t>
      </w:r>
      <w:r>
        <w:rPr>
          <w:rFonts w:ascii="Times New Roman" w:hAnsi="Times New Roman"/>
          <w:bCs/>
          <w:sz w:val="24"/>
        </w:rPr>
        <w:t>valdkonda reguleerivas õigusaktis</w:t>
      </w:r>
      <w:r w:rsidR="00B14CC4">
        <w:rPr>
          <w:rFonts w:ascii="Times New Roman" w:hAnsi="Times New Roman"/>
          <w:bCs/>
          <w:sz w:val="24"/>
        </w:rPr>
        <w:t xml:space="preserve"> sätestatud</w:t>
      </w:r>
      <w:r>
        <w:rPr>
          <w:rFonts w:ascii="Times New Roman" w:hAnsi="Times New Roman"/>
          <w:bCs/>
          <w:sz w:val="24"/>
        </w:rPr>
        <w:t xml:space="preserve">. </w:t>
      </w:r>
    </w:p>
    <w:p w:rsidR="00CF5465" w:rsidP="00E76672" w:rsidRDefault="00CF5465" w14:paraId="0FE76A9C" w14:textId="503843C3">
      <w:pPr>
        <w:rPr>
          <w:rFonts w:ascii="Times New Roman" w:hAnsi="Times New Roman"/>
          <w:bCs/>
          <w:sz w:val="24"/>
        </w:rPr>
      </w:pPr>
    </w:p>
    <w:p w:rsidR="000D78C9" w:rsidP="00E76672" w:rsidRDefault="00CF5465" w14:paraId="38F24678" w14:textId="7FCB61A4">
      <w:pPr>
        <w:rPr>
          <w:rFonts w:ascii="Times New Roman" w:hAnsi="Times New Roman"/>
          <w:color w:val="000000" w:themeColor="text1"/>
          <w:sz w:val="24"/>
        </w:rPr>
      </w:pPr>
      <w:r>
        <w:rPr>
          <w:rFonts w:ascii="Times New Roman" w:hAnsi="Times New Roman"/>
          <w:bCs/>
          <w:sz w:val="24"/>
        </w:rPr>
        <w:t xml:space="preserve">Kirjeldatud probleemide lahendamiseks täiendatakse </w:t>
      </w:r>
      <w:proofErr w:type="spellStart"/>
      <w:r>
        <w:rPr>
          <w:rFonts w:ascii="Times New Roman" w:hAnsi="Times New Roman"/>
          <w:bCs/>
          <w:sz w:val="24"/>
        </w:rPr>
        <w:t>LasteKS</w:t>
      </w:r>
      <w:proofErr w:type="spellEnd"/>
      <w:r>
        <w:rPr>
          <w:rFonts w:ascii="Times New Roman" w:hAnsi="Times New Roman"/>
          <w:bCs/>
          <w:sz w:val="24"/>
        </w:rPr>
        <w:t xml:space="preserve"> </w:t>
      </w:r>
      <w:r w:rsidR="00E14A6E">
        <w:rPr>
          <w:rFonts w:ascii="Times New Roman" w:hAnsi="Times New Roman"/>
          <w:bCs/>
          <w:sz w:val="24"/>
        </w:rPr>
        <w:t>§</w:t>
      </w:r>
      <w:r w:rsidR="00236D12">
        <w:rPr>
          <w:rFonts w:ascii="Times New Roman" w:hAnsi="Times New Roman"/>
          <w:bCs/>
          <w:sz w:val="24"/>
        </w:rPr>
        <w:t>-ga</w:t>
      </w:r>
      <w:r w:rsidR="00173FB0">
        <w:rPr>
          <w:rFonts w:ascii="Times New Roman" w:hAnsi="Times New Roman"/>
          <w:bCs/>
          <w:sz w:val="24"/>
        </w:rPr>
        <w:t xml:space="preserve"> 36</w:t>
      </w:r>
      <w:r w:rsidRPr="00173FB0" w:rsidR="00173FB0">
        <w:rPr>
          <w:rFonts w:ascii="Times New Roman" w:hAnsi="Times New Roman"/>
          <w:bCs/>
          <w:sz w:val="24"/>
          <w:vertAlign w:val="superscript"/>
        </w:rPr>
        <w:t>1</w:t>
      </w:r>
      <w:r w:rsidR="000D78C9">
        <w:rPr>
          <w:rFonts w:ascii="Times New Roman" w:hAnsi="Times New Roman"/>
          <w:bCs/>
          <w:sz w:val="24"/>
        </w:rPr>
        <w:t xml:space="preserve">, kus tuuakse selgelt välja, et kohustus luua tingimused, mis tagaksid </w:t>
      </w:r>
      <w:r w:rsidRPr="00E814CD" w:rsidR="000D78C9">
        <w:rPr>
          <w:rFonts w:ascii="Times New Roman" w:hAnsi="Times New Roman"/>
          <w:color w:val="000000" w:themeColor="text1"/>
          <w:sz w:val="24"/>
        </w:rPr>
        <w:t>lasteasutuse esindaja osalemi</w:t>
      </w:r>
      <w:r w:rsidR="000D78C9">
        <w:rPr>
          <w:rFonts w:ascii="Times New Roman" w:hAnsi="Times New Roman"/>
          <w:color w:val="000000" w:themeColor="text1"/>
          <w:sz w:val="24"/>
        </w:rPr>
        <w:t>s</w:t>
      </w:r>
      <w:r w:rsidRPr="00E814CD" w:rsidR="000D78C9">
        <w:rPr>
          <w:rFonts w:ascii="Times New Roman" w:hAnsi="Times New Roman"/>
          <w:color w:val="000000" w:themeColor="text1"/>
          <w:sz w:val="24"/>
        </w:rPr>
        <w:t xml:space="preserve">e lapse abivajaduse hindamisel ja </w:t>
      </w:r>
      <w:r w:rsidR="00C56265">
        <w:rPr>
          <w:rFonts w:ascii="Times New Roman" w:hAnsi="Times New Roman"/>
          <w:color w:val="000000" w:themeColor="text1"/>
          <w:sz w:val="24"/>
        </w:rPr>
        <w:t xml:space="preserve">talle </w:t>
      </w:r>
      <w:r w:rsidRPr="00E814CD" w:rsidR="000D78C9">
        <w:rPr>
          <w:rFonts w:ascii="Times New Roman" w:hAnsi="Times New Roman"/>
          <w:color w:val="000000" w:themeColor="text1"/>
          <w:sz w:val="24"/>
        </w:rPr>
        <w:t>sobiva abi osutamisel lasteasutuse ülesannete piires</w:t>
      </w:r>
      <w:r w:rsidR="000D78C9">
        <w:rPr>
          <w:rFonts w:ascii="Times New Roman" w:hAnsi="Times New Roman"/>
          <w:color w:val="000000" w:themeColor="text1"/>
          <w:sz w:val="24"/>
        </w:rPr>
        <w:t>,</w:t>
      </w:r>
      <w:r w:rsidR="000D78C9">
        <w:rPr>
          <w:rFonts w:ascii="Times New Roman" w:hAnsi="Times New Roman"/>
          <w:bCs/>
          <w:sz w:val="24"/>
        </w:rPr>
        <w:t xml:space="preserve"> lasub </w:t>
      </w:r>
      <w:r>
        <w:rPr>
          <w:rFonts w:ascii="Times New Roman" w:hAnsi="Times New Roman"/>
          <w:bCs/>
          <w:sz w:val="24"/>
        </w:rPr>
        <w:t>lasteasutus</w:t>
      </w:r>
      <w:r w:rsidR="000D78C9">
        <w:rPr>
          <w:rFonts w:ascii="Times New Roman" w:hAnsi="Times New Roman"/>
          <w:bCs/>
          <w:sz w:val="24"/>
        </w:rPr>
        <w:t>el</w:t>
      </w:r>
      <w:r>
        <w:rPr>
          <w:rFonts w:ascii="Times New Roman" w:hAnsi="Times New Roman"/>
          <w:color w:val="000000" w:themeColor="text1"/>
          <w:sz w:val="24"/>
        </w:rPr>
        <w:t xml:space="preserve">. </w:t>
      </w:r>
      <w:r w:rsidR="000D78C9">
        <w:rPr>
          <w:rFonts w:ascii="Times New Roman" w:hAnsi="Times New Roman"/>
          <w:color w:val="000000" w:themeColor="text1"/>
          <w:sz w:val="24"/>
        </w:rPr>
        <w:t xml:space="preserve">See aitab suunata vastutuse võrgustikutöös osalemise eest sinna, kus see peaks olema, ehk (laste)asutuse tasandile. </w:t>
      </w:r>
      <w:r w:rsidRPr="00FF25ED" w:rsidR="000D78C9">
        <w:rPr>
          <w:rFonts w:ascii="Times New Roman" w:hAnsi="Times New Roman"/>
          <w:color w:val="000000" w:themeColor="text1"/>
          <w:sz w:val="24"/>
        </w:rPr>
        <w:t xml:space="preserve">Iga lasteasutuses lapsega töötav spetsialist ei pea läbi mõtlema kõike võrgustikutöös osalemisega seonduvat </w:t>
      </w:r>
      <w:r w:rsidR="00BA7C68">
        <w:rPr>
          <w:rFonts w:ascii="Times New Roman" w:hAnsi="Times New Roman"/>
          <w:color w:val="000000" w:themeColor="text1"/>
          <w:sz w:val="24"/>
        </w:rPr>
        <w:t>ega</w:t>
      </w:r>
      <w:r w:rsidRPr="00FF25ED" w:rsidR="000D78C9">
        <w:rPr>
          <w:rFonts w:ascii="Times New Roman" w:hAnsi="Times New Roman"/>
          <w:color w:val="000000" w:themeColor="text1"/>
          <w:sz w:val="24"/>
        </w:rPr>
        <w:t xml:space="preserve"> korraldama oma tööd vastavalt</w:t>
      </w:r>
      <w:r w:rsidR="000D78C9">
        <w:rPr>
          <w:rFonts w:ascii="Times New Roman" w:hAnsi="Times New Roman"/>
          <w:color w:val="000000" w:themeColor="text1"/>
          <w:sz w:val="24"/>
        </w:rPr>
        <w:t xml:space="preserve">, vaid seda peab tegema tema tööandjaks olev lasteasutus. </w:t>
      </w:r>
      <w:r w:rsidR="00764F7C">
        <w:rPr>
          <w:rFonts w:ascii="Times New Roman" w:hAnsi="Times New Roman"/>
          <w:color w:val="000000" w:themeColor="text1"/>
          <w:sz w:val="24"/>
        </w:rPr>
        <w:t>Seega ei ole t</w:t>
      </w:r>
      <w:r w:rsidR="000D78C9">
        <w:rPr>
          <w:rFonts w:ascii="Times New Roman" w:hAnsi="Times New Roman"/>
          <w:color w:val="000000" w:themeColor="text1"/>
          <w:sz w:val="24"/>
        </w:rPr>
        <w:t>egemist sisult uue kohustusega</w:t>
      </w:r>
      <w:r w:rsidR="003D192D">
        <w:rPr>
          <w:rFonts w:ascii="Times New Roman" w:hAnsi="Times New Roman"/>
          <w:color w:val="000000" w:themeColor="text1"/>
          <w:sz w:val="24"/>
        </w:rPr>
        <w:t>. O</w:t>
      </w:r>
      <w:r w:rsidR="000D78C9">
        <w:rPr>
          <w:rFonts w:ascii="Times New Roman" w:hAnsi="Times New Roman"/>
          <w:color w:val="000000" w:themeColor="text1"/>
          <w:sz w:val="24"/>
        </w:rPr>
        <w:t>ma töötajate instrueerimise</w:t>
      </w:r>
      <w:r w:rsidR="00764F7C">
        <w:rPr>
          <w:rFonts w:ascii="Times New Roman" w:hAnsi="Times New Roman"/>
          <w:color w:val="000000" w:themeColor="text1"/>
          <w:sz w:val="24"/>
        </w:rPr>
        <w:t xml:space="preserve"> ning</w:t>
      </w:r>
      <w:r w:rsidR="000D78C9">
        <w:rPr>
          <w:rFonts w:ascii="Times New Roman" w:hAnsi="Times New Roman"/>
          <w:color w:val="000000" w:themeColor="text1"/>
          <w:sz w:val="24"/>
        </w:rPr>
        <w:t xml:space="preserve"> nende töökorralduse </w:t>
      </w:r>
      <w:r w:rsidR="00764F7C">
        <w:rPr>
          <w:rFonts w:ascii="Times New Roman" w:hAnsi="Times New Roman"/>
          <w:color w:val="000000" w:themeColor="text1"/>
          <w:sz w:val="24"/>
        </w:rPr>
        <w:t>ja</w:t>
      </w:r>
      <w:r w:rsidR="000D78C9">
        <w:rPr>
          <w:rFonts w:ascii="Times New Roman" w:hAnsi="Times New Roman"/>
          <w:color w:val="000000" w:themeColor="text1"/>
          <w:sz w:val="24"/>
        </w:rPr>
        <w:t xml:space="preserve"> tööülesannete nõuetekohase täitmise eest vastutab</w:t>
      </w:r>
      <w:r w:rsidR="003D192D">
        <w:rPr>
          <w:rFonts w:ascii="Times New Roman" w:hAnsi="Times New Roman"/>
          <w:color w:val="000000" w:themeColor="text1"/>
          <w:sz w:val="24"/>
        </w:rPr>
        <w:t>ki tööandjana</w:t>
      </w:r>
      <w:r w:rsidR="000D78C9">
        <w:rPr>
          <w:rFonts w:ascii="Times New Roman" w:hAnsi="Times New Roman"/>
          <w:color w:val="000000" w:themeColor="text1"/>
          <w:sz w:val="24"/>
        </w:rPr>
        <w:t xml:space="preserve"> lasteasutus. Haridusvaldkonnas tegutsevate lasteasutuste puhul </w:t>
      </w:r>
      <w:r w:rsidR="003D192D">
        <w:rPr>
          <w:rFonts w:ascii="Times New Roman" w:hAnsi="Times New Roman"/>
          <w:color w:val="000000" w:themeColor="text1"/>
          <w:sz w:val="24"/>
        </w:rPr>
        <w:t>toetavad tehtavat muudatust ka</w:t>
      </w:r>
      <w:r w:rsidR="000D78C9">
        <w:rPr>
          <w:rFonts w:ascii="Times New Roman" w:hAnsi="Times New Roman"/>
          <w:color w:val="000000" w:themeColor="text1"/>
          <w:sz w:val="24"/>
        </w:rPr>
        <w:t xml:space="preserve"> </w:t>
      </w:r>
      <w:r w:rsidR="003F4C31">
        <w:rPr>
          <w:rFonts w:ascii="Times New Roman" w:hAnsi="Times New Roman"/>
          <w:color w:val="000000" w:themeColor="text1"/>
          <w:sz w:val="24"/>
        </w:rPr>
        <w:t xml:space="preserve">2025. aasta </w:t>
      </w:r>
      <w:r w:rsidR="000D78C9">
        <w:rPr>
          <w:rFonts w:ascii="Times New Roman" w:hAnsi="Times New Roman"/>
          <w:color w:val="000000" w:themeColor="text1"/>
          <w:sz w:val="24"/>
        </w:rPr>
        <w:t>1.</w:t>
      </w:r>
      <w:r w:rsidR="00BE6F59">
        <w:rPr>
          <w:rFonts w:ascii="Times New Roman" w:hAnsi="Times New Roman"/>
          <w:color w:val="000000" w:themeColor="text1"/>
          <w:sz w:val="24"/>
        </w:rPr>
        <w:t> </w:t>
      </w:r>
      <w:r w:rsidR="000D78C9">
        <w:rPr>
          <w:rFonts w:ascii="Times New Roman" w:hAnsi="Times New Roman"/>
          <w:color w:val="000000" w:themeColor="text1"/>
          <w:sz w:val="24"/>
        </w:rPr>
        <w:t>septembri</w:t>
      </w:r>
      <w:r w:rsidR="003F4C31">
        <w:rPr>
          <w:rFonts w:ascii="Times New Roman" w:hAnsi="Times New Roman"/>
          <w:color w:val="000000" w:themeColor="text1"/>
          <w:sz w:val="24"/>
        </w:rPr>
        <w:t>l</w:t>
      </w:r>
      <w:r w:rsidR="000D78C9">
        <w:rPr>
          <w:rFonts w:ascii="Times New Roman" w:hAnsi="Times New Roman"/>
          <w:color w:val="000000" w:themeColor="text1"/>
          <w:sz w:val="24"/>
        </w:rPr>
        <w:t xml:space="preserve"> jõustunud õppimiskohustusega seotud </w:t>
      </w:r>
      <w:r w:rsidR="003D192D">
        <w:rPr>
          <w:rFonts w:ascii="Times New Roman" w:hAnsi="Times New Roman"/>
          <w:color w:val="000000" w:themeColor="text1"/>
          <w:sz w:val="24"/>
        </w:rPr>
        <w:t>muudatused Eesti Vabariigi haridusseaduses (eeskätt § 10</w:t>
      </w:r>
      <w:r w:rsidRPr="003D192D" w:rsidR="003D192D">
        <w:rPr>
          <w:rFonts w:ascii="Times New Roman" w:hAnsi="Times New Roman"/>
          <w:color w:val="000000" w:themeColor="text1"/>
          <w:sz w:val="24"/>
          <w:vertAlign w:val="superscript"/>
        </w:rPr>
        <w:t>4</w:t>
      </w:r>
      <w:r w:rsidR="003D192D">
        <w:rPr>
          <w:rFonts w:ascii="Times New Roman" w:hAnsi="Times New Roman"/>
          <w:color w:val="000000" w:themeColor="text1"/>
          <w:sz w:val="24"/>
        </w:rPr>
        <w:t xml:space="preserve">), põhikooli- ja gümnaasiumiseaduses (eeskätt § 35 </w:t>
      </w:r>
      <w:proofErr w:type="spellStart"/>
      <w:r w:rsidR="003D192D">
        <w:rPr>
          <w:rFonts w:ascii="Times New Roman" w:hAnsi="Times New Roman"/>
          <w:color w:val="000000" w:themeColor="text1"/>
          <w:sz w:val="24"/>
        </w:rPr>
        <w:t>lg-d</w:t>
      </w:r>
      <w:proofErr w:type="spellEnd"/>
      <w:r w:rsidR="003D192D">
        <w:rPr>
          <w:rFonts w:ascii="Times New Roman" w:hAnsi="Times New Roman"/>
          <w:color w:val="000000" w:themeColor="text1"/>
          <w:sz w:val="24"/>
        </w:rPr>
        <w:t xml:space="preserve"> 3, 4 ja 6 ja § 46 lg 2) ja kutseõppeasutuse seaduses (eeskätt § 31</w:t>
      </w:r>
      <w:r w:rsidRPr="003D192D" w:rsidR="003D192D">
        <w:rPr>
          <w:rFonts w:ascii="Times New Roman" w:hAnsi="Times New Roman"/>
          <w:color w:val="000000" w:themeColor="text1"/>
          <w:sz w:val="24"/>
          <w:vertAlign w:val="superscript"/>
        </w:rPr>
        <w:t>1</w:t>
      </w:r>
      <w:r w:rsidR="003D192D">
        <w:rPr>
          <w:rFonts w:ascii="Times New Roman" w:hAnsi="Times New Roman"/>
          <w:color w:val="000000" w:themeColor="text1"/>
          <w:sz w:val="24"/>
        </w:rPr>
        <w:t xml:space="preserve"> lg 4) ning samast kuupäevast kehtiv alushariduse seadus (eeskätt § 12 </w:t>
      </w:r>
      <w:proofErr w:type="spellStart"/>
      <w:r w:rsidR="003D192D">
        <w:rPr>
          <w:rFonts w:ascii="Times New Roman" w:hAnsi="Times New Roman"/>
          <w:color w:val="000000" w:themeColor="text1"/>
          <w:sz w:val="24"/>
        </w:rPr>
        <w:t>lg-d</w:t>
      </w:r>
      <w:proofErr w:type="spellEnd"/>
      <w:r w:rsidR="003D192D">
        <w:rPr>
          <w:rFonts w:ascii="Times New Roman" w:hAnsi="Times New Roman"/>
          <w:color w:val="000000" w:themeColor="text1"/>
          <w:sz w:val="24"/>
        </w:rPr>
        <w:t xml:space="preserve"> 1-3 ja §-d 13, 14 ja 32).</w:t>
      </w:r>
    </w:p>
    <w:p w:rsidR="000D78C9" w:rsidP="00E76672" w:rsidRDefault="000D78C9" w14:paraId="5506FFD1" w14:textId="77777777">
      <w:pPr>
        <w:rPr>
          <w:rFonts w:ascii="Times New Roman" w:hAnsi="Times New Roman"/>
          <w:color w:val="000000" w:themeColor="text1"/>
          <w:sz w:val="24"/>
        </w:rPr>
      </w:pPr>
    </w:p>
    <w:p w:rsidR="00CF5465" w:rsidP="00E76672" w:rsidRDefault="00CF5465" w14:paraId="3BF189DC" w14:textId="7C2718DD">
      <w:pPr>
        <w:rPr>
          <w:rFonts w:ascii="Times New Roman" w:hAnsi="Times New Roman"/>
          <w:color w:val="000000" w:themeColor="text1"/>
          <w:sz w:val="24"/>
        </w:rPr>
      </w:pPr>
      <w:r>
        <w:rPr>
          <w:rFonts w:ascii="Times New Roman" w:hAnsi="Times New Roman"/>
          <w:color w:val="000000" w:themeColor="text1"/>
          <w:sz w:val="24"/>
        </w:rPr>
        <w:t xml:space="preserve">See, kuidas lasteasutus oma spetsialistidele </w:t>
      </w:r>
      <w:r w:rsidR="001D1CCD">
        <w:rPr>
          <w:rFonts w:ascii="Times New Roman" w:hAnsi="Times New Roman"/>
          <w:color w:val="000000" w:themeColor="text1"/>
          <w:sz w:val="24"/>
        </w:rPr>
        <w:t>sobivad</w:t>
      </w:r>
      <w:r>
        <w:rPr>
          <w:rFonts w:ascii="Times New Roman" w:hAnsi="Times New Roman"/>
          <w:color w:val="000000" w:themeColor="text1"/>
          <w:sz w:val="24"/>
        </w:rPr>
        <w:t xml:space="preserve"> tingimused loob, on </w:t>
      </w:r>
      <w:r w:rsidR="003D192D">
        <w:rPr>
          <w:rFonts w:ascii="Times New Roman" w:hAnsi="Times New Roman"/>
          <w:color w:val="000000" w:themeColor="text1"/>
          <w:sz w:val="24"/>
        </w:rPr>
        <w:t>sätestatud valdkonda reguleerivates õigusaktides (vt nt eelmises lõigus viidatud haridusvaldkonna õigusaktide sätteid) või sellise regulatsiooni puudumise</w:t>
      </w:r>
      <w:r w:rsidR="008E4DA7">
        <w:rPr>
          <w:rFonts w:ascii="Times New Roman" w:hAnsi="Times New Roman"/>
          <w:color w:val="000000" w:themeColor="text1"/>
          <w:sz w:val="24"/>
        </w:rPr>
        <w:t xml:space="preserve"> korra</w:t>
      </w:r>
      <w:r w:rsidR="003D192D">
        <w:rPr>
          <w:rFonts w:ascii="Times New Roman" w:hAnsi="Times New Roman"/>
          <w:color w:val="000000" w:themeColor="text1"/>
          <w:sz w:val="24"/>
        </w:rPr>
        <w:t xml:space="preserve">l </w:t>
      </w:r>
      <w:r>
        <w:rPr>
          <w:rFonts w:ascii="Times New Roman" w:hAnsi="Times New Roman"/>
          <w:color w:val="000000" w:themeColor="text1"/>
          <w:sz w:val="24"/>
        </w:rPr>
        <w:t xml:space="preserve">lasteasutuse enda otsustada. </w:t>
      </w:r>
      <w:proofErr w:type="spellStart"/>
      <w:r w:rsidR="003D192D">
        <w:rPr>
          <w:rFonts w:ascii="Times New Roman" w:hAnsi="Times New Roman"/>
          <w:color w:val="000000" w:themeColor="text1"/>
          <w:sz w:val="24"/>
        </w:rPr>
        <w:t>LasteKS-i</w:t>
      </w:r>
      <w:proofErr w:type="spellEnd"/>
      <w:r w:rsidR="003D192D">
        <w:rPr>
          <w:rFonts w:ascii="Times New Roman" w:hAnsi="Times New Roman"/>
          <w:color w:val="000000" w:themeColor="text1"/>
          <w:sz w:val="24"/>
        </w:rPr>
        <w:t xml:space="preserve"> </w:t>
      </w:r>
      <w:r w:rsidR="00A6672C">
        <w:rPr>
          <w:rFonts w:ascii="Times New Roman" w:hAnsi="Times New Roman"/>
          <w:color w:val="000000" w:themeColor="text1"/>
          <w:sz w:val="24"/>
        </w:rPr>
        <w:t>tähenduses</w:t>
      </w:r>
      <w:r w:rsidR="003D192D">
        <w:rPr>
          <w:rFonts w:ascii="Times New Roman" w:hAnsi="Times New Roman"/>
          <w:color w:val="000000" w:themeColor="text1"/>
          <w:sz w:val="24"/>
        </w:rPr>
        <w:t xml:space="preserve"> ei eelda võrgustikutöö tegemist tagavate t</w:t>
      </w:r>
      <w:r>
        <w:rPr>
          <w:rFonts w:ascii="Times New Roman" w:hAnsi="Times New Roman"/>
          <w:color w:val="000000" w:themeColor="text1"/>
          <w:sz w:val="24"/>
        </w:rPr>
        <w:t xml:space="preserve">ingimuste loomine tingimata vastavasisulise kirjaliku juhendmaterjali või korra kehtestamist, kuigi sõltuvalt lasteasutuse suurusest </w:t>
      </w:r>
      <w:r w:rsidR="001B3224">
        <w:rPr>
          <w:rFonts w:ascii="Times New Roman" w:hAnsi="Times New Roman"/>
          <w:color w:val="000000" w:themeColor="text1"/>
          <w:sz w:val="24"/>
        </w:rPr>
        <w:t>ja</w:t>
      </w:r>
      <w:r>
        <w:rPr>
          <w:rFonts w:ascii="Times New Roman" w:hAnsi="Times New Roman"/>
          <w:color w:val="000000" w:themeColor="text1"/>
          <w:sz w:val="24"/>
        </w:rPr>
        <w:t xml:space="preserve"> töökorraldusest võib see olla vajalik. Kohustuse panek just lasteasutusele aitab tagada, et lastega töötavate spetsialistide kaasatus võrgustikutöösse toimub ühe lasteasutuse sees ühtsetel alustel </w:t>
      </w:r>
      <w:r w:rsidR="003D1ADC">
        <w:rPr>
          <w:rFonts w:ascii="Times New Roman" w:hAnsi="Times New Roman"/>
          <w:color w:val="000000" w:themeColor="text1"/>
          <w:sz w:val="24"/>
        </w:rPr>
        <w:t>ja</w:t>
      </w:r>
      <w:r>
        <w:rPr>
          <w:rFonts w:ascii="Times New Roman" w:hAnsi="Times New Roman"/>
          <w:color w:val="000000" w:themeColor="text1"/>
          <w:sz w:val="24"/>
        </w:rPr>
        <w:t xml:space="preserve"> ühtseid põhimõtteid järgides. Samuti säästab võrgustikutöös osalemise põhimõtete keskne läbimõtlemine nii asutuses töötavate spetsialistide kui </w:t>
      </w:r>
      <w:r w:rsidR="008D2D20">
        <w:rPr>
          <w:rFonts w:ascii="Times New Roman" w:hAnsi="Times New Roman"/>
          <w:color w:val="000000" w:themeColor="text1"/>
          <w:sz w:val="24"/>
        </w:rPr>
        <w:t xml:space="preserve">ka </w:t>
      </w:r>
      <w:r>
        <w:rPr>
          <w:rFonts w:ascii="Times New Roman" w:hAnsi="Times New Roman"/>
          <w:color w:val="000000" w:themeColor="text1"/>
          <w:sz w:val="24"/>
        </w:rPr>
        <w:t xml:space="preserve">lastekaitsetöötajate ressurssi, vähendades võrgustikutöö tulemuslikkuse sõltuvust üksikisikute erinevatest arusaamadest, hoiakutest ja motivatsioonist. </w:t>
      </w:r>
    </w:p>
    <w:p w:rsidR="00576CC3" w:rsidP="00E76672" w:rsidRDefault="00576CC3" w14:paraId="09EEA284" w14:textId="77777777">
      <w:pPr>
        <w:rPr>
          <w:rFonts w:ascii="Times New Roman" w:hAnsi="Times New Roman"/>
          <w:bCs/>
          <w:sz w:val="24"/>
        </w:rPr>
      </w:pPr>
    </w:p>
    <w:p w:rsidR="006D509C" w:rsidP="00E76672" w:rsidRDefault="00264B27" w14:paraId="2B6DB6A8" w14:textId="165EEE8F">
      <w:pPr>
        <w:rPr>
          <w:rFonts w:ascii="Times New Roman" w:hAnsi="Times New Roman"/>
          <w:bCs/>
          <w:sz w:val="24"/>
        </w:rPr>
      </w:pPr>
      <w:r w:rsidRPr="0033743B">
        <w:rPr>
          <w:rFonts w:ascii="Times New Roman" w:hAnsi="Times New Roman"/>
          <w:b/>
          <w:sz w:val="24"/>
        </w:rPr>
        <w:t xml:space="preserve">Eelnõu § 1 punktiga </w:t>
      </w:r>
      <w:r w:rsidRPr="0033743B" w:rsidR="71465ADE">
        <w:rPr>
          <w:rFonts w:ascii="Times New Roman" w:hAnsi="Times New Roman"/>
          <w:b/>
          <w:bCs/>
          <w:sz w:val="24"/>
        </w:rPr>
        <w:t>1</w:t>
      </w:r>
      <w:r w:rsidRPr="0033743B" w:rsidR="00AE3D77">
        <w:rPr>
          <w:rFonts w:ascii="Times New Roman" w:hAnsi="Times New Roman"/>
          <w:b/>
          <w:bCs/>
          <w:sz w:val="24"/>
        </w:rPr>
        <w:t>5</w:t>
      </w:r>
      <w:r w:rsidR="00512CCE">
        <w:rPr>
          <w:rFonts w:ascii="Times New Roman" w:hAnsi="Times New Roman"/>
          <w:b/>
          <w:sz w:val="24"/>
        </w:rPr>
        <w:t xml:space="preserve"> </w:t>
      </w:r>
      <w:r w:rsidR="00FA6A08">
        <w:rPr>
          <w:rFonts w:ascii="Times New Roman" w:hAnsi="Times New Roman"/>
          <w:bCs/>
          <w:sz w:val="24"/>
        </w:rPr>
        <w:t xml:space="preserve">muudetakse </w:t>
      </w:r>
      <w:proofErr w:type="spellStart"/>
      <w:r w:rsidR="00A9062B">
        <w:rPr>
          <w:rFonts w:ascii="Times New Roman" w:hAnsi="Times New Roman"/>
          <w:bCs/>
          <w:sz w:val="24"/>
        </w:rPr>
        <w:t>LasteKS</w:t>
      </w:r>
      <w:proofErr w:type="spellEnd"/>
      <w:r w:rsidR="00A9062B">
        <w:rPr>
          <w:rFonts w:ascii="Times New Roman" w:hAnsi="Times New Roman"/>
          <w:bCs/>
          <w:sz w:val="24"/>
        </w:rPr>
        <w:t xml:space="preserve"> </w:t>
      </w:r>
      <w:r w:rsidR="00FA6A08">
        <w:rPr>
          <w:rFonts w:ascii="Times New Roman" w:hAnsi="Times New Roman"/>
          <w:bCs/>
          <w:sz w:val="24"/>
        </w:rPr>
        <w:t xml:space="preserve">§ 38 lõiget 2 eesmärgiga </w:t>
      </w:r>
      <w:r w:rsidR="00D538E8">
        <w:rPr>
          <w:rFonts w:ascii="Times New Roman" w:hAnsi="Times New Roman"/>
          <w:bCs/>
          <w:sz w:val="24"/>
        </w:rPr>
        <w:t xml:space="preserve">tagada õigusselgus </w:t>
      </w:r>
      <w:r w:rsidR="007F2672">
        <w:rPr>
          <w:rFonts w:ascii="Times New Roman" w:hAnsi="Times New Roman"/>
          <w:bCs/>
          <w:sz w:val="24"/>
        </w:rPr>
        <w:t xml:space="preserve">SKA </w:t>
      </w:r>
      <w:r w:rsidR="005D54C6">
        <w:rPr>
          <w:rFonts w:ascii="Times New Roman" w:hAnsi="Times New Roman"/>
          <w:bCs/>
          <w:sz w:val="24"/>
        </w:rPr>
        <w:t>tehtava</w:t>
      </w:r>
      <w:r w:rsidR="007F2672">
        <w:rPr>
          <w:rFonts w:ascii="Times New Roman" w:hAnsi="Times New Roman"/>
          <w:bCs/>
          <w:sz w:val="24"/>
        </w:rPr>
        <w:t xml:space="preserve"> riikliku järelevalve </w:t>
      </w:r>
      <w:r w:rsidR="00635B82">
        <w:rPr>
          <w:rFonts w:ascii="Times New Roman" w:hAnsi="Times New Roman"/>
          <w:bCs/>
          <w:sz w:val="24"/>
        </w:rPr>
        <w:t>ulatuse</w:t>
      </w:r>
      <w:r w:rsidR="00B23162">
        <w:rPr>
          <w:rFonts w:ascii="Times New Roman" w:hAnsi="Times New Roman"/>
          <w:bCs/>
          <w:sz w:val="24"/>
        </w:rPr>
        <w:t xml:space="preserve">s. </w:t>
      </w:r>
    </w:p>
    <w:p w:rsidR="006D509C" w:rsidP="00E76672" w:rsidRDefault="006D509C" w14:paraId="7BA43BE0" w14:textId="77777777">
      <w:pPr>
        <w:rPr>
          <w:rFonts w:ascii="Times New Roman" w:hAnsi="Times New Roman"/>
          <w:bCs/>
          <w:sz w:val="24"/>
        </w:rPr>
      </w:pPr>
    </w:p>
    <w:p w:rsidR="004145AD" w:rsidP="00E76672" w:rsidRDefault="00113ED7" w14:paraId="25DC3A73" w14:textId="2F2EE6F2">
      <w:pPr>
        <w:rPr>
          <w:rFonts w:ascii="Times New Roman" w:hAnsi="Times New Roman"/>
          <w:bCs/>
          <w:sz w:val="24"/>
        </w:rPr>
      </w:pPr>
      <w:r>
        <w:rPr>
          <w:rFonts w:ascii="Times New Roman" w:hAnsi="Times New Roman"/>
          <w:bCs/>
          <w:sz w:val="24"/>
        </w:rPr>
        <w:t>Korrakaitseseaduse § 2 lõike 4 kohaselt on r</w:t>
      </w:r>
      <w:r w:rsidRPr="00113ED7">
        <w:rPr>
          <w:rFonts w:ascii="Times New Roman" w:hAnsi="Times New Roman"/>
          <w:bCs/>
          <w:sz w:val="24"/>
        </w:rPr>
        <w:t>iiklik järelevalve korrakaitseorgani tegevus eesmärgiga ennetada ohtu, selgitada see välja ja tõrjuda või kõrvaldada korrarikkumine.</w:t>
      </w:r>
      <w:r>
        <w:rPr>
          <w:rFonts w:ascii="Times New Roman" w:hAnsi="Times New Roman"/>
          <w:bCs/>
          <w:sz w:val="24"/>
        </w:rPr>
        <w:t xml:space="preserve"> Tegemist on </w:t>
      </w:r>
      <w:r w:rsidRPr="0058348A">
        <w:rPr>
          <w:rFonts w:ascii="Times New Roman" w:hAnsi="Times New Roman"/>
          <w:bCs/>
          <w:sz w:val="24"/>
        </w:rPr>
        <w:lastRenderedPageBreak/>
        <w:t>halduseväli</w:t>
      </w:r>
      <w:r>
        <w:rPr>
          <w:rFonts w:ascii="Times New Roman" w:hAnsi="Times New Roman"/>
          <w:bCs/>
          <w:sz w:val="24"/>
        </w:rPr>
        <w:t>s</w:t>
      </w:r>
      <w:r w:rsidRPr="0058348A">
        <w:rPr>
          <w:rFonts w:ascii="Times New Roman" w:hAnsi="Times New Roman"/>
          <w:bCs/>
          <w:sz w:val="24"/>
        </w:rPr>
        <w:t>e järelevalve</w:t>
      </w:r>
      <w:r>
        <w:rPr>
          <w:rFonts w:ascii="Times New Roman" w:hAnsi="Times New Roman"/>
          <w:bCs/>
          <w:sz w:val="24"/>
        </w:rPr>
        <w:t>ga</w:t>
      </w:r>
      <w:r w:rsidRPr="0058348A">
        <w:rPr>
          <w:rFonts w:ascii="Times New Roman" w:hAnsi="Times New Roman"/>
          <w:bCs/>
          <w:sz w:val="24"/>
        </w:rPr>
        <w:t xml:space="preserve">, mis on suunatud haldusevälistele isikutele </w:t>
      </w:r>
      <w:r w:rsidR="00C76A31">
        <w:rPr>
          <w:rFonts w:ascii="Times New Roman" w:hAnsi="Times New Roman"/>
          <w:bCs/>
          <w:sz w:val="24"/>
        </w:rPr>
        <w:t>ning</w:t>
      </w:r>
      <w:r w:rsidRPr="0058348A">
        <w:rPr>
          <w:rFonts w:ascii="Times New Roman" w:hAnsi="Times New Roman"/>
          <w:bCs/>
          <w:sz w:val="24"/>
        </w:rPr>
        <w:t xml:space="preserve"> halduseväliste ohtude väljaselgitamisele ja tõrjumisele. </w:t>
      </w:r>
      <w:r w:rsidR="00B23162">
        <w:rPr>
          <w:rFonts w:ascii="Times New Roman" w:hAnsi="Times New Roman"/>
          <w:bCs/>
          <w:sz w:val="24"/>
        </w:rPr>
        <w:t xml:space="preserve">Kehtivas </w:t>
      </w:r>
      <w:r w:rsidR="003A1BAC">
        <w:rPr>
          <w:rFonts w:ascii="Times New Roman" w:hAnsi="Times New Roman"/>
          <w:bCs/>
          <w:sz w:val="24"/>
        </w:rPr>
        <w:t xml:space="preserve">redaktsioonis sisaldab § 38 lõige 2 </w:t>
      </w:r>
      <w:r w:rsidR="002C2AEC">
        <w:rPr>
          <w:rFonts w:ascii="Times New Roman" w:hAnsi="Times New Roman"/>
          <w:bCs/>
          <w:sz w:val="24"/>
        </w:rPr>
        <w:t xml:space="preserve">aga </w:t>
      </w:r>
      <w:r w:rsidR="003A1BAC">
        <w:rPr>
          <w:rFonts w:ascii="Times New Roman" w:hAnsi="Times New Roman"/>
          <w:bCs/>
          <w:sz w:val="24"/>
        </w:rPr>
        <w:t>sätteid, mille</w:t>
      </w:r>
      <w:r w:rsidR="00215234">
        <w:rPr>
          <w:rFonts w:ascii="Times New Roman" w:hAnsi="Times New Roman"/>
          <w:bCs/>
          <w:sz w:val="24"/>
        </w:rPr>
        <w:t xml:space="preserve">s sätestatud nõudeid </w:t>
      </w:r>
      <w:r w:rsidR="003A1BAC">
        <w:rPr>
          <w:rFonts w:ascii="Times New Roman" w:hAnsi="Times New Roman"/>
          <w:bCs/>
          <w:sz w:val="24"/>
        </w:rPr>
        <w:t xml:space="preserve">saab vastavalt </w:t>
      </w:r>
      <w:proofErr w:type="spellStart"/>
      <w:r w:rsidR="003A1BAC">
        <w:rPr>
          <w:rFonts w:ascii="Times New Roman" w:hAnsi="Times New Roman"/>
          <w:bCs/>
          <w:sz w:val="24"/>
        </w:rPr>
        <w:t>LasteKS-ile</w:t>
      </w:r>
      <w:proofErr w:type="spellEnd"/>
      <w:r w:rsidR="003A1BAC">
        <w:rPr>
          <w:rFonts w:ascii="Times New Roman" w:hAnsi="Times New Roman"/>
          <w:bCs/>
          <w:sz w:val="24"/>
        </w:rPr>
        <w:t xml:space="preserve"> </w:t>
      </w:r>
      <w:r w:rsidR="00215234">
        <w:rPr>
          <w:rFonts w:ascii="Times New Roman" w:hAnsi="Times New Roman"/>
          <w:bCs/>
          <w:sz w:val="24"/>
        </w:rPr>
        <w:t>täita</w:t>
      </w:r>
      <w:r w:rsidR="003A1BAC">
        <w:rPr>
          <w:rFonts w:ascii="Times New Roman" w:hAnsi="Times New Roman"/>
          <w:bCs/>
          <w:sz w:val="24"/>
        </w:rPr>
        <w:t xml:space="preserve"> vaid </w:t>
      </w:r>
      <w:r w:rsidR="00196028">
        <w:rPr>
          <w:rFonts w:ascii="Times New Roman" w:hAnsi="Times New Roman"/>
          <w:bCs/>
          <w:sz w:val="24"/>
        </w:rPr>
        <w:t xml:space="preserve">haldusorgan, eeskätt </w:t>
      </w:r>
      <w:r w:rsidR="003A1BAC">
        <w:rPr>
          <w:rFonts w:ascii="Times New Roman" w:hAnsi="Times New Roman"/>
          <w:bCs/>
          <w:sz w:val="24"/>
        </w:rPr>
        <w:t xml:space="preserve">KOV või </w:t>
      </w:r>
      <w:r w:rsidR="00196028">
        <w:rPr>
          <w:rFonts w:ascii="Times New Roman" w:hAnsi="Times New Roman"/>
          <w:bCs/>
          <w:sz w:val="24"/>
        </w:rPr>
        <w:t xml:space="preserve">mõnel juhul ka </w:t>
      </w:r>
      <w:r w:rsidR="003A1BAC">
        <w:rPr>
          <w:rFonts w:ascii="Times New Roman" w:hAnsi="Times New Roman"/>
          <w:bCs/>
          <w:sz w:val="24"/>
        </w:rPr>
        <w:t>SKA</w:t>
      </w:r>
      <w:r w:rsidR="006D509C">
        <w:rPr>
          <w:rFonts w:ascii="Times New Roman" w:hAnsi="Times New Roman"/>
          <w:bCs/>
          <w:sz w:val="24"/>
        </w:rPr>
        <w:t xml:space="preserve"> või politsei</w:t>
      </w:r>
      <w:r w:rsidR="00945CE9">
        <w:rPr>
          <w:rFonts w:ascii="Times New Roman" w:hAnsi="Times New Roman"/>
          <w:bCs/>
          <w:sz w:val="24"/>
        </w:rPr>
        <w:t>.</w:t>
      </w:r>
      <w:r w:rsidR="006D509C">
        <w:rPr>
          <w:rFonts w:ascii="Times New Roman" w:hAnsi="Times New Roman"/>
          <w:bCs/>
          <w:sz w:val="24"/>
        </w:rPr>
        <w:t xml:space="preserve"> </w:t>
      </w:r>
      <w:r w:rsidR="007C40D7">
        <w:rPr>
          <w:rFonts w:ascii="Times New Roman" w:hAnsi="Times New Roman"/>
          <w:bCs/>
          <w:sz w:val="24"/>
        </w:rPr>
        <w:t>Seetõttu saab nen</w:t>
      </w:r>
      <w:r w:rsidR="00525B28">
        <w:rPr>
          <w:rFonts w:ascii="Times New Roman" w:hAnsi="Times New Roman"/>
          <w:bCs/>
          <w:sz w:val="24"/>
        </w:rPr>
        <w:t xml:space="preserve">des sätetes </w:t>
      </w:r>
      <w:r w:rsidR="00FC286C">
        <w:rPr>
          <w:rFonts w:ascii="Times New Roman" w:hAnsi="Times New Roman"/>
          <w:bCs/>
          <w:sz w:val="24"/>
        </w:rPr>
        <w:t>esitatud</w:t>
      </w:r>
      <w:r w:rsidR="00525B28">
        <w:rPr>
          <w:rFonts w:ascii="Times New Roman" w:hAnsi="Times New Roman"/>
          <w:bCs/>
          <w:sz w:val="24"/>
        </w:rPr>
        <w:t xml:space="preserve"> nõuete täitmise üle</w:t>
      </w:r>
      <w:r w:rsidR="00373316">
        <w:rPr>
          <w:rFonts w:ascii="Times New Roman" w:hAnsi="Times New Roman"/>
          <w:bCs/>
          <w:sz w:val="24"/>
        </w:rPr>
        <w:t xml:space="preserve"> </w:t>
      </w:r>
      <w:r w:rsidR="00FC286C">
        <w:rPr>
          <w:rFonts w:ascii="Times New Roman" w:hAnsi="Times New Roman"/>
          <w:bCs/>
          <w:sz w:val="24"/>
        </w:rPr>
        <w:t>teha</w:t>
      </w:r>
      <w:r w:rsidR="00373316">
        <w:rPr>
          <w:rFonts w:ascii="Times New Roman" w:hAnsi="Times New Roman"/>
          <w:bCs/>
          <w:sz w:val="24"/>
        </w:rPr>
        <w:t xml:space="preserve"> vaid haldusjärelevalvet</w:t>
      </w:r>
      <w:r w:rsidR="00AA7C80">
        <w:rPr>
          <w:rFonts w:ascii="Times New Roman" w:hAnsi="Times New Roman"/>
          <w:bCs/>
          <w:sz w:val="24"/>
        </w:rPr>
        <w:t xml:space="preserve">, riiklikku järelevalvet pole </w:t>
      </w:r>
      <w:r w:rsidR="00525B28">
        <w:rPr>
          <w:rFonts w:ascii="Times New Roman" w:hAnsi="Times New Roman"/>
          <w:bCs/>
          <w:sz w:val="24"/>
        </w:rPr>
        <w:t xml:space="preserve">nende </w:t>
      </w:r>
      <w:r w:rsidR="00C53C2A">
        <w:rPr>
          <w:rFonts w:ascii="Times New Roman" w:hAnsi="Times New Roman"/>
          <w:bCs/>
          <w:sz w:val="24"/>
        </w:rPr>
        <w:t>nõuete täitmise üle</w:t>
      </w:r>
      <w:r w:rsidR="00525B28">
        <w:rPr>
          <w:rFonts w:ascii="Times New Roman" w:hAnsi="Times New Roman"/>
          <w:bCs/>
          <w:sz w:val="24"/>
        </w:rPr>
        <w:t xml:space="preserve"> </w:t>
      </w:r>
      <w:r w:rsidR="00AA7C80">
        <w:rPr>
          <w:rFonts w:ascii="Times New Roman" w:hAnsi="Times New Roman"/>
          <w:bCs/>
          <w:sz w:val="24"/>
        </w:rPr>
        <w:t xml:space="preserve">võimalik teha. Sel põhjusel jäetakse § 38 lõikest 2 välja viited </w:t>
      </w:r>
      <w:proofErr w:type="spellStart"/>
      <w:r w:rsidR="00D01F5F">
        <w:rPr>
          <w:rFonts w:ascii="Times New Roman" w:hAnsi="Times New Roman"/>
          <w:bCs/>
          <w:sz w:val="24"/>
        </w:rPr>
        <w:t>LasteKS</w:t>
      </w:r>
      <w:proofErr w:type="spellEnd"/>
      <w:r w:rsidR="00D01F5F">
        <w:rPr>
          <w:rFonts w:ascii="Times New Roman" w:hAnsi="Times New Roman"/>
          <w:bCs/>
          <w:sz w:val="24"/>
        </w:rPr>
        <w:t xml:space="preserve"> </w:t>
      </w:r>
      <w:r w:rsidR="00AA7C80">
        <w:rPr>
          <w:rFonts w:ascii="Times New Roman" w:hAnsi="Times New Roman"/>
          <w:bCs/>
          <w:sz w:val="24"/>
        </w:rPr>
        <w:t>§</w:t>
      </w:r>
      <w:r w:rsidR="00A5037C">
        <w:rPr>
          <w:rFonts w:ascii="Times New Roman" w:hAnsi="Times New Roman"/>
          <w:bCs/>
          <w:sz w:val="24"/>
        </w:rPr>
        <w:t>-</w:t>
      </w:r>
      <w:r w:rsidR="00AA7C80">
        <w:rPr>
          <w:rFonts w:ascii="Times New Roman" w:hAnsi="Times New Roman"/>
          <w:bCs/>
          <w:sz w:val="24"/>
        </w:rPr>
        <w:t>le 19 (</w:t>
      </w:r>
      <w:r w:rsidR="00FF4C4F">
        <w:rPr>
          <w:rFonts w:ascii="Times New Roman" w:hAnsi="Times New Roman"/>
          <w:bCs/>
          <w:sz w:val="24"/>
        </w:rPr>
        <w:t>l</w:t>
      </w:r>
      <w:r w:rsidRPr="00FF4C4F" w:rsidR="00FF4C4F">
        <w:rPr>
          <w:rFonts w:ascii="Times New Roman" w:hAnsi="Times New Roman"/>
          <w:bCs/>
          <w:sz w:val="24"/>
        </w:rPr>
        <w:t>astekaitsetöötajale esitatavad nõuded</w:t>
      </w:r>
      <w:r w:rsidR="00FF4C4F">
        <w:rPr>
          <w:rFonts w:ascii="Times New Roman" w:hAnsi="Times New Roman"/>
          <w:bCs/>
          <w:sz w:val="24"/>
        </w:rPr>
        <w:t xml:space="preserve">), </w:t>
      </w:r>
      <w:r w:rsidR="00A74987">
        <w:rPr>
          <w:rFonts w:ascii="Times New Roman" w:hAnsi="Times New Roman"/>
          <w:bCs/>
          <w:sz w:val="24"/>
        </w:rPr>
        <w:t>§ 20 lõigetele 4</w:t>
      </w:r>
      <w:r w:rsidR="007C307D">
        <w:rPr>
          <w:rFonts w:ascii="Times New Roman" w:hAnsi="Times New Roman"/>
          <w:bCs/>
          <w:sz w:val="24"/>
        </w:rPr>
        <w:t>–</w:t>
      </w:r>
      <w:r w:rsidR="002C5D29">
        <w:rPr>
          <w:rFonts w:ascii="Times New Roman" w:hAnsi="Times New Roman"/>
          <w:bCs/>
          <w:sz w:val="24"/>
        </w:rPr>
        <w:t>8</w:t>
      </w:r>
      <w:r w:rsidR="00A74987">
        <w:rPr>
          <w:rFonts w:ascii="Times New Roman" w:hAnsi="Times New Roman"/>
          <w:bCs/>
          <w:sz w:val="24"/>
        </w:rPr>
        <w:t xml:space="preserve"> (</w:t>
      </w:r>
      <w:r w:rsidRPr="008175DB" w:rsidR="008175DB">
        <w:rPr>
          <w:rFonts w:ascii="Times New Roman" w:hAnsi="Times New Roman"/>
          <w:bCs/>
          <w:sz w:val="24"/>
        </w:rPr>
        <w:t>lapsega töötamise piirangu ümberhindami</w:t>
      </w:r>
      <w:r w:rsidR="008175DB">
        <w:rPr>
          <w:rFonts w:ascii="Times New Roman" w:hAnsi="Times New Roman"/>
          <w:bCs/>
          <w:sz w:val="24"/>
        </w:rPr>
        <w:t xml:space="preserve">ne SKA poolt), </w:t>
      </w:r>
      <w:r w:rsidR="00A5037C">
        <w:rPr>
          <w:rFonts w:ascii="Times New Roman" w:hAnsi="Times New Roman"/>
          <w:bCs/>
          <w:sz w:val="24"/>
        </w:rPr>
        <w:t xml:space="preserve">§ </w:t>
      </w:r>
      <w:r w:rsidR="00FF4C4F">
        <w:rPr>
          <w:rFonts w:ascii="Times New Roman" w:hAnsi="Times New Roman"/>
          <w:bCs/>
          <w:sz w:val="24"/>
        </w:rPr>
        <w:t>3</w:t>
      </w:r>
      <w:r w:rsidR="00A5037C">
        <w:rPr>
          <w:rFonts w:ascii="Times New Roman" w:hAnsi="Times New Roman"/>
          <w:bCs/>
          <w:sz w:val="24"/>
        </w:rPr>
        <w:t xml:space="preserve">2 lõigetele </w:t>
      </w:r>
      <w:r w:rsidRPr="00E5039D" w:rsidR="00E5039D">
        <w:rPr>
          <w:rFonts w:ascii="Times New Roman" w:hAnsi="Times New Roman"/>
          <w:bCs/>
          <w:sz w:val="24"/>
        </w:rPr>
        <w:t xml:space="preserve">1–4 </w:t>
      </w:r>
      <w:r w:rsidR="00F61F93">
        <w:rPr>
          <w:rFonts w:ascii="Times New Roman" w:hAnsi="Times New Roman"/>
          <w:bCs/>
          <w:sz w:val="24"/>
        </w:rPr>
        <w:t>ning</w:t>
      </w:r>
      <w:r w:rsidRPr="00E5039D" w:rsidR="00E5039D">
        <w:rPr>
          <w:rFonts w:ascii="Times New Roman" w:hAnsi="Times New Roman"/>
          <w:bCs/>
          <w:sz w:val="24"/>
        </w:rPr>
        <w:t xml:space="preserve"> lõike 5 punktide</w:t>
      </w:r>
      <w:r w:rsidR="004E41E3">
        <w:rPr>
          <w:rFonts w:ascii="Times New Roman" w:hAnsi="Times New Roman"/>
          <w:bCs/>
          <w:sz w:val="24"/>
        </w:rPr>
        <w:t>le</w:t>
      </w:r>
      <w:r w:rsidRPr="00E5039D" w:rsidR="00E5039D">
        <w:rPr>
          <w:rFonts w:ascii="Times New Roman" w:hAnsi="Times New Roman"/>
          <w:bCs/>
          <w:sz w:val="24"/>
        </w:rPr>
        <w:t xml:space="preserve"> 1 ja 2 </w:t>
      </w:r>
      <w:r w:rsidR="004E41E3">
        <w:rPr>
          <w:rFonts w:ascii="Times New Roman" w:hAnsi="Times New Roman"/>
          <w:bCs/>
          <w:sz w:val="24"/>
        </w:rPr>
        <w:t>(</w:t>
      </w:r>
      <w:proofErr w:type="spellStart"/>
      <w:r w:rsidR="00F24442">
        <w:rPr>
          <w:rFonts w:ascii="Times New Roman" w:hAnsi="Times New Roman"/>
          <w:bCs/>
          <w:sz w:val="24"/>
        </w:rPr>
        <w:t>KOV-i</w:t>
      </w:r>
      <w:proofErr w:type="spellEnd"/>
      <w:r w:rsidRPr="00F24442" w:rsidR="00F24442">
        <w:rPr>
          <w:rFonts w:ascii="Times New Roman" w:hAnsi="Times New Roman"/>
          <w:bCs/>
          <w:sz w:val="24"/>
        </w:rPr>
        <w:t xml:space="preserve"> lastekaitsetöötaja või politsei</w:t>
      </w:r>
      <w:r w:rsidR="00F24442">
        <w:rPr>
          <w:rFonts w:ascii="Times New Roman" w:hAnsi="Times New Roman"/>
          <w:bCs/>
          <w:sz w:val="24"/>
        </w:rPr>
        <w:t xml:space="preserve"> poolt </w:t>
      </w:r>
      <w:r w:rsidR="004E41E3">
        <w:rPr>
          <w:rFonts w:ascii="Times New Roman" w:hAnsi="Times New Roman"/>
          <w:bCs/>
          <w:sz w:val="24"/>
        </w:rPr>
        <w:t>h</w:t>
      </w:r>
      <w:r w:rsidRPr="004E41E3" w:rsidR="004E41E3">
        <w:rPr>
          <w:rFonts w:ascii="Times New Roman" w:hAnsi="Times New Roman"/>
          <w:bCs/>
          <w:sz w:val="24"/>
        </w:rPr>
        <w:t>ädaohus oleva lapse toimetamine ohututesse tingimustesse</w:t>
      </w:r>
      <w:r w:rsidR="00F24442">
        <w:rPr>
          <w:rFonts w:ascii="Times New Roman" w:hAnsi="Times New Roman"/>
          <w:bCs/>
          <w:sz w:val="24"/>
        </w:rPr>
        <w:t xml:space="preserve">), § </w:t>
      </w:r>
      <w:r w:rsidR="001316E0">
        <w:rPr>
          <w:rFonts w:ascii="Times New Roman" w:hAnsi="Times New Roman"/>
          <w:bCs/>
          <w:sz w:val="24"/>
        </w:rPr>
        <w:t>33</w:t>
      </w:r>
      <w:r w:rsidR="00A30658">
        <w:rPr>
          <w:rFonts w:ascii="Times New Roman" w:hAnsi="Times New Roman"/>
          <w:bCs/>
          <w:sz w:val="24"/>
        </w:rPr>
        <w:t xml:space="preserve"> l</w:t>
      </w:r>
      <w:r w:rsidR="00705229">
        <w:rPr>
          <w:rFonts w:ascii="Times New Roman" w:hAnsi="Times New Roman"/>
          <w:bCs/>
          <w:sz w:val="24"/>
        </w:rPr>
        <w:t>õi</w:t>
      </w:r>
      <w:r w:rsidR="002C2AEC">
        <w:rPr>
          <w:rFonts w:ascii="Times New Roman" w:hAnsi="Times New Roman"/>
          <w:bCs/>
          <w:sz w:val="24"/>
        </w:rPr>
        <w:t>getele</w:t>
      </w:r>
      <w:r w:rsidR="00705229">
        <w:rPr>
          <w:rFonts w:ascii="Times New Roman" w:hAnsi="Times New Roman"/>
          <w:bCs/>
          <w:sz w:val="24"/>
        </w:rPr>
        <w:t xml:space="preserve"> 1</w:t>
      </w:r>
      <w:r w:rsidR="0041218E">
        <w:rPr>
          <w:rFonts w:ascii="Times New Roman" w:hAnsi="Times New Roman"/>
          <w:bCs/>
          <w:sz w:val="24"/>
        </w:rPr>
        <w:t>–3</w:t>
      </w:r>
      <w:r w:rsidR="001316E0">
        <w:rPr>
          <w:rFonts w:ascii="Times New Roman" w:hAnsi="Times New Roman"/>
          <w:bCs/>
          <w:sz w:val="24"/>
        </w:rPr>
        <w:t xml:space="preserve"> (h</w:t>
      </w:r>
      <w:r w:rsidRPr="001316E0" w:rsidR="001316E0">
        <w:rPr>
          <w:rFonts w:ascii="Times New Roman" w:hAnsi="Times New Roman"/>
          <w:bCs/>
          <w:sz w:val="24"/>
        </w:rPr>
        <w:t>ädaohus oleva lapse ajutine perekonnast eraldamine</w:t>
      </w:r>
      <w:r w:rsidR="001316E0">
        <w:rPr>
          <w:rFonts w:ascii="Times New Roman" w:hAnsi="Times New Roman"/>
          <w:bCs/>
          <w:sz w:val="24"/>
        </w:rPr>
        <w:t>)</w:t>
      </w:r>
      <w:r w:rsidR="007D1CE0">
        <w:rPr>
          <w:rFonts w:ascii="Times New Roman" w:hAnsi="Times New Roman"/>
          <w:bCs/>
          <w:sz w:val="24"/>
        </w:rPr>
        <w:t xml:space="preserve"> </w:t>
      </w:r>
      <w:r w:rsidR="00705229">
        <w:rPr>
          <w:rFonts w:ascii="Times New Roman" w:hAnsi="Times New Roman"/>
          <w:bCs/>
          <w:sz w:val="24"/>
        </w:rPr>
        <w:t>ja §</w:t>
      </w:r>
      <w:r w:rsidR="002C2AEC">
        <w:rPr>
          <w:rFonts w:ascii="Times New Roman" w:hAnsi="Times New Roman"/>
          <w:bCs/>
          <w:sz w:val="24"/>
        </w:rPr>
        <w:t>-le</w:t>
      </w:r>
      <w:r w:rsidR="00705229">
        <w:rPr>
          <w:rFonts w:ascii="Times New Roman" w:hAnsi="Times New Roman"/>
          <w:bCs/>
          <w:sz w:val="24"/>
        </w:rPr>
        <w:t xml:space="preserve"> 34 (</w:t>
      </w:r>
      <w:r w:rsidR="001E2F3B">
        <w:rPr>
          <w:rFonts w:ascii="Times New Roman" w:hAnsi="Times New Roman"/>
          <w:bCs/>
          <w:sz w:val="24"/>
        </w:rPr>
        <w:t>p</w:t>
      </w:r>
      <w:r w:rsidRPr="001E2F3B" w:rsidR="001E2F3B">
        <w:rPr>
          <w:rFonts w:ascii="Times New Roman" w:hAnsi="Times New Roman"/>
          <w:bCs/>
          <w:sz w:val="24"/>
        </w:rPr>
        <w:t>erekonnast eraldatud lapse kaitse</w:t>
      </w:r>
      <w:r w:rsidR="001E2F3B">
        <w:rPr>
          <w:rFonts w:ascii="Times New Roman" w:hAnsi="Times New Roman"/>
          <w:bCs/>
          <w:sz w:val="24"/>
        </w:rPr>
        <w:t xml:space="preserve">). </w:t>
      </w:r>
    </w:p>
    <w:p w:rsidR="004145AD" w:rsidP="00E76672" w:rsidRDefault="004145AD" w14:paraId="01B2582C" w14:textId="77777777">
      <w:pPr>
        <w:rPr>
          <w:rFonts w:ascii="Times New Roman" w:hAnsi="Times New Roman"/>
          <w:bCs/>
          <w:sz w:val="24"/>
        </w:rPr>
      </w:pPr>
    </w:p>
    <w:p w:rsidR="000440D8" w:rsidP="00E76672" w:rsidRDefault="00296419" w14:paraId="6E1D30F9" w14:textId="5EC976C8">
      <w:pPr>
        <w:rPr>
          <w:rFonts w:ascii="Times New Roman" w:hAnsi="Times New Roman"/>
          <w:bCs/>
          <w:sz w:val="24"/>
        </w:rPr>
      </w:pPr>
      <w:r>
        <w:rPr>
          <w:rFonts w:ascii="Times New Roman" w:hAnsi="Times New Roman"/>
          <w:bCs/>
          <w:sz w:val="24"/>
        </w:rPr>
        <w:t xml:space="preserve">Eelnõuga §-s 29 tehtavaid muudatusi arvestades </w:t>
      </w:r>
      <w:r w:rsidR="00613346">
        <w:rPr>
          <w:rFonts w:ascii="Times New Roman" w:hAnsi="Times New Roman"/>
          <w:bCs/>
          <w:sz w:val="24"/>
        </w:rPr>
        <w:t>viidatakse edaspidi</w:t>
      </w:r>
      <w:r w:rsidR="0036744E">
        <w:rPr>
          <w:rFonts w:ascii="Times New Roman" w:hAnsi="Times New Roman"/>
          <w:bCs/>
          <w:sz w:val="24"/>
        </w:rPr>
        <w:t xml:space="preserve"> §</w:t>
      </w:r>
      <w:r w:rsidR="00A9762B">
        <w:rPr>
          <w:rFonts w:ascii="Times New Roman" w:hAnsi="Times New Roman"/>
          <w:bCs/>
          <w:sz w:val="24"/>
        </w:rPr>
        <w:t> </w:t>
      </w:r>
      <w:r w:rsidR="0036744E">
        <w:rPr>
          <w:rFonts w:ascii="Times New Roman" w:hAnsi="Times New Roman"/>
          <w:bCs/>
          <w:sz w:val="24"/>
        </w:rPr>
        <w:t>38 lõikes 2</w:t>
      </w:r>
      <w:r w:rsidR="00613346">
        <w:rPr>
          <w:rFonts w:ascii="Times New Roman" w:hAnsi="Times New Roman"/>
          <w:bCs/>
          <w:sz w:val="24"/>
        </w:rPr>
        <w:t xml:space="preserve"> § 29 lõigete 2</w:t>
      </w:r>
      <w:r w:rsidR="00622185">
        <w:rPr>
          <w:rFonts w:ascii="Times New Roman" w:hAnsi="Times New Roman"/>
          <w:bCs/>
          <w:sz w:val="24"/>
        </w:rPr>
        <w:t>–</w:t>
      </w:r>
      <w:r w:rsidR="001D5DB7">
        <w:rPr>
          <w:rFonts w:ascii="Times New Roman" w:hAnsi="Times New Roman"/>
          <w:bCs/>
          <w:sz w:val="24"/>
        </w:rPr>
        <w:t>5</w:t>
      </w:r>
      <w:r w:rsidR="00613346">
        <w:rPr>
          <w:rFonts w:ascii="Times New Roman" w:hAnsi="Times New Roman"/>
          <w:bCs/>
          <w:sz w:val="24"/>
        </w:rPr>
        <w:t xml:space="preserve"> asemel sama paragrahvi lõigetele </w:t>
      </w:r>
      <w:r w:rsidR="0036744E">
        <w:rPr>
          <w:rFonts w:ascii="Times New Roman" w:hAnsi="Times New Roman"/>
          <w:bCs/>
          <w:sz w:val="24"/>
        </w:rPr>
        <w:t>2, 6 ja 7</w:t>
      </w:r>
      <w:r w:rsidR="00CC02D9">
        <w:rPr>
          <w:rFonts w:ascii="Times New Roman" w:hAnsi="Times New Roman"/>
          <w:bCs/>
          <w:sz w:val="24"/>
        </w:rPr>
        <w:t>. Need on sätte</w:t>
      </w:r>
      <w:r w:rsidR="00613346">
        <w:rPr>
          <w:rFonts w:ascii="Times New Roman" w:hAnsi="Times New Roman"/>
          <w:bCs/>
          <w:sz w:val="24"/>
        </w:rPr>
        <w:t>d</w:t>
      </w:r>
      <w:r w:rsidR="00CC02D9">
        <w:rPr>
          <w:rFonts w:ascii="Times New Roman" w:hAnsi="Times New Roman"/>
          <w:bCs/>
          <w:sz w:val="24"/>
        </w:rPr>
        <w:t xml:space="preserve">, mis panevad kohustusi </w:t>
      </w:r>
      <w:r w:rsidR="00FF2A9B">
        <w:rPr>
          <w:rFonts w:ascii="Times New Roman" w:hAnsi="Times New Roman"/>
          <w:bCs/>
          <w:sz w:val="24"/>
        </w:rPr>
        <w:t xml:space="preserve">ka väljaspool </w:t>
      </w:r>
      <w:proofErr w:type="spellStart"/>
      <w:r w:rsidR="00FF2A9B">
        <w:rPr>
          <w:rFonts w:ascii="Times New Roman" w:hAnsi="Times New Roman"/>
          <w:bCs/>
          <w:sz w:val="24"/>
        </w:rPr>
        <w:t>KOV-e</w:t>
      </w:r>
      <w:proofErr w:type="spellEnd"/>
      <w:r w:rsidR="00FF2A9B">
        <w:rPr>
          <w:rFonts w:ascii="Times New Roman" w:hAnsi="Times New Roman"/>
          <w:bCs/>
          <w:sz w:val="24"/>
        </w:rPr>
        <w:t xml:space="preserve"> lastega töötavatele isikutele.</w:t>
      </w:r>
      <w:r w:rsidR="004145AD">
        <w:rPr>
          <w:rFonts w:ascii="Times New Roman" w:hAnsi="Times New Roman"/>
          <w:bCs/>
          <w:sz w:val="24"/>
        </w:rPr>
        <w:t xml:space="preserve"> Paragrahvi 38 lõike 2 loetellu lisatakse viide §-</w:t>
      </w:r>
      <w:r w:rsidR="00F92CDA">
        <w:rPr>
          <w:rFonts w:ascii="Times New Roman" w:hAnsi="Times New Roman"/>
          <w:bCs/>
          <w:sz w:val="24"/>
        </w:rPr>
        <w:t>l</w:t>
      </w:r>
      <w:r w:rsidR="004145AD">
        <w:rPr>
          <w:rFonts w:ascii="Times New Roman" w:hAnsi="Times New Roman"/>
          <w:bCs/>
          <w:sz w:val="24"/>
        </w:rPr>
        <w:t>e 36</w:t>
      </w:r>
      <w:r w:rsidRPr="004145AD" w:rsidR="004145AD">
        <w:rPr>
          <w:rFonts w:ascii="Times New Roman" w:hAnsi="Times New Roman"/>
          <w:bCs/>
          <w:sz w:val="24"/>
          <w:vertAlign w:val="superscript"/>
        </w:rPr>
        <w:t>1</w:t>
      </w:r>
      <w:r w:rsidR="004145AD">
        <w:rPr>
          <w:rFonts w:ascii="Times New Roman" w:hAnsi="Times New Roman"/>
          <w:bCs/>
          <w:sz w:val="24"/>
        </w:rPr>
        <w:t xml:space="preserve">, mis eelnõu § 1 punktiga </w:t>
      </w:r>
      <w:r w:rsidRPr="003156FB" w:rsidR="004145AD">
        <w:rPr>
          <w:rFonts w:ascii="Times New Roman" w:hAnsi="Times New Roman"/>
          <w:bCs/>
          <w:sz w:val="24"/>
        </w:rPr>
        <w:t>1</w:t>
      </w:r>
      <w:r w:rsidRPr="003156FB" w:rsidR="004A2ABB">
        <w:rPr>
          <w:rFonts w:ascii="Times New Roman" w:hAnsi="Times New Roman"/>
          <w:bCs/>
          <w:sz w:val="24"/>
        </w:rPr>
        <w:t>5</w:t>
      </w:r>
      <w:r w:rsidR="004145AD">
        <w:rPr>
          <w:rFonts w:ascii="Times New Roman" w:hAnsi="Times New Roman"/>
          <w:bCs/>
          <w:sz w:val="24"/>
        </w:rPr>
        <w:t xml:space="preserve"> </w:t>
      </w:r>
      <w:proofErr w:type="spellStart"/>
      <w:r w:rsidR="004145AD">
        <w:rPr>
          <w:rFonts w:ascii="Times New Roman" w:hAnsi="Times New Roman"/>
          <w:bCs/>
          <w:sz w:val="24"/>
        </w:rPr>
        <w:t>LasteKS-isse</w:t>
      </w:r>
      <w:proofErr w:type="spellEnd"/>
      <w:r w:rsidR="004145AD">
        <w:rPr>
          <w:rFonts w:ascii="Times New Roman" w:hAnsi="Times New Roman"/>
          <w:bCs/>
          <w:sz w:val="24"/>
        </w:rPr>
        <w:t xml:space="preserve"> lisatakse ja mis </w:t>
      </w:r>
      <w:r w:rsidR="00450335">
        <w:rPr>
          <w:rFonts w:ascii="Times New Roman" w:hAnsi="Times New Roman"/>
          <w:bCs/>
          <w:sz w:val="24"/>
        </w:rPr>
        <w:t xml:space="preserve">sätestab lasteasutuse </w:t>
      </w:r>
      <w:r w:rsidR="002C2AEC">
        <w:rPr>
          <w:rFonts w:ascii="Times New Roman" w:hAnsi="Times New Roman"/>
          <w:bCs/>
          <w:sz w:val="24"/>
        </w:rPr>
        <w:t>osalemise</w:t>
      </w:r>
      <w:r w:rsidR="00450335">
        <w:rPr>
          <w:rFonts w:ascii="Times New Roman" w:hAnsi="Times New Roman"/>
          <w:bCs/>
          <w:sz w:val="24"/>
        </w:rPr>
        <w:t xml:space="preserve"> võrgustikutöö</w:t>
      </w:r>
      <w:r w:rsidR="002C2AEC">
        <w:rPr>
          <w:rFonts w:ascii="Times New Roman" w:hAnsi="Times New Roman"/>
          <w:bCs/>
          <w:sz w:val="24"/>
        </w:rPr>
        <w:t>s</w:t>
      </w:r>
      <w:r w:rsidR="00450335">
        <w:rPr>
          <w:rFonts w:ascii="Times New Roman" w:hAnsi="Times New Roman"/>
          <w:bCs/>
          <w:sz w:val="24"/>
        </w:rPr>
        <w:t xml:space="preserve">. </w:t>
      </w:r>
    </w:p>
    <w:p w:rsidR="00A042D2" w:rsidP="00E76672" w:rsidRDefault="00A042D2" w14:paraId="7AE3F179" w14:textId="77777777">
      <w:pPr>
        <w:rPr>
          <w:rFonts w:ascii="Times New Roman" w:hAnsi="Times New Roman"/>
          <w:sz w:val="24"/>
        </w:rPr>
      </w:pPr>
    </w:p>
    <w:p w:rsidR="00695AFC" w:rsidP="00E76672" w:rsidRDefault="00176B26" w14:paraId="7431983E" w14:textId="48E44799">
      <w:pPr>
        <w:rPr>
          <w:rFonts w:ascii="Times New Roman" w:hAnsi="Times New Roman"/>
          <w:sz w:val="24"/>
        </w:rPr>
      </w:pPr>
      <w:r w:rsidRPr="00864B2C">
        <w:rPr>
          <w:rFonts w:ascii="Times New Roman" w:hAnsi="Times New Roman"/>
          <w:b/>
          <w:sz w:val="24"/>
        </w:rPr>
        <w:t xml:space="preserve">Eelnõu § 1 punktiga </w:t>
      </w:r>
      <w:r w:rsidRPr="6469BDFB">
        <w:rPr>
          <w:rFonts w:ascii="Times New Roman" w:hAnsi="Times New Roman"/>
          <w:b/>
          <w:bCs/>
          <w:sz w:val="24"/>
        </w:rPr>
        <w:t>1</w:t>
      </w:r>
      <w:r w:rsidR="00AE3D77">
        <w:rPr>
          <w:rFonts w:ascii="Times New Roman" w:hAnsi="Times New Roman"/>
          <w:b/>
          <w:bCs/>
          <w:sz w:val="24"/>
        </w:rPr>
        <w:t>6</w:t>
      </w:r>
      <w:r w:rsidRPr="00EF7D52" w:rsidR="00EF7D52">
        <w:rPr>
          <w:rFonts w:ascii="Times New Roman" w:hAnsi="Times New Roman"/>
          <w:sz w:val="24"/>
        </w:rPr>
        <w:t xml:space="preserve"> </w:t>
      </w:r>
      <w:r w:rsidR="00EF7D52">
        <w:rPr>
          <w:rFonts w:ascii="Times New Roman" w:hAnsi="Times New Roman"/>
          <w:sz w:val="24"/>
        </w:rPr>
        <w:t xml:space="preserve">täiendatakse </w:t>
      </w:r>
      <w:proofErr w:type="spellStart"/>
      <w:r w:rsidR="00EF7D52">
        <w:rPr>
          <w:rFonts w:ascii="Times New Roman" w:hAnsi="Times New Roman"/>
          <w:sz w:val="24"/>
        </w:rPr>
        <w:t>LasteKS-i</w:t>
      </w:r>
      <w:proofErr w:type="spellEnd"/>
      <w:r w:rsidR="00EF7D52">
        <w:rPr>
          <w:rFonts w:ascii="Times New Roman" w:hAnsi="Times New Roman"/>
          <w:sz w:val="24"/>
        </w:rPr>
        <w:t xml:space="preserve"> alusel </w:t>
      </w:r>
      <w:r w:rsidRPr="00373B28" w:rsidR="00EF7D52">
        <w:rPr>
          <w:rFonts w:ascii="Times New Roman" w:hAnsi="Times New Roman"/>
          <w:sz w:val="24"/>
        </w:rPr>
        <w:t>haldusjärelevalve te</w:t>
      </w:r>
      <w:r w:rsidR="00EF7D52">
        <w:rPr>
          <w:rFonts w:ascii="Times New Roman" w:hAnsi="Times New Roman"/>
          <w:sz w:val="24"/>
        </w:rPr>
        <w:t>gemiseks</w:t>
      </w:r>
      <w:r w:rsidRPr="00373B28" w:rsidR="00EF7D52">
        <w:rPr>
          <w:rFonts w:ascii="Times New Roman" w:hAnsi="Times New Roman"/>
          <w:sz w:val="24"/>
        </w:rPr>
        <w:t xml:space="preserve"> lubatavaid</w:t>
      </w:r>
      <w:r w:rsidR="00EF7D52">
        <w:rPr>
          <w:rFonts w:ascii="Times New Roman" w:hAnsi="Times New Roman"/>
          <w:sz w:val="24"/>
        </w:rPr>
        <w:t xml:space="preserve"> meetmeid</w:t>
      </w:r>
      <w:r w:rsidR="00226148">
        <w:rPr>
          <w:rFonts w:ascii="Times New Roman" w:hAnsi="Times New Roman"/>
          <w:sz w:val="24"/>
        </w:rPr>
        <w:t>. Paragrahvi</w:t>
      </w:r>
      <w:r w:rsidR="009B08FB">
        <w:rPr>
          <w:rFonts w:ascii="Times New Roman" w:hAnsi="Times New Roman"/>
          <w:bCs/>
          <w:sz w:val="24"/>
        </w:rPr>
        <w:t xml:space="preserve"> </w:t>
      </w:r>
      <w:r w:rsidRPr="009B08FB" w:rsidR="00AD1C08">
        <w:rPr>
          <w:rFonts w:ascii="Times New Roman" w:hAnsi="Times New Roman"/>
          <w:sz w:val="24"/>
        </w:rPr>
        <w:t>40</w:t>
      </w:r>
      <w:r w:rsidRPr="009B08FB" w:rsidR="00AD1C08">
        <w:rPr>
          <w:rFonts w:ascii="Times New Roman" w:hAnsi="Times New Roman"/>
          <w:sz w:val="24"/>
          <w:vertAlign w:val="superscript"/>
        </w:rPr>
        <w:t>1</w:t>
      </w:r>
      <w:r w:rsidRPr="009B08FB" w:rsidR="00AD1C08">
        <w:rPr>
          <w:rFonts w:ascii="Times New Roman" w:hAnsi="Times New Roman"/>
          <w:sz w:val="24"/>
        </w:rPr>
        <w:t xml:space="preserve"> </w:t>
      </w:r>
      <w:r w:rsidR="008B772B">
        <w:rPr>
          <w:rFonts w:ascii="Times New Roman" w:hAnsi="Times New Roman"/>
          <w:bCs/>
          <w:sz w:val="24"/>
        </w:rPr>
        <w:t xml:space="preserve">lisatakse </w:t>
      </w:r>
      <w:r w:rsidRPr="009B08FB" w:rsidR="009B08FB">
        <w:rPr>
          <w:rFonts w:ascii="Times New Roman" w:hAnsi="Times New Roman"/>
          <w:sz w:val="24"/>
        </w:rPr>
        <w:t>lõiked 2 ja 3, mis annavad SKA-</w:t>
      </w:r>
      <w:proofErr w:type="spellStart"/>
      <w:r w:rsidRPr="009B08FB" w:rsidR="009B08FB">
        <w:rPr>
          <w:rFonts w:ascii="Times New Roman" w:hAnsi="Times New Roman"/>
          <w:sz w:val="24"/>
        </w:rPr>
        <w:t>le</w:t>
      </w:r>
      <w:proofErr w:type="spellEnd"/>
      <w:r w:rsidRPr="009B08FB" w:rsidR="009B08FB">
        <w:rPr>
          <w:rFonts w:ascii="Times New Roman" w:hAnsi="Times New Roman"/>
          <w:sz w:val="24"/>
        </w:rPr>
        <w:t xml:space="preserve"> lastele sotsiaalteenus</w:t>
      </w:r>
      <w:r w:rsidR="00D84E4E">
        <w:rPr>
          <w:rFonts w:ascii="Times New Roman" w:hAnsi="Times New Roman"/>
          <w:sz w:val="24"/>
        </w:rPr>
        <w:t>eid</w:t>
      </w:r>
      <w:r w:rsidRPr="009B08FB" w:rsidR="009B08FB">
        <w:rPr>
          <w:rFonts w:ascii="Times New Roman" w:hAnsi="Times New Roman"/>
          <w:sz w:val="24"/>
        </w:rPr>
        <w:t xml:space="preserve"> osutava lasteasutuse üle haldusjärelevalve </w:t>
      </w:r>
      <w:r w:rsidR="004722D5">
        <w:rPr>
          <w:rFonts w:ascii="Times New Roman" w:hAnsi="Times New Roman"/>
          <w:sz w:val="24"/>
        </w:rPr>
        <w:t>tegemisel</w:t>
      </w:r>
      <w:r w:rsidRPr="009B08FB" w:rsidR="009B08FB">
        <w:rPr>
          <w:rFonts w:ascii="Times New Roman" w:hAnsi="Times New Roman"/>
          <w:sz w:val="24"/>
        </w:rPr>
        <w:t xml:space="preserve"> õiguse küsida </w:t>
      </w:r>
      <w:r w:rsidR="008B772B">
        <w:rPr>
          <w:rFonts w:ascii="Times New Roman" w:hAnsi="Times New Roman"/>
          <w:sz w:val="24"/>
        </w:rPr>
        <w:t xml:space="preserve">lasteasutuses teenuse saamise eesmärgil viibivatelt </w:t>
      </w:r>
      <w:r w:rsidRPr="009B08FB" w:rsidR="009B08FB">
        <w:rPr>
          <w:rFonts w:ascii="Times New Roman" w:hAnsi="Times New Roman"/>
          <w:sz w:val="24"/>
        </w:rPr>
        <w:t>lastelt</w:t>
      </w:r>
      <w:r w:rsidR="008B772B">
        <w:rPr>
          <w:rFonts w:ascii="Times New Roman" w:hAnsi="Times New Roman"/>
          <w:sz w:val="24"/>
        </w:rPr>
        <w:t xml:space="preserve"> </w:t>
      </w:r>
      <w:r w:rsidRPr="009B08FB" w:rsidR="009B08FB">
        <w:rPr>
          <w:rFonts w:ascii="Times New Roman" w:hAnsi="Times New Roman"/>
          <w:sz w:val="24"/>
        </w:rPr>
        <w:t>ja nende seaduslikelt esindajatelt</w:t>
      </w:r>
      <w:r w:rsidR="007B25B0">
        <w:rPr>
          <w:rFonts w:ascii="Times New Roman" w:hAnsi="Times New Roman"/>
          <w:sz w:val="24"/>
        </w:rPr>
        <w:t xml:space="preserve"> </w:t>
      </w:r>
      <w:r w:rsidRPr="009B08FB" w:rsidR="007B25B0">
        <w:rPr>
          <w:rFonts w:ascii="Times New Roman" w:hAnsi="Times New Roman"/>
          <w:sz w:val="24"/>
        </w:rPr>
        <w:t>selgitusi</w:t>
      </w:r>
      <w:r w:rsidRPr="009B08FB" w:rsidR="009B08FB">
        <w:rPr>
          <w:rFonts w:ascii="Times New Roman" w:hAnsi="Times New Roman"/>
          <w:sz w:val="24"/>
        </w:rPr>
        <w:t xml:space="preserve">. </w:t>
      </w:r>
      <w:r w:rsidR="001C2364">
        <w:rPr>
          <w:rFonts w:ascii="Times New Roman" w:hAnsi="Times New Roman"/>
          <w:sz w:val="24"/>
        </w:rPr>
        <w:t>Paragrahvi 40</w:t>
      </w:r>
      <w:r w:rsidRPr="001C2364" w:rsidR="001C2364">
        <w:rPr>
          <w:rFonts w:ascii="Times New Roman" w:hAnsi="Times New Roman"/>
          <w:sz w:val="24"/>
          <w:vertAlign w:val="superscript"/>
        </w:rPr>
        <w:t>1</w:t>
      </w:r>
      <w:r w:rsidR="001C2364">
        <w:rPr>
          <w:rFonts w:ascii="Times New Roman" w:hAnsi="Times New Roman"/>
          <w:sz w:val="24"/>
        </w:rPr>
        <w:t xml:space="preserve"> lisatav lõige 2 näeb </w:t>
      </w:r>
      <w:r w:rsidR="009374B6">
        <w:rPr>
          <w:rFonts w:ascii="Times New Roman" w:hAnsi="Times New Roman"/>
          <w:sz w:val="24"/>
        </w:rPr>
        <w:t>muu hulgas</w:t>
      </w:r>
      <w:r w:rsidR="001C2364">
        <w:rPr>
          <w:rFonts w:ascii="Times New Roman" w:hAnsi="Times New Roman"/>
          <w:sz w:val="24"/>
        </w:rPr>
        <w:t xml:space="preserve"> ette, et l</w:t>
      </w:r>
      <w:r w:rsidRPr="00D46810" w:rsidR="00D46810">
        <w:rPr>
          <w:rFonts w:ascii="Times New Roman" w:hAnsi="Times New Roman"/>
          <w:sz w:val="24"/>
        </w:rPr>
        <w:t xml:space="preserve">apselt selgituste küsimiseks peab </w:t>
      </w:r>
      <w:r w:rsidR="001C2364">
        <w:rPr>
          <w:rFonts w:ascii="Times New Roman" w:hAnsi="Times New Roman"/>
          <w:sz w:val="24"/>
        </w:rPr>
        <w:t>SKA</w:t>
      </w:r>
      <w:r w:rsidRPr="00D46810" w:rsidR="00D46810">
        <w:rPr>
          <w:rFonts w:ascii="Times New Roman" w:hAnsi="Times New Roman"/>
          <w:sz w:val="24"/>
        </w:rPr>
        <w:t xml:space="preserve"> ametnikul olema asjakohane väljaõpe. </w:t>
      </w:r>
      <w:r w:rsidR="001C2364">
        <w:rPr>
          <w:rFonts w:ascii="Times New Roman" w:hAnsi="Times New Roman"/>
          <w:sz w:val="24"/>
        </w:rPr>
        <w:t>Lõige 3 sätestab, et l</w:t>
      </w:r>
      <w:r w:rsidRPr="00D46810" w:rsidR="00D46810">
        <w:rPr>
          <w:rFonts w:ascii="Times New Roman" w:hAnsi="Times New Roman"/>
          <w:sz w:val="24"/>
        </w:rPr>
        <w:t xml:space="preserve">apselt selgituste küsimisel tuleb </w:t>
      </w:r>
      <w:r w:rsidR="001C2364">
        <w:rPr>
          <w:rFonts w:ascii="Times New Roman" w:hAnsi="Times New Roman"/>
          <w:sz w:val="24"/>
        </w:rPr>
        <w:t>talle</w:t>
      </w:r>
      <w:r w:rsidRPr="00D46810" w:rsidR="00D46810">
        <w:rPr>
          <w:rFonts w:ascii="Times New Roman" w:hAnsi="Times New Roman"/>
          <w:sz w:val="24"/>
        </w:rPr>
        <w:t xml:space="preserve"> selgitada selgituste küsimise põhjuseid ning kuulata laps ära tema vanust ja arengutaset arvestades sobival viisil</w:t>
      </w:r>
      <w:r w:rsidR="004D3D2A">
        <w:rPr>
          <w:rFonts w:ascii="Times New Roman" w:hAnsi="Times New Roman"/>
          <w:sz w:val="24"/>
        </w:rPr>
        <w:t xml:space="preserve">. </w:t>
      </w:r>
      <w:r w:rsidR="00692822">
        <w:rPr>
          <w:rFonts w:ascii="Times New Roman" w:hAnsi="Times New Roman"/>
          <w:sz w:val="24"/>
        </w:rPr>
        <w:t>Muudatus</w:t>
      </w:r>
      <w:r w:rsidR="00CC478E">
        <w:rPr>
          <w:rFonts w:ascii="Times New Roman" w:hAnsi="Times New Roman"/>
          <w:sz w:val="24"/>
        </w:rPr>
        <w:t xml:space="preserve"> täiend</w:t>
      </w:r>
      <w:r w:rsidR="00692822">
        <w:rPr>
          <w:rFonts w:ascii="Times New Roman" w:hAnsi="Times New Roman"/>
          <w:sz w:val="24"/>
        </w:rPr>
        <w:t>ab</w:t>
      </w:r>
      <w:r w:rsidR="00CC478E">
        <w:rPr>
          <w:rFonts w:ascii="Times New Roman" w:hAnsi="Times New Roman"/>
          <w:sz w:val="24"/>
        </w:rPr>
        <w:t xml:space="preserve"> Vabariigi Valitsuse seaduse (VVS) §-s 75</w:t>
      </w:r>
      <w:r w:rsidR="00CC478E">
        <w:rPr>
          <w:rFonts w:ascii="Times New Roman" w:hAnsi="Times New Roman"/>
          <w:sz w:val="24"/>
          <w:vertAlign w:val="superscript"/>
        </w:rPr>
        <w:t>2</w:t>
      </w:r>
      <w:r w:rsidR="00CC478E">
        <w:rPr>
          <w:rFonts w:ascii="Times New Roman" w:hAnsi="Times New Roman"/>
          <w:sz w:val="24"/>
        </w:rPr>
        <w:t xml:space="preserve"> sätestatud meetmete loetelu, mida rakendatakse </w:t>
      </w:r>
      <w:proofErr w:type="spellStart"/>
      <w:r w:rsidR="00CC478E">
        <w:rPr>
          <w:rFonts w:ascii="Times New Roman" w:hAnsi="Times New Roman"/>
          <w:sz w:val="24"/>
        </w:rPr>
        <w:t>KOV-i</w:t>
      </w:r>
      <w:proofErr w:type="spellEnd"/>
      <w:r w:rsidR="00CC478E">
        <w:rPr>
          <w:rFonts w:ascii="Times New Roman" w:hAnsi="Times New Roman"/>
          <w:sz w:val="24"/>
        </w:rPr>
        <w:t xml:space="preserve">, </w:t>
      </w:r>
      <w:r w:rsidR="00371A33">
        <w:rPr>
          <w:rFonts w:ascii="Times New Roman" w:hAnsi="Times New Roman"/>
          <w:sz w:val="24"/>
        </w:rPr>
        <w:t>sealhulgas</w:t>
      </w:r>
      <w:r w:rsidR="00CC478E">
        <w:rPr>
          <w:rFonts w:ascii="Times New Roman" w:hAnsi="Times New Roman"/>
          <w:sz w:val="24"/>
        </w:rPr>
        <w:t xml:space="preserve"> tema hallatavate lasteasutuste tegevuse kontrollimisel. </w:t>
      </w:r>
      <w:r w:rsidRPr="00C16150" w:rsidR="00CC478E">
        <w:rPr>
          <w:rFonts w:ascii="Times New Roman" w:hAnsi="Times New Roman"/>
          <w:sz w:val="24"/>
        </w:rPr>
        <w:t>VVS §</w:t>
      </w:r>
      <w:r w:rsidRPr="00FE02A6" w:rsidR="00CC478E">
        <w:rPr>
          <w:rFonts w:ascii="Times New Roman" w:hAnsi="Times New Roman"/>
          <w:sz w:val="24"/>
        </w:rPr>
        <w:t xml:space="preserve"> 75</w:t>
      </w:r>
      <w:r w:rsidR="00CC478E">
        <w:rPr>
          <w:rFonts w:ascii="Times New Roman" w:hAnsi="Times New Roman"/>
          <w:sz w:val="24"/>
          <w:vertAlign w:val="superscript"/>
        </w:rPr>
        <w:t>2</w:t>
      </w:r>
      <w:r w:rsidRPr="00FE02A6" w:rsidR="00CC478E">
        <w:rPr>
          <w:rFonts w:ascii="Times New Roman" w:hAnsi="Times New Roman"/>
          <w:sz w:val="24"/>
        </w:rPr>
        <w:t xml:space="preserve"> </w:t>
      </w:r>
      <w:r w:rsidR="00CC478E">
        <w:rPr>
          <w:rFonts w:ascii="Times New Roman" w:hAnsi="Times New Roman"/>
          <w:sz w:val="24"/>
        </w:rPr>
        <w:t>lõike 1 punkt</w:t>
      </w:r>
      <w:r w:rsidR="00454169">
        <w:rPr>
          <w:rFonts w:ascii="Times New Roman" w:hAnsi="Times New Roman"/>
          <w:sz w:val="24"/>
        </w:rPr>
        <w:t> </w:t>
      </w:r>
      <w:r w:rsidR="00CC478E">
        <w:rPr>
          <w:rFonts w:ascii="Times New Roman" w:hAnsi="Times New Roman"/>
          <w:sz w:val="24"/>
        </w:rPr>
        <w:t xml:space="preserve">7 lubab eriseaduses sätestada täiendavaid haldusjärelevalve meetmeid. </w:t>
      </w:r>
    </w:p>
    <w:p w:rsidR="00695AFC" w:rsidP="00E76672" w:rsidRDefault="00695AFC" w14:paraId="00CAB24E" w14:textId="77777777">
      <w:pPr>
        <w:rPr>
          <w:rFonts w:ascii="Times New Roman" w:hAnsi="Times New Roman"/>
          <w:sz w:val="24"/>
        </w:rPr>
      </w:pPr>
    </w:p>
    <w:p w:rsidR="00C62F78" w:rsidP="00E76672" w:rsidRDefault="00695AFC" w14:paraId="21838A9C" w14:textId="66B9C299">
      <w:pPr>
        <w:rPr>
          <w:rFonts w:ascii="Times New Roman" w:hAnsi="Times New Roman"/>
          <w:sz w:val="24"/>
        </w:rPr>
      </w:pPr>
      <w:r>
        <w:rPr>
          <w:rFonts w:ascii="Times New Roman" w:hAnsi="Times New Roman"/>
          <w:sz w:val="24"/>
        </w:rPr>
        <w:t>Teenusesaajatega vestlemine lasteasutuses on üldjuhul vajalik, et hinnata teenuse osutamisele kehtestatud nõuete täitmist, eriti arvestades, et mõnes asutuses viibivad (elavad) lapsed ööpäev</w:t>
      </w:r>
      <w:r w:rsidR="002F6EA9">
        <w:rPr>
          <w:rFonts w:ascii="Times New Roman" w:hAnsi="Times New Roman"/>
          <w:sz w:val="24"/>
        </w:rPr>
        <w:t xml:space="preserve"> läbi</w:t>
      </w:r>
      <w:r>
        <w:rPr>
          <w:rFonts w:ascii="Times New Roman" w:hAnsi="Times New Roman"/>
          <w:sz w:val="24"/>
        </w:rPr>
        <w:t xml:space="preserve"> ja pik</w:t>
      </w:r>
      <w:r w:rsidR="002F6EA9">
        <w:rPr>
          <w:rFonts w:ascii="Times New Roman" w:hAnsi="Times New Roman"/>
          <w:sz w:val="24"/>
        </w:rPr>
        <w:t>ka aega</w:t>
      </w:r>
      <w:r w:rsidR="008C5496">
        <w:rPr>
          <w:rFonts w:ascii="Times New Roman" w:hAnsi="Times New Roman"/>
          <w:sz w:val="24"/>
        </w:rPr>
        <w:t>, näiteks</w:t>
      </w:r>
      <w:r>
        <w:rPr>
          <w:rFonts w:ascii="Times New Roman" w:hAnsi="Times New Roman"/>
          <w:sz w:val="24"/>
        </w:rPr>
        <w:t xml:space="preserve"> asendushooldusteenuse puhul. Sama oluline on ka vestelda nende laste seaduslike esindajatega</w:t>
      </w:r>
      <w:r w:rsidR="00226148">
        <w:rPr>
          <w:rFonts w:ascii="Times New Roman" w:hAnsi="Times New Roman"/>
          <w:sz w:val="24"/>
        </w:rPr>
        <w:t xml:space="preserve"> (vanematega)</w:t>
      </w:r>
      <w:r>
        <w:rPr>
          <w:rFonts w:ascii="Times New Roman" w:hAnsi="Times New Roman"/>
          <w:sz w:val="24"/>
        </w:rPr>
        <w:t xml:space="preserve">. </w:t>
      </w:r>
      <w:r w:rsidRPr="00A31576" w:rsidR="002A61DE">
        <w:rPr>
          <w:rFonts w:ascii="Times New Roman" w:hAnsi="Times New Roman"/>
          <w:sz w:val="24"/>
        </w:rPr>
        <w:t>Oluline osa sellest teabest saadakse just laste ja nende esindajate ütluste kaudu, mis toetavad järelevalvemenetluse terviklikkust ja lapse õiguste kaitset.</w:t>
      </w:r>
      <w:r w:rsidR="002A61DE">
        <w:rPr>
          <w:rFonts w:ascii="Times New Roman" w:hAnsi="Times New Roman"/>
          <w:sz w:val="24"/>
        </w:rPr>
        <w:t xml:space="preserve"> </w:t>
      </w:r>
      <w:r>
        <w:rPr>
          <w:rFonts w:ascii="Times New Roman" w:hAnsi="Times New Roman"/>
          <w:sz w:val="24"/>
        </w:rPr>
        <w:t xml:space="preserve">Vahel ongi just lapsevanem pöördunud kaebusega järelevalveasutuse poole. </w:t>
      </w:r>
      <w:r w:rsidR="00A96708">
        <w:rPr>
          <w:rFonts w:ascii="Times New Roman" w:hAnsi="Times New Roman"/>
          <w:sz w:val="24"/>
        </w:rPr>
        <w:t>S</w:t>
      </w:r>
      <w:r w:rsidR="001B21A7">
        <w:rPr>
          <w:rFonts w:ascii="Times New Roman" w:hAnsi="Times New Roman"/>
          <w:sz w:val="24"/>
        </w:rPr>
        <w:t>KA</w:t>
      </w:r>
      <w:r w:rsidR="00A96708">
        <w:rPr>
          <w:rFonts w:ascii="Times New Roman" w:hAnsi="Times New Roman"/>
          <w:sz w:val="24"/>
        </w:rPr>
        <w:t xml:space="preserve"> õigus lapselt</w:t>
      </w:r>
      <w:r w:rsidR="001B21A7">
        <w:rPr>
          <w:rFonts w:ascii="Times New Roman" w:hAnsi="Times New Roman"/>
          <w:sz w:val="24"/>
        </w:rPr>
        <w:t xml:space="preserve"> ja tema vanemalt haldusjärelevalve raames selgitusi küsida ei tähenda</w:t>
      </w:r>
      <w:r w:rsidR="00C62F78">
        <w:rPr>
          <w:rFonts w:ascii="Times New Roman" w:hAnsi="Times New Roman"/>
          <w:sz w:val="24"/>
        </w:rPr>
        <w:t xml:space="preserve"> ei lapse ega vanema kohustust selliseid selgitusi anda. Seega ei ole selgituste</w:t>
      </w:r>
      <w:r>
        <w:rPr>
          <w:rFonts w:ascii="Times New Roman" w:hAnsi="Times New Roman"/>
          <w:sz w:val="24"/>
        </w:rPr>
        <w:t xml:space="preserve"> andmine ühelegi lapsele ega vanemale kohustuslik, kuid praktikas on lapsed ja vanemad sageli järelevalveametnikega vestlemisest</w:t>
      </w:r>
      <w:r w:rsidR="00853C88">
        <w:rPr>
          <w:rFonts w:ascii="Times New Roman" w:hAnsi="Times New Roman"/>
          <w:sz w:val="24"/>
        </w:rPr>
        <w:t xml:space="preserve"> väga huvitatud</w:t>
      </w:r>
      <w:r>
        <w:rPr>
          <w:rFonts w:ascii="Times New Roman" w:hAnsi="Times New Roman"/>
          <w:sz w:val="24"/>
        </w:rPr>
        <w:t xml:space="preserve">. </w:t>
      </w:r>
    </w:p>
    <w:p w:rsidR="000317BC" w:rsidP="00E76672" w:rsidRDefault="000317BC" w14:paraId="11DE45A1" w14:textId="77777777">
      <w:pPr>
        <w:rPr>
          <w:rFonts w:ascii="Times New Roman" w:hAnsi="Times New Roman"/>
          <w:sz w:val="24"/>
        </w:rPr>
      </w:pPr>
    </w:p>
    <w:p w:rsidRPr="00A31576" w:rsidR="00000F38" w:rsidP="00E76672" w:rsidRDefault="00000F38" w14:paraId="346FD6A2" w14:textId="52809683">
      <w:pPr>
        <w:rPr>
          <w:rFonts w:ascii="Times New Roman" w:hAnsi="Times New Roman"/>
          <w:sz w:val="24"/>
        </w:rPr>
      </w:pPr>
      <w:r w:rsidRPr="00A31576">
        <w:rPr>
          <w:rFonts w:ascii="Times New Roman" w:hAnsi="Times New Roman"/>
          <w:sz w:val="24"/>
        </w:rPr>
        <w:t xml:space="preserve">Lapsega vahetu vestlemise võimalus ilma </w:t>
      </w:r>
      <w:r w:rsidR="004D3D2A">
        <w:rPr>
          <w:rFonts w:ascii="Times New Roman" w:hAnsi="Times New Roman"/>
          <w:sz w:val="24"/>
        </w:rPr>
        <w:t>lasteasutuse töötajate</w:t>
      </w:r>
      <w:r w:rsidRPr="00A31576">
        <w:rPr>
          <w:rFonts w:ascii="Times New Roman" w:hAnsi="Times New Roman"/>
          <w:sz w:val="24"/>
        </w:rPr>
        <w:t xml:space="preserve"> juuresolekuta on oluline, et laps saaks anda vahetut ja mõjutamata teavet oma kogemuste ja teenuse toimimise kohta. Selline võimalus aitab tuvastada olukordi, kus lapse õigusi on rikutud või kus lapse huvi</w:t>
      </w:r>
      <w:r w:rsidR="00324168">
        <w:rPr>
          <w:rFonts w:ascii="Times New Roman" w:hAnsi="Times New Roman"/>
          <w:sz w:val="24"/>
        </w:rPr>
        <w:t>si</w:t>
      </w:r>
      <w:r w:rsidRPr="00A31576">
        <w:rPr>
          <w:rFonts w:ascii="Times New Roman" w:hAnsi="Times New Roman"/>
          <w:sz w:val="24"/>
        </w:rPr>
        <w:t xml:space="preserve">d ei ole teenuse korraldamisel piisavalt arvesse võetud. </w:t>
      </w:r>
      <w:r w:rsidR="00BE040B">
        <w:rPr>
          <w:rFonts w:ascii="Times New Roman" w:hAnsi="Times New Roman"/>
          <w:sz w:val="24"/>
        </w:rPr>
        <w:t>Lasteasutuse t</w:t>
      </w:r>
      <w:r w:rsidRPr="00A31576" w:rsidR="00BE040B">
        <w:rPr>
          <w:rFonts w:ascii="Times New Roman" w:hAnsi="Times New Roman"/>
          <w:sz w:val="24"/>
        </w:rPr>
        <w:t xml:space="preserve">öötajate juuresolekul võib lapse ütlus olla mõjutatud, mistõttu on oluline tagada lapsele võimalus rääkida turvalises ja sõltumatus keskkonnas. </w:t>
      </w:r>
      <w:r w:rsidRPr="00A31576">
        <w:rPr>
          <w:rFonts w:ascii="Times New Roman" w:hAnsi="Times New Roman"/>
          <w:sz w:val="24"/>
        </w:rPr>
        <w:t>Praktikas on olnud juhtumeid, kus lapsega vahetult vesteldes on ilmnenud väärkohtlemise juhtumid, mi</w:t>
      </w:r>
      <w:r w:rsidR="002B26A2">
        <w:rPr>
          <w:rFonts w:ascii="Times New Roman" w:hAnsi="Times New Roman"/>
          <w:sz w:val="24"/>
        </w:rPr>
        <w:t>llest</w:t>
      </w:r>
      <w:r w:rsidRPr="00A31576">
        <w:rPr>
          <w:rFonts w:ascii="Times New Roman" w:hAnsi="Times New Roman"/>
          <w:sz w:val="24"/>
        </w:rPr>
        <w:t xml:space="preserve"> muul viisil poleks teada saa</w:t>
      </w:r>
      <w:r w:rsidR="002B26A2">
        <w:rPr>
          <w:rFonts w:ascii="Times New Roman" w:hAnsi="Times New Roman"/>
          <w:sz w:val="24"/>
        </w:rPr>
        <w:t>dud.</w:t>
      </w:r>
    </w:p>
    <w:p w:rsidRPr="00A31576" w:rsidR="00000F38" w:rsidP="00E76672" w:rsidRDefault="00000F38" w14:paraId="5C678BE0" w14:textId="77777777">
      <w:pPr>
        <w:rPr>
          <w:rFonts w:ascii="Times New Roman" w:hAnsi="Times New Roman"/>
          <w:sz w:val="24"/>
        </w:rPr>
      </w:pPr>
    </w:p>
    <w:p w:rsidR="00C211CD" w:rsidP="00E76672" w:rsidRDefault="000317BC" w14:paraId="1600963B" w14:textId="5D393129">
      <w:pPr>
        <w:rPr>
          <w:rFonts w:ascii="Times New Roman" w:hAnsi="Times New Roman"/>
          <w:sz w:val="24"/>
        </w:rPr>
      </w:pPr>
      <w:r>
        <w:rPr>
          <w:rFonts w:ascii="Times New Roman" w:hAnsi="Times New Roman"/>
          <w:sz w:val="24"/>
        </w:rPr>
        <w:t xml:space="preserve">Laste küsitlemisel arvestatakse alati nende vanuse ja vajadustega, seejuures on SKA järelevalveametnikud </w:t>
      </w:r>
      <w:r w:rsidR="00226148">
        <w:rPr>
          <w:rFonts w:ascii="Times New Roman" w:hAnsi="Times New Roman"/>
          <w:sz w:val="24"/>
        </w:rPr>
        <w:t xml:space="preserve">ka praegu </w:t>
      </w:r>
      <w:r>
        <w:rPr>
          <w:rFonts w:ascii="Times New Roman" w:hAnsi="Times New Roman"/>
          <w:sz w:val="24"/>
        </w:rPr>
        <w:t>koolitatud lastega vestlem</w:t>
      </w:r>
      <w:r w:rsidR="005B6D14">
        <w:rPr>
          <w:rFonts w:ascii="Times New Roman" w:hAnsi="Times New Roman"/>
          <w:sz w:val="24"/>
        </w:rPr>
        <w:t>a.</w:t>
      </w:r>
      <w:r w:rsidR="00FA52A0">
        <w:rPr>
          <w:rFonts w:ascii="Times New Roman" w:hAnsi="Times New Roman"/>
          <w:sz w:val="24"/>
        </w:rPr>
        <w:t xml:space="preserve"> </w:t>
      </w:r>
      <w:r w:rsidR="007F35AD">
        <w:rPr>
          <w:rFonts w:ascii="Times New Roman" w:hAnsi="Times New Roman"/>
          <w:sz w:val="24"/>
        </w:rPr>
        <w:t>Sellekohased</w:t>
      </w:r>
      <w:r w:rsidR="003E4CF5">
        <w:rPr>
          <w:rFonts w:ascii="Times New Roman" w:hAnsi="Times New Roman"/>
          <w:sz w:val="24"/>
        </w:rPr>
        <w:t xml:space="preserve"> nõuded nä</w:t>
      </w:r>
      <w:r w:rsidR="007F35AD">
        <w:rPr>
          <w:rFonts w:ascii="Times New Roman" w:hAnsi="Times New Roman"/>
          <w:sz w:val="24"/>
        </w:rPr>
        <w:t>hakse</w:t>
      </w:r>
      <w:r w:rsidR="003E4CF5">
        <w:rPr>
          <w:rFonts w:ascii="Times New Roman" w:hAnsi="Times New Roman"/>
          <w:sz w:val="24"/>
        </w:rPr>
        <w:t xml:space="preserve"> ette ka §-i 40</w:t>
      </w:r>
      <w:r w:rsidRPr="003E4CF5" w:rsidR="003E4CF5">
        <w:rPr>
          <w:rFonts w:ascii="Times New Roman" w:hAnsi="Times New Roman"/>
          <w:sz w:val="24"/>
          <w:vertAlign w:val="superscript"/>
        </w:rPr>
        <w:t>1</w:t>
      </w:r>
      <w:r w:rsidR="003E4CF5">
        <w:rPr>
          <w:rFonts w:ascii="Times New Roman" w:hAnsi="Times New Roman"/>
          <w:sz w:val="24"/>
        </w:rPr>
        <w:t xml:space="preserve"> lisatava</w:t>
      </w:r>
      <w:r w:rsidR="00222093">
        <w:rPr>
          <w:rFonts w:ascii="Times New Roman" w:hAnsi="Times New Roman"/>
          <w:sz w:val="24"/>
        </w:rPr>
        <w:t>tes</w:t>
      </w:r>
      <w:r w:rsidR="003E4CF5">
        <w:rPr>
          <w:rFonts w:ascii="Times New Roman" w:hAnsi="Times New Roman"/>
          <w:sz w:val="24"/>
        </w:rPr>
        <w:t xml:space="preserve"> lõi</w:t>
      </w:r>
      <w:r w:rsidR="00222093">
        <w:rPr>
          <w:rFonts w:ascii="Times New Roman" w:hAnsi="Times New Roman"/>
          <w:sz w:val="24"/>
        </w:rPr>
        <w:t>getes</w:t>
      </w:r>
      <w:r w:rsidR="003E4CF5">
        <w:rPr>
          <w:rFonts w:ascii="Times New Roman" w:hAnsi="Times New Roman"/>
          <w:sz w:val="24"/>
        </w:rPr>
        <w:t xml:space="preserve"> 2 ja 3. </w:t>
      </w:r>
    </w:p>
    <w:p w:rsidR="003E4CF5" w:rsidP="00E76672" w:rsidRDefault="003E4CF5" w14:paraId="7A4919D2" w14:textId="77777777">
      <w:pPr>
        <w:rPr>
          <w:rFonts w:ascii="Times New Roman" w:hAnsi="Times New Roman"/>
          <w:sz w:val="24"/>
        </w:rPr>
      </w:pPr>
    </w:p>
    <w:p w:rsidR="003E4CF5" w:rsidP="00E76672" w:rsidRDefault="003E4CF5" w14:paraId="38919EE5" w14:textId="1DC1B647">
      <w:pPr>
        <w:rPr>
          <w:rFonts w:ascii="Times New Roman" w:hAnsi="Times New Roman"/>
          <w:sz w:val="24"/>
        </w:rPr>
      </w:pPr>
      <w:r w:rsidRPr="00AD1C08">
        <w:rPr>
          <w:rFonts w:ascii="Times New Roman" w:hAnsi="Times New Roman"/>
          <w:sz w:val="24"/>
        </w:rPr>
        <w:lastRenderedPageBreak/>
        <w:t>Muudatus</w:t>
      </w:r>
      <w:r>
        <w:rPr>
          <w:rFonts w:ascii="Times New Roman" w:hAnsi="Times New Roman"/>
          <w:sz w:val="24"/>
        </w:rPr>
        <w:t xml:space="preserve"> aitab </w:t>
      </w:r>
      <w:r w:rsidR="00D94C61">
        <w:rPr>
          <w:rFonts w:ascii="Times New Roman" w:hAnsi="Times New Roman"/>
          <w:sz w:val="24"/>
        </w:rPr>
        <w:t xml:space="preserve">tagada laste õiguste </w:t>
      </w:r>
      <w:r w:rsidR="004F3149">
        <w:rPr>
          <w:rFonts w:ascii="Times New Roman" w:hAnsi="Times New Roman"/>
          <w:sz w:val="24"/>
        </w:rPr>
        <w:t xml:space="preserve">samaväärse </w:t>
      </w:r>
      <w:r w:rsidR="00D94C61">
        <w:rPr>
          <w:rFonts w:ascii="Times New Roman" w:hAnsi="Times New Roman"/>
          <w:sz w:val="24"/>
        </w:rPr>
        <w:t xml:space="preserve">kaitse nii haldus- kui </w:t>
      </w:r>
      <w:r w:rsidR="004F4C21">
        <w:rPr>
          <w:rFonts w:ascii="Times New Roman" w:hAnsi="Times New Roman"/>
          <w:sz w:val="24"/>
        </w:rPr>
        <w:t xml:space="preserve">ka </w:t>
      </w:r>
      <w:r w:rsidR="00D94C61">
        <w:rPr>
          <w:rFonts w:ascii="Times New Roman" w:hAnsi="Times New Roman"/>
          <w:sz w:val="24"/>
        </w:rPr>
        <w:t xml:space="preserve">riiklikule järelevalvele alluvate lasteasutuste puhul. </w:t>
      </w:r>
      <w:r w:rsidR="004F3149">
        <w:rPr>
          <w:rFonts w:ascii="Times New Roman" w:hAnsi="Times New Roman"/>
          <w:sz w:val="24"/>
        </w:rPr>
        <w:t xml:space="preserve">Nimelt võivad lasteasutused, kelle puhul SKA </w:t>
      </w:r>
      <w:proofErr w:type="spellStart"/>
      <w:r w:rsidR="004F3149">
        <w:rPr>
          <w:rFonts w:ascii="Times New Roman" w:hAnsi="Times New Roman"/>
          <w:sz w:val="24"/>
        </w:rPr>
        <w:t>LasteKS-is</w:t>
      </w:r>
      <w:proofErr w:type="spellEnd"/>
      <w:r w:rsidR="004F3149">
        <w:rPr>
          <w:rFonts w:ascii="Times New Roman" w:hAnsi="Times New Roman"/>
          <w:sz w:val="24"/>
        </w:rPr>
        <w:t xml:space="preserve"> sätestatud nõuete täitmist kontrollib, vastavalt </w:t>
      </w:r>
      <w:proofErr w:type="spellStart"/>
      <w:r w:rsidR="004F3149">
        <w:rPr>
          <w:rFonts w:ascii="Times New Roman" w:hAnsi="Times New Roman"/>
          <w:sz w:val="24"/>
        </w:rPr>
        <w:t>LasteKS</w:t>
      </w:r>
      <w:proofErr w:type="spellEnd"/>
      <w:r w:rsidR="004F3149">
        <w:rPr>
          <w:rFonts w:ascii="Times New Roman" w:hAnsi="Times New Roman"/>
          <w:sz w:val="24"/>
        </w:rPr>
        <w:t xml:space="preserve"> §-le 35 tegutseda </w:t>
      </w:r>
      <w:r w:rsidRPr="00FF1DCB" w:rsidR="004F3149">
        <w:rPr>
          <w:rFonts w:ascii="Times New Roman" w:hAnsi="Times New Roman"/>
          <w:sz w:val="24"/>
        </w:rPr>
        <w:t>riigi või kohaliku omavalitsuse üksuse asutus</w:t>
      </w:r>
      <w:r w:rsidR="004F3149">
        <w:rPr>
          <w:rFonts w:ascii="Times New Roman" w:hAnsi="Times New Roman"/>
          <w:sz w:val="24"/>
        </w:rPr>
        <w:t>e</w:t>
      </w:r>
      <w:r w:rsidRPr="00FF1DCB" w:rsidR="004F3149">
        <w:rPr>
          <w:rFonts w:ascii="Times New Roman" w:hAnsi="Times New Roman"/>
          <w:sz w:val="24"/>
        </w:rPr>
        <w:t>, avalik-õiguslik</w:t>
      </w:r>
      <w:r w:rsidR="004F3149">
        <w:rPr>
          <w:rFonts w:ascii="Times New Roman" w:hAnsi="Times New Roman"/>
          <w:sz w:val="24"/>
        </w:rPr>
        <w:t>u</w:t>
      </w:r>
      <w:r w:rsidRPr="00FF1DCB" w:rsidR="004F3149">
        <w:rPr>
          <w:rFonts w:ascii="Times New Roman" w:hAnsi="Times New Roman"/>
          <w:sz w:val="24"/>
        </w:rPr>
        <w:t xml:space="preserve"> või eraõiguslik</w:t>
      </w:r>
      <w:r w:rsidR="004F3149">
        <w:rPr>
          <w:rFonts w:ascii="Times New Roman" w:hAnsi="Times New Roman"/>
          <w:sz w:val="24"/>
        </w:rPr>
        <w:t>u</w:t>
      </w:r>
      <w:r w:rsidRPr="00FF1DCB" w:rsidR="004F3149">
        <w:rPr>
          <w:rFonts w:ascii="Times New Roman" w:hAnsi="Times New Roman"/>
          <w:sz w:val="24"/>
        </w:rPr>
        <w:t xml:space="preserve"> juriidili</w:t>
      </w:r>
      <w:r w:rsidR="004F3149">
        <w:rPr>
          <w:rFonts w:ascii="Times New Roman" w:hAnsi="Times New Roman"/>
          <w:sz w:val="24"/>
        </w:rPr>
        <w:t>s</w:t>
      </w:r>
      <w:r w:rsidRPr="00FF1DCB" w:rsidR="004F3149">
        <w:rPr>
          <w:rFonts w:ascii="Times New Roman" w:hAnsi="Times New Roman"/>
          <w:sz w:val="24"/>
        </w:rPr>
        <w:t>e isik</w:t>
      </w:r>
      <w:r w:rsidR="004F3149">
        <w:rPr>
          <w:rFonts w:ascii="Times New Roman" w:hAnsi="Times New Roman"/>
          <w:sz w:val="24"/>
        </w:rPr>
        <w:t>u</w:t>
      </w:r>
      <w:r w:rsidRPr="00FF1DCB" w:rsidR="004F3149">
        <w:rPr>
          <w:rFonts w:ascii="Times New Roman" w:hAnsi="Times New Roman"/>
          <w:sz w:val="24"/>
        </w:rPr>
        <w:t xml:space="preserve"> või füüsili</w:t>
      </w:r>
      <w:r w:rsidR="004F3149">
        <w:rPr>
          <w:rFonts w:ascii="Times New Roman" w:hAnsi="Times New Roman"/>
          <w:sz w:val="24"/>
        </w:rPr>
        <w:t>s</w:t>
      </w:r>
      <w:r w:rsidRPr="00FF1DCB" w:rsidR="004F3149">
        <w:rPr>
          <w:rFonts w:ascii="Times New Roman" w:hAnsi="Times New Roman"/>
          <w:sz w:val="24"/>
        </w:rPr>
        <w:t>e isik</w:t>
      </w:r>
      <w:r w:rsidR="004F3149">
        <w:rPr>
          <w:rFonts w:ascii="Times New Roman" w:hAnsi="Times New Roman"/>
          <w:sz w:val="24"/>
        </w:rPr>
        <w:t xml:space="preserve">una. Tegutsemise vormist tulenevalt on erinev ka SKA </w:t>
      </w:r>
      <w:r w:rsidR="00A354E8">
        <w:rPr>
          <w:rFonts w:ascii="Times New Roman" w:hAnsi="Times New Roman"/>
          <w:sz w:val="24"/>
        </w:rPr>
        <w:t>tehtava</w:t>
      </w:r>
      <w:r w:rsidR="004F3149">
        <w:rPr>
          <w:rFonts w:ascii="Times New Roman" w:hAnsi="Times New Roman"/>
          <w:sz w:val="24"/>
        </w:rPr>
        <w:t xml:space="preserve"> järelevalve liik: haldusorganite puhul </w:t>
      </w:r>
      <w:r w:rsidR="00A45A50">
        <w:rPr>
          <w:rFonts w:ascii="Times New Roman" w:hAnsi="Times New Roman"/>
          <w:sz w:val="24"/>
        </w:rPr>
        <w:t>teeb</w:t>
      </w:r>
      <w:r w:rsidR="004F3149">
        <w:rPr>
          <w:rFonts w:ascii="Times New Roman" w:hAnsi="Times New Roman"/>
          <w:sz w:val="24"/>
        </w:rPr>
        <w:t xml:space="preserve"> SKA vastavalt § 38 lõikele 6 haldusjärelevalvet, halduseväliste isikute puhul vastavalt sama paragrahvi lõikele 2 riiklikku järelevalvet. See tähendab, et sama nõude täitmist võidakse sõltuvalt järelevalvealusest asutusest või isikust kontrollida kas haldus- või riikliku järelevalve raames</w:t>
      </w:r>
      <w:r w:rsidR="00581F1B">
        <w:rPr>
          <w:rFonts w:ascii="Times New Roman" w:hAnsi="Times New Roman"/>
          <w:sz w:val="24"/>
        </w:rPr>
        <w:t xml:space="preserve">, rakendades selleks </w:t>
      </w:r>
      <w:r w:rsidRPr="00254161" w:rsidR="00581F1B">
        <w:rPr>
          <w:rFonts w:ascii="Times New Roman" w:hAnsi="Times New Roman"/>
          <w:sz w:val="24"/>
        </w:rPr>
        <w:t>vastava järelevalve</w:t>
      </w:r>
      <w:r w:rsidR="00581F1B">
        <w:rPr>
          <w:rFonts w:ascii="Times New Roman" w:hAnsi="Times New Roman"/>
          <w:sz w:val="24"/>
        </w:rPr>
        <w:t xml:space="preserve"> puhul lubatud meetmeid</w:t>
      </w:r>
      <w:r w:rsidR="004F3149">
        <w:rPr>
          <w:rFonts w:ascii="Times New Roman" w:hAnsi="Times New Roman"/>
          <w:sz w:val="24"/>
        </w:rPr>
        <w:t xml:space="preserve">. </w:t>
      </w:r>
      <w:r w:rsidR="00BD5736">
        <w:rPr>
          <w:rFonts w:ascii="Times New Roman" w:hAnsi="Times New Roman"/>
          <w:sz w:val="24"/>
        </w:rPr>
        <w:t>Lasteasutuses teenuse saamise eesmärgil viibivate</w:t>
      </w:r>
      <w:r w:rsidR="005A0FE8">
        <w:rPr>
          <w:rFonts w:ascii="Times New Roman" w:hAnsi="Times New Roman"/>
          <w:sz w:val="24"/>
        </w:rPr>
        <w:t>lt lastelt selgituste küsimise kontekstis tähendab see</w:t>
      </w:r>
      <w:r w:rsidR="00A972C6">
        <w:rPr>
          <w:rFonts w:ascii="Times New Roman" w:hAnsi="Times New Roman"/>
          <w:sz w:val="24"/>
        </w:rPr>
        <w:t xml:space="preserve"> praegu, et </w:t>
      </w:r>
      <w:r w:rsidR="00DE1478">
        <w:rPr>
          <w:rFonts w:ascii="Times New Roman" w:hAnsi="Times New Roman"/>
          <w:sz w:val="24"/>
        </w:rPr>
        <w:t xml:space="preserve">olukord on erinev sõltuvalt sellest, kas lasteasutus on </w:t>
      </w:r>
      <w:r w:rsidRPr="007E1559" w:rsidR="007E1559">
        <w:rPr>
          <w:rFonts w:ascii="Times New Roman" w:hAnsi="Times New Roman"/>
          <w:sz w:val="24"/>
        </w:rPr>
        <w:t>majandustegevusega tegelev eraõiguslik juriidili</w:t>
      </w:r>
      <w:r w:rsidR="00DE1478">
        <w:rPr>
          <w:rFonts w:ascii="Times New Roman" w:hAnsi="Times New Roman"/>
          <w:sz w:val="24"/>
        </w:rPr>
        <w:t>n</w:t>
      </w:r>
      <w:r w:rsidRPr="007E1559" w:rsidR="007E1559">
        <w:rPr>
          <w:rFonts w:ascii="Times New Roman" w:hAnsi="Times New Roman"/>
          <w:sz w:val="24"/>
        </w:rPr>
        <w:t>e isik</w:t>
      </w:r>
      <w:r w:rsidR="00DE1478">
        <w:rPr>
          <w:rFonts w:ascii="Times New Roman" w:hAnsi="Times New Roman"/>
          <w:sz w:val="24"/>
        </w:rPr>
        <w:t xml:space="preserve"> või </w:t>
      </w:r>
      <w:r w:rsidR="0039581C">
        <w:rPr>
          <w:rFonts w:ascii="Times New Roman" w:hAnsi="Times New Roman"/>
          <w:sz w:val="24"/>
        </w:rPr>
        <w:t>näiteks</w:t>
      </w:r>
      <w:r w:rsidRPr="007E1559" w:rsidR="007E1559">
        <w:rPr>
          <w:rFonts w:ascii="Times New Roman" w:hAnsi="Times New Roman"/>
          <w:sz w:val="24"/>
        </w:rPr>
        <w:t xml:space="preserve"> </w:t>
      </w:r>
      <w:proofErr w:type="spellStart"/>
      <w:r w:rsidRPr="007E1559" w:rsidR="007E1559">
        <w:rPr>
          <w:rFonts w:ascii="Times New Roman" w:hAnsi="Times New Roman"/>
          <w:sz w:val="24"/>
        </w:rPr>
        <w:t>KOV</w:t>
      </w:r>
      <w:r w:rsidR="00DE1478">
        <w:rPr>
          <w:rFonts w:ascii="Times New Roman" w:hAnsi="Times New Roman"/>
          <w:sz w:val="24"/>
        </w:rPr>
        <w:t>-i</w:t>
      </w:r>
      <w:proofErr w:type="spellEnd"/>
      <w:r w:rsidRPr="007E1559" w:rsidR="007E1559">
        <w:rPr>
          <w:rFonts w:ascii="Times New Roman" w:hAnsi="Times New Roman"/>
          <w:sz w:val="24"/>
        </w:rPr>
        <w:t xml:space="preserve"> hallatav asutus. </w:t>
      </w:r>
    </w:p>
    <w:p w:rsidR="00EF75BB" w:rsidP="00E76672" w:rsidRDefault="00EF75BB" w14:paraId="32850065" w14:textId="130BC3E5">
      <w:pPr>
        <w:rPr>
          <w:rFonts w:ascii="Times New Roman" w:hAnsi="Times New Roman"/>
          <w:sz w:val="24"/>
        </w:rPr>
      </w:pPr>
    </w:p>
    <w:p w:rsidR="009C53E1" w:rsidP="00E76672" w:rsidRDefault="00B9680A" w14:paraId="2A3A7610" w14:textId="27E808FB">
      <w:pPr>
        <w:rPr>
          <w:rFonts w:ascii="Times New Roman" w:hAnsi="Times New Roman"/>
          <w:color w:val="000000" w:themeColor="text1"/>
          <w:sz w:val="24"/>
        </w:rPr>
      </w:pPr>
      <w:r w:rsidRPr="1A693816">
        <w:rPr>
          <w:rFonts w:ascii="Times New Roman" w:hAnsi="Times New Roman"/>
          <w:b/>
          <w:bCs/>
          <w:sz w:val="24"/>
        </w:rPr>
        <w:t>Eelnõu § 1 punkt 1</w:t>
      </w:r>
      <w:r w:rsidR="00AE3D77">
        <w:rPr>
          <w:rFonts w:ascii="Times New Roman" w:hAnsi="Times New Roman"/>
          <w:b/>
          <w:bCs/>
          <w:sz w:val="24"/>
        </w:rPr>
        <w:t>7</w:t>
      </w:r>
      <w:r w:rsidRPr="1A693816" w:rsidR="001702C8">
        <w:rPr>
          <w:rFonts w:ascii="Times New Roman" w:hAnsi="Times New Roman"/>
          <w:b/>
          <w:bCs/>
          <w:sz w:val="24"/>
        </w:rPr>
        <w:t xml:space="preserve"> </w:t>
      </w:r>
      <w:r w:rsidRPr="1A693816" w:rsidR="001702C8">
        <w:rPr>
          <w:rFonts w:ascii="Times New Roman" w:hAnsi="Times New Roman"/>
          <w:sz w:val="24"/>
        </w:rPr>
        <w:t>on rakendussäte</w:t>
      </w:r>
      <w:r w:rsidRPr="1A693816" w:rsidR="00DE7489">
        <w:rPr>
          <w:rFonts w:ascii="Times New Roman" w:hAnsi="Times New Roman"/>
          <w:sz w:val="24"/>
        </w:rPr>
        <w:t xml:space="preserve">, mis reguleerib </w:t>
      </w:r>
      <w:r w:rsidRPr="1A693816" w:rsidR="003E3318">
        <w:rPr>
          <w:rFonts w:ascii="Times New Roman" w:hAnsi="Times New Roman"/>
          <w:sz w:val="24"/>
        </w:rPr>
        <w:t>eelnõu § 1 punktide</w:t>
      </w:r>
      <w:r w:rsidRPr="1A693816" w:rsidR="004F4BDB">
        <w:rPr>
          <w:rFonts w:ascii="Times New Roman" w:hAnsi="Times New Roman"/>
          <w:sz w:val="24"/>
        </w:rPr>
        <w:t xml:space="preserve"> 6 ja 8 rakend</w:t>
      </w:r>
      <w:r w:rsidR="00DA2783">
        <w:rPr>
          <w:rFonts w:ascii="Times New Roman" w:hAnsi="Times New Roman"/>
          <w:sz w:val="24"/>
        </w:rPr>
        <w:t>amist</w:t>
      </w:r>
      <w:r w:rsidRPr="1A693816" w:rsidR="004F4BDB">
        <w:rPr>
          <w:rFonts w:ascii="Times New Roman" w:hAnsi="Times New Roman"/>
          <w:sz w:val="24"/>
        </w:rPr>
        <w:t xml:space="preserve"> </w:t>
      </w:r>
      <w:r w:rsidRPr="1A693816" w:rsidR="00682267">
        <w:rPr>
          <w:rFonts w:ascii="Times New Roman" w:hAnsi="Times New Roman"/>
          <w:sz w:val="24"/>
        </w:rPr>
        <w:t xml:space="preserve">ehk lastekaitsetöötaja suhtes kehtivate nõuete kohaldamist </w:t>
      </w:r>
      <w:r w:rsidRPr="1A693816" w:rsidR="00282327">
        <w:rPr>
          <w:rFonts w:ascii="Times New Roman" w:hAnsi="Times New Roman"/>
          <w:sz w:val="24"/>
        </w:rPr>
        <w:t xml:space="preserve">SKA </w:t>
      </w:r>
      <w:r w:rsidR="00780934">
        <w:rPr>
          <w:rFonts w:ascii="Times New Roman" w:hAnsi="Times New Roman"/>
          <w:sz w:val="24"/>
        </w:rPr>
        <w:t>teenistujatele</w:t>
      </w:r>
      <w:r w:rsidRPr="1A693816" w:rsidR="00282327">
        <w:rPr>
          <w:rFonts w:ascii="Times New Roman" w:hAnsi="Times New Roman"/>
          <w:sz w:val="24"/>
        </w:rPr>
        <w:t xml:space="preserve">. </w:t>
      </w:r>
      <w:r w:rsidRPr="1A693816" w:rsidR="00762AA1">
        <w:rPr>
          <w:rFonts w:ascii="Times New Roman" w:hAnsi="Times New Roman"/>
          <w:sz w:val="24"/>
        </w:rPr>
        <w:t xml:space="preserve">Sättega nähakse </w:t>
      </w:r>
      <w:r w:rsidRPr="1A693816" w:rsidR="00F64798">
        <w:rPr>
          <w:rFonts w:ascii="Times New Roman" w:hAnsi="Times New Roman"/>
          <w:sz w:val="24"/>
        </w:rPr>
        <w:t xml:space="preserve">ette </w:t>
      </w:r>
      <w:r w:rsidR="00F42763">
        <w:rPr>
          <w:rFonts w:ascii="Times New Roman" w:hAnsi="Times New Roman"/>
          <w:sz w:val="24"/>
        </w:rPr>
        <w:t>ühe</w:t>
      </w:r>
      <w:r w:rsidRPr="1A693816" w:rsidR="00F64798">
        <w:rPr>
          <w:rFonts w:ascii="Times New Roman" w:hAnsi="Times New Roman"/>
          <w:sz w:val="24"/>
        </w:rPr>
        <w:t xml:space="preserve">aastane üleminekuaeg, mille jooksul </w:t>
      </w:r>
      <w:proofErr w:type="spellStart"/>
      <w:r w:rsidRPr="1A693816" w:rsidR="00307318">
        <w:rPr>
          <w:rFonts w:ascii="Times New Roman" w:hAnsi="Times New Roman"/>
          <w:sz w:val="24"/>
        </w:rPr>
        <w:t>LasteKS</w:t>
      </w:r>
      <w:proofErr w:type="spellEnd"/>
      <w:r w:rsidRPr="1A693816" w:rsidR="00EE2392">
        <w:rPr>
          <w:rFonts w:ascii="Times New Roman" w:hAnsi="Times New Roman"/>
          <w:sz w:val="24"/>
        </w:rPr>
        <w:t xml:space="preserve"> §</w:t>
      </w:r>
      <w:r w:rsidRPr="1A693816" w:rsidR="0032561C">
        <w:rPr>
          <w:rFonts w:ascii="Times New Roman" w:hAnsi="Times New Roman"/>
          <w:sz w:val="24"/>
        </w:rPr>
        <w:t> </w:t>
      </w:r>
      <w:r w:rsidRPr="1A693816" w:rsidR="00EE2392">
        <w:rPr>
          <w:rFonts w:ascii="Times New Roman" w:hAnsi="Times New Roman"/>
          <w:sz w:val="24"/>
        </w:rPr>
        <w:t xml:space="preserve">15 lõike 2 punktis 3 </w:t>
      </w:r>
      <w:r w:rsidRPr="1A693816" w:rsidR="00307318">
        <w:rPr>
          <w:rFonts w:ascii="Times New Roman" w:hAnsi="Times New Roman"/>
          <w:sz w:val="24"/>
        </w:rPr>
        <w:t>(</w:t>
      </w:r>
      <w:proofErr w:type="spellStart"/>
      <w:r w:rsidRPr="1A693816" w:rsidR="00307318">
        <w:rPr>
          <w:rFonts w:ascii="Times New Roman" w:hAnsi="Times New Roman"/>
          <w:sz w:val="24"/>
        </w:rPr>
        <w:t>KOV-ide</w:t>
      </w:r>
      <w:proofErr w:type="spellEnd"/>
      <w:r w:rsidRPr="1A693816" w:rsidR="00307318">
        <w:rPr>
          <w:rFonts w:ascii="Times New Roman" w:hAnsi="Times New Roman"/>
          <w:sz w:val="24"/>
        </w:rPr>
        <w:t xml:space="preserve"> </w:t>
      </w:r>
      <w:r w:rsidRPr="1A693816" w:rsidR="00254F12">
        <w:rPr>
          <w:rFonts w:ascii="Times New Roman" w:hAnsi="Times New Roman"/>
          <w:color w:val="000000" w:themeColor="text1"/>
          <w:sz w:val="24"/>
        </w:rPr>
        <w:t>nõustamine lastekaitse juhtumites ja lapsele või perele sobivate meetmete leidmisel</w:t>
      </w:r>
      <w:r w:rsidRPr="1A693816" w:rsidR="00307318">
        <w:rPr>
          <w:rFonts w:ascii="Times New Roman" w:hAnsi="Times New Roman"/>
          <w:sz w:val="24"/>
        </w:rPr>
        <w:t>)</w:t>
      </w:r>
      <w:r w:rsidR="00BA065A">
        <w:rPr>
          <w:rFonts w:ascii="Times New Roman" w:hAnsi="Times New Roman"/>
          <w:sz w:val="24"/>
        </w:rPr>
        <w:t xml:space="preserve"> ja</w:t>
      </w:r>
      <w:r w:rsidRPr="1A693816" w:rsidR="007615BC">
        <w:rPr>
          <w:rFonts w:ascii="Times New Roman" w:hAnsi="Times New Roman"/>
          <w:sz w:val="24"/>
        </w:rPr>
        <w:t xml:space="preserve"> § 15 </w:t>
      </w:r>
      <w:r w:rsidRPr="1A693816" w:rsidR="00EE2392">
        <w:rPr>
          <w:rFonts w:ascii="Times New Roman" w:hAnsi="Times New Roman"/>
          <w:sz w:val="24"/>
        </w:rPr>
        <w:t xml:space="preserve">lõikes 5 </w:t>
      </w:r>
      <w:r w:rsidRPr="1A693816" w:rsidR="00254F12">
        <w:rPr>
          <w:rFonts w:ascii="Times New Roman" w:hAnsi="Times New Roman"/>
          <w:sz w:val="24"/>
        </w:rPr>
        <w:t>(</w:t>
      </w:r>
      <w:r w:rsidRPr="1A693816" w:rsidR="0027213B">
        <w:rPr>
          <w:rFonts w:ascii="Times New Roman" w:hAnsi="Times New Roman"/>
          <w:sz w:val="24"/>
        </w:rPr>
        <w:t>nõukogu määruse (EL) 2019/1111, mis käsitleb kohtualluvust, abieluasjade ja vanemliku vastutusega seotud kohtuasjades tehtud lahendite tunnustamist ja täitmist ning rahvusvahelisi lapserööve</w:t>
      </w:r>
      <w:r w:rsidRPr="1A693816" w:rsidR="00794339">
        <w:rPr>
          <w:rFonts w:ascii="Times New Roman" w:hAnsi="Times New Roman"/>
          <w:sz w:val="24"/>
        </w:rPr>
        <w:t xml:space="preserve">, </w:t>
      </w:r>
      <w:r w:rsidRPr="1A693816" w:rsidR="0027213B">
        <w:rPr>
          <w:rFonts w:ascii="Times New Roman" w:hAnsi="Times New Roman"/>
          <w:sz w:val="24"/>
        </w:rPr>
        <w:t>art</w:t>
      </w:r>
      <w:r w:rsidR="006C1982">
        <w:rPr>
          <w:rFonts w:ascii="Times New Roman" w:hAnsi="Times New Roman"/>
          <w:sz w:val="24"/>
        </w:rPr>
        <w:t>ikli</w:t>
      </w:r>
      <w:r w:rsidRPr="1A693816" w:rsidR="0027213B">
        <w:rPr>
          <w:rFonts w:ascii="Times New Roman" w:hAnsi="Times New Roman"/>
          <w:sz w:val="24"/>
        </w:rPr>
        <w:t xml:space="preserve"> 79 p</w:t>
      </w:r>
      <w:r w:rsidR="006C1982">
        <w:rPr>
          <w:rFonts w:ascii="Times New Roman" w:hAnsi="Times New Roman"/>
          <w:sz w:val="24"/>
        </w:rPr>
        <w:t>unktides</w:t>
      </w:r>
      <w:r w:rsidRPr="1A693816" w:rsidR="0027213B">
        <w:rPr>
          <w:rFonts w:ascii="Times New Roman" w:hAnsi="Times New Roman"/>
          <w:sz w:val="24"/>
        </w:rPr>
        <w:t xml:space="preserve"> a, b, f ja g ning ar</w:t>
      </w:r>
      <w:r w:rsidRPr="1A693816" w:rsidR="00794339">
        <w:rPr>
          <w:rFonts w:ascii="Times New Roman" w:hAnsi="Times New Roman"/>
          <w:sz w:val="24"/>
        </w:rPr>
        <w:t>t</w:t>
      </w:r>
      <w:r w:rsidR="001A098E">
        <w:rPr>
          <w:rFonts w:ascii="Times New Roman" w:hAnsi="Times New Roman"/>
          <w:sz w:val="24"/>
        </w:rPr>
        <w:t>iklites</w:t>
      </w:r>
      <w:r w:rsidRPr="1A693816" w:rsidR="0027213B">
        <w:rPr>
          <w:rFonts w:ascii="Times New Roman" w:hAnsi="Times New Roman"/>
          <w:sz w:val="24"/>
        </w:rPr>
        <w:t xml:space="preserve"> 80 ja 82 keskasutusele ette nähtud ülesan</w:t>
      </w:r>
      <w:r w:rsidRPr="1A693816" w:rsidR="00394ED6">
        <w:rPr>
          <w:rFonts w:ascii="Times New Roman" w:hAnsi="Times New Roman"/>
          <w:sz w:val="24"/>
        </w:rPr>
        <w:t>nete täitmine</w:t>
      </w:r>
      <w:r w:rsidRPr="1A693816" w:rsidR="0027213B">
        <w:rPr>
          <w:rFonts w:ascii="Times New Roman" w:hAnsi="Times New Roman"/>
          <w:sz w:val="24"/>
        </w:rPr>
        <w:t>)</w:t>
      </w:r>
      <w:r w:rsidRPr="1A693816" w:rsidR="00394ED6">
        <w:rPr>
          <w:rFonts w:ascii="Times New Roman" w:hAnsi="Times New Roman"/>
          <w:sz w:val="24"/>
        </w:rPr>
        <w:t xml:space="preserve"> </w:t>
      </w:r>
      <w:r w:rsidR="00BE365C">
        <w:rPr>
          <w:rFonts w:ascii="Times New Roman" w:hAnsi="Times New Roman"/>
          <w:sz w:val="24"/>
        </w:rPr>
        <w:t>j</w:t>
      </w:r>
      <w:r w:rsidR="00170EE6">
        <w:rPr>
          <w:rFonts w:ascii="Times New Roman" w:hAnsi="Times New Roman"/>
          <w:sz w:val="24"/>
        </w:rPr>
        <w:t>a</w:t>
      </w:r>
      <w:r w:rsidRPr="1A693816" w:rsidR="00EE2392">
        <w:rPr>
          <w:rFonts w:ascii="Times New Roman" w:hAnsi="Times New Roman"/>
          <w:sz w:val="24"/>
        </w:rPr>
        <w:t xml:space="preserve"> §-s 33 </w:t>
      </w:r>
      <w:r w:rsidRPr="1A693816" w:rsidR="00394ED6">
        <w:rPr>
          <w:rFonts w:ascii="Times New Roman" w:hAnsi="Times New Roman"/>
          <w:sz w:val="24"/>
        </w:rPr>
        <w:t xml:space="preserve">(hädaohus oleva lapse </w:t>
      </w:r>
      <w:r w:rsidRPr="1A693816" w:rsidR="00986F07">
        <w:rPr>
          <w:rFonts w:ascii="Times New Roman" w:hAnsi="Times New Roman"/>
          <w:sz w:val="24"/>
        </w:rPr>
        <w:t xml:space="preserve">ajutine perekonnast eraldamine) </w:t>
      </w:r>
      <w:r w:rsidRPr="1A693816" w:rsidR="00EE2392">
        <w:rPr>
          <w:rFonts w:ascii="Times New Roman" w:hAnsi="Times New Roman"/>
          <w:sz w:val="24"/>
        </w:rPr>
        <w:t>nimetatud ülesandeid</w:t>
      </w:r>
      <w:r w:rsidRPr="1A693816" w:rsidR="003E3318">
        <w:rPr>
          <w:rFonts w:ascii="Times New Roman" w:hAnsi="Times New Roman"/>
          <w:sz w:val="24"/>
        </w:rPr>
        <w:t xml:space="preserve"> täitvad SKA </w:t>
      </w:r>
      <w:r w:rsidR="00780934">
        <w:rPr>
          <w:rFonts w:ascii="Times New Roman" w:hAnsi="Times New Roman"/>
          <w:sz w:val="24"/>
        </w:rPr>
        <w:t>teenistujad</w:t>
      </w:r>
      <w:r w:rsidRPr="1A693816" w:rsidR="00EE2392">
        <w:rPr>
          <w:rFonts w:ascii="Times New Roman" w:hAnsi="Times New Roman"/>
          <w:sz w:val="24"/>
        </w:rPr>
        <w:t xml:space="preserve"> pea</w:t>
      </w:r>
      <w:r w:rsidR="00226148">
        <w:rPr>
          <w:rFonts w:ascii="Times New Roman" w:hAnsi="Times New Roman"/>
          <w:sz w:val="24"/>
        </w:rPr>
        <w:t>vad</w:t>
      </w:r>
      <w:r w:rsidRPr="1A693816" w:rsidR="00EE2392">
        <w:rPr>
          <w:rFonts w:ascii="Times New Roman" w:hAnsi="Times New Roman"/>
          <w:sz w:val="24"/>
        </w:rPr>
        <w:t xml:space="preserve"> </w:t>
      </w:r>
      <w:r w:rsidRPr="1A693816" w:rsidR="003E3318">
        <w:rPr>
          <w:rFonts w:ascii="Times New Roman" w:hAnsi="Times New Roman"/>
          <w:sz w:val="24"/>
        </w:rPr>
        <w:t>viima oma kvalifikatsiooni vastavusse</w:t>
      </w:r>
      <w:r w:rsidRPr="1A693816" w:rsidR="00EE2392">
        <w:rPr>
          <w:rFonts w:ascii="Times New Roman" w:hAnsi="Times New Roman"/>
          <w:sz w:val="24"/>
        </w:rPr>
        <w:t xml:space="preserve"> </w:t>
      </w:r>
      <w:proofErr w:type="spellStart"/>
      <w:r w:rsidR="0072392C">
        <w:rPr>
          <w:rFonts w:ascii="Times New Roman" w:hAnsi="Times New Roman"/>
          <w:sz w:val="24"/>
        </w:rPr>
        <w:t>LasteKS</w:t>
      </w:r>
      <w:proofErr w:type="spellEnd"/>
      <w:r w:rsidRPr="1A693816" w:rsidR="00EE2392">
        <w:rPr>
          <w:rFonts w:ascii="Times New Roman" w:hAnsi="Times New Roman"/>
          <w:sz w:val="24"/>
        </w:rPr>
        <w:t xml:space="preserve"> §-s 19 sätestatud nõuet</w:t>
      </w:r>
      <w:r w:rsidRPr="1A693816" w:rsidR="003E3318">
        <w:rPr>
          <w:rFonts w:ascii="Times New Roman" w:hAnsi="Times New Roman"/>
          <w:sz w:val="24"/>
        </w:rPr>
        <w:t xml:space="preserve">ega. </w:t>
      </w:r>
      <w:r w:rsidRPr="1A693816" w:rsidR="00682267">
        <w:rPr>
          <w:rFonts w:ascii="Times New Roman" w:hAnsi="Times New Roman"/>
          <w:sz w:val="24"/>
        </w:rPr>
        <w:t xml:space="preserve">Üleminekuaeg on vajalik, et </w:t>
      </w:r>
      <w:r w:rsidRPr="1A693816" w:rsidR="00682267">
        <w:rPr>
          <w:rFonts w:ascii="Times New Roman" w:hAnsi="Times New Roman"/>
          <w:color w:val="000000" w:themeColor="text1"/>
          <w:sz w:val="24"/>
        </w:rPr>
        <w:t xml:space="preserve">tagada </w:t>
      </w:r>
      <w:r w:rsidRPr="004972AB" w:rsidR="00682267">
        <w:rPr>
          <w:rFonts w:ascii="Times New Roman" w:hAnsi="Times New Roman"/>
          <w:color w:val="000000" w:themeColor="text1"/>
          <w:sz w:val="24"/>
        </w:rPr>
        <w:t>kõigile</w:t>
      </w:r>
      <w:r w:rsidRPr="1A693816" w:rsidR="00682267">
        <w:rPr>
          <w:rFonts w:ascii="Times New Roman" w:hAnsi="Times New Roman"/>
          <w:color w:val="000000" w:themeColor="text1"/>
          <w:sz w:val="24"/>
        </w:rPr>
        <w:t xml:space="preserve"> </w:t>
      </w:r>
      <w:proofErr w:type="spellStart"/>
      <w:r w:rsidRPr="1A693816" w:rsidR="00682267">
        <w:rPr>
          <w:rFonts w:ascii="Times New Roman" w:hAnsi="Times New Roman"/>
          <w:color w:val="000000" w:themeColor="text1"/>
          <w:sz w:val="24"/>
        </w:rPr>
        <w:t>SKA-s</w:t>
      </w:r>
      <w:proofErr w:type="spellEnd"/>
      <w:r w:rsidRPr="1A693816" w:rsidR="00682267">
        <w:rPr>
          <w:rFonts w:ascii="Times New Roman" w:hAnsi="Times New Roman"/>
          <w:color w:val="000000" w:themeColor="text1"/>
          <w:sz w:val="24"/>
        </w:rPr>
        <w:t xml:space="preserve"> </w:t>
      </w:r>
      <w:r w:rsidRPr="00224268" w:rsidR="00682267">
        <w:rPr>
          <w:rFonts w:ascii="Times New Roman" w:hAnsi="Times New Roman"/>
          <w:color w:val="000000" w:themeColor="text1"/>
          <w:sz w:val="24"/>
        </w:rPr>
        <w:t>vastavaid</w:t>
      </w:r>
      <w:r w:rsidRPr="1A693816" w:rsidR="00682267">
        <w:rPr>
          <w:rFonts w:ascii="Times New Roman" w:hAnsi="Times New Roman"/>
          <w:color w:val="000000" w:themeColor="text1"/>
          <w:sz w:val="24"/>
        </w:rPr>
        <w:t xml:space="preserve"> ülesandeid täitvatele teenistujatele võimalus vajaduse korral omandada nõutav haridus ja kutse.</w:t>
      </w:r>
    </w:p>
    <w:p w:rsidRPr="00682267" w:rsidR="00682267" w:rsidP="00E76672" w:rsidRDefault="00682267" w14:paraId="5CFC9073" w14:textId="7BD0405E">
      <w:pPr>
        <w:rPr>
          <w:rFonts w:ascii="Times New Roman" w:hAnsi="Times New Roman"/>
          <w:color w:val="000000" w:themeColor="text1"/>
          <w:sz w:val="24"/>
        </w:rPr>
      </w:pPr>
    </w:p>
    <w:p w:rsidRPr="008451E8" w:rsidR="00351EE3" w:rsidP="00E76672" w:rsidRDefault="00351EE3" w14:paraId="01E012D9" w14:textId="03B8840D">
      <w:pPr>
        <w:rPr>
          <w:rFonts w:ascii="Times New Roman" w:hAnsi="Times New Roman"/>
          <w:bCs/>
          <w:sz w:val="24"/>
        </w:rPr>
      </w:pPr>
      <w:r w:rsidRPr="006C58EC">
        <w:rPr>
          <w:rFonts w:ascii="Times New Roman" w:hAnsi="Times New Roman"/>
          <w:b/>
          <w:sz w:val="24"/>
        </w:rPr>
        <w:t xml:space="preserve">Eelnõu §-ga </w:t>
      </w:r>
      <w:r w:rsidRPr="006C58EC" w:rsidR="00C83DBA">
        <w:rPr>
          <w:rFonts w:ascii="Times New Roman" w:hAnsi="Times New Roman"/>
          <w:b/>
          <w:sz w:val="24"/>
        </w:rPr>
        <w:t>2</w:t>
      </w:r>
      <w:r w:rsidRPr="006C58EC">
        <w:rPr>
          <w:rFonts w:ascii="Times New Roman" w:hAnsi="Times New Roman"/>
          <w:b/>
          <w:sz w:val="24"/>
        </w:rPr>
        <w:t xml:space="preserve"> muudetakse </w:t>
      </w:r>
      <w:r w:rsidRPr="006C58EC" w:rsidR="00EE30B8">
        <w:rPr>
          <w:rFonts w:ascii="Times New Roman" w:hAnsi="Times New Roman"/>
          <w:b/>
          <w:sz w:val="24"/>
        </w:rPr>
        <w:t>TMS</w:t>
      </w:r>
      <w:r w:rsidRPr="006C58EC">
        <w:rPr>
          <w:rFonts w:ascii="Times New Roman" w:hAnsi="Times New Roman"/>
          <w:b/>
          <w:sz w:val="24"/>
        </w:rPr>
        <w:t>-i.</w:t>
      </w:r>
      <w:r>
        <w:rPr>
          <w:rFonts w:ascii="Times New Roman" w:hAnsi="Times New Roman"/>
          <w:b/>
          <w:sz w:val="24"/>
        </w:rPr>
        <w:t xml:space="preserve"> </w:t>
      </w:r>
      <w:r w:rsidRPr="008451E8" w:rsidR="00990ECE">
        <w:rPr>
          <w:rFonts w:ascii="Times New Roman" w:hAnsi="Times New Roman"/>
          <w:bCs/>
          <w:sz w:val="24"/>
        </w:rPr>
        <w:t>Muudatus</w:t>
      </w:r>
      <w:r w:rsidRPr="008451E8" w:rsidR="004F185E">
        <w:rPr>
          <w:rFonts w:ascii="Times New Roman" w:hAnsi="Times New Roman"/>
          <w:bCs/>
          <w:sz w:val="24"/>
        </w:rPr>
        <w:t>ed</w:t>
      </w:r>
      <w:r w:rsidRPr="008451E8" w:rsidR="00990ECE">
        <w:rPr>
          <w:rFonts w:ascii="Times New Roman" w:hAnsi="Times New Roman"/>
          <w:bCs/>
          <w:sz w:val="24"/>
        </w:rPr>
        <w:t xml:space="preserve"> </w:t>
      </w:r>
      <w:r w:rsidRPr="008451E8" w:rsidR="004F185E">
        <w:rPr>
          <w:rFonts w:ascii="Times New Roman" w:hAnsi="Times New Roman"/>
          <w:bCs/>
          <w:sz w:val="24"/>
        </w:rPr>
        <w:t>lähtuvad</w:t>
      </w:r>
      <w:r w:rsidRPr="008451E8" w:rsidR="00916789">
        <w:rPr>
          <w:rFonts w:ascii="Times New Roman" w:hAnsi="Times New Roman"/>
          <w:bCs/>
          <w:sz w:val="24"/>
        </w:rPr>
        <w:t xml:space="preserve"> õiguskantsleri 25. novembri 2024. a soovitus</w:t>
      </w:r>
      <w:r w:rsidRPr="008451E8" w:rsidR="004F185E">
        <w:rPr>
          <w:rFonts w:ascii="Times New Roman" w:hAnsi="Times New Roman"/>
          <w:bCs/>
          <w:sz w:val="24"/>
        </w:rPr>
        <w:t>est</w:t>
      </w:r>
      <w:r w:rsidRPr="008451E8" w:rsidR="00916789">
        <w:rPr>
          <w:rFonts w:ascii="Times New Roman" w:hAnsi="Times New Roman"/>
          <w:bCs/>
          <w:sz w:val="24"/>
        </w:rPr>
        <w:t xml:space="preserve"> justiits- ja digiministrile ning sotsiaalkaitseministrile kaaluda </w:t>
      </w:r>
      <w:r w:rsidRPr="008451E8" w:rsidR="004F7E2D">
        <w:rPr>
          <w:rFonts w:ascii="Times New Roman" w:hAnsi="Times New Roman"/>
          <w:bCs/>
          <w:sz w:val="24"/>
        </w:rPr>
        <w:t>lapse üleandmist ja lapsega suhtlemist võimaldava</w:t>
      </w:r>
      <w:r w:rsidRPr="008451E8" w:rsidR="004F185E">
        <w:rPr>
          <w:rFonts w:ascii="Times New Roman" w:hAnsi="Times New Roman"/>
          <w:bCs/>
          <w:sz w:val="24"/>
        </w:rPr>
        <w:t xml:space="preserve">id täiteasju puudutavas osas </w:t>
      </w:r>
      <w:r w:rsidRPr="008451E8" w:rsidR="00916789">
        <w:rPr>
          <w:rFonts w:ascii="Times New Roman" w:hAnsi="Times New Roman"/>
          <w:bCs/>
          <w:sz w:val="24"/>
        </w:rPr>
        <w:t>T</w:t>
      </w:r>
      <w:r w:rsidR="006512F4">
        <w:rPr>
          <w:rFonts w:ascii="Times New Roman" w:hAnsi="Times New Roman"/>
          <w:bCs/>
          <w:sz w:val="24"/>
        </w:rPr>
        <w:t>M</w:t>
      </w:r>
      <w:r w:rsidR="00677A59">
        <w:rPr>
          <w:rFonts w:ascii="Times New Roman" w:hAnsi="Times New Roman"/>
          <w:bCs/>
          <w:sz w:val="24"/>
        </w:rPr>
        <w:t>S-i</w:t>
      </w:r>
      <w:r w:rsidRPr="008451E8" w:rsidR="00916789">
        <w:rPr>
          <w:rFonts w:ascii="Times New Roman" w:hAnsi="Times New Roman"/>
          <w:bCs/>
          <w:sz w:val="24"/>
        </w:rPr>
        <w:t xml:space="preserve"> </w:t>
      </w:r>
      <w:r w:rsidRPr="008451E8" w:rsidR="004F7E2D">
        <w:rPr>
          <w:rFonts w:ascii="Times New Roman" w:hAnsi="Times New Roman"/>
          <w:bCs/>
          <w:sz w:val="24"/>
        </w:rPr>
        <w:t>muutmist</w:t>
      </w:r>
      <w:r w:rsidRPr="008451E8" w:rsidR="004F185E">
        <w:rPr>
          <w:rFonts w:ascii="Times New Roman" w:hAnsi="Times New Roman"/>
          <w:bCs/>
          <w:sz w:val="24"/>
        </w:rPr>
        <w:t>.</w:t>
      </w:r>
      <w:r w:rsidRPr="008451E8" w:rsidR="00CF17CB">
        <w:rPr>
          <w:rFonts w:ascii="Times New Roman" w:hAnsi="Times New Roman"/>
          <w:bCs/>
          <w:sz w:val="24"/>
        </w:rPr>
        <w:t xml:space="preserve"> Õiguskantsler on täitemenetluses lapsega suhtlemise võimaldamise asj</w:t>
      </w:r>
      <w:r w:rsidRPr="008451E8" w:rsidR="006C042A">
        <w:rPr>
          <w:rFonts w:ascii="Times New Roman" w:hAnsi="Times New Roman"/>
          <w:bCs/>
          <w:sz w:val="24"/>
        </w:rPr>
        <w:t xml:space="preserve">u puudutava regulatsiooni muutmise vajadusele </w:t>
      </w:r>
      <w:r w:rsidRPr="008451E8" w:rsidR="009A404C">
        <w:rPr>
          <w:rFonts w:ascii="Times New Roman" w:hAnsi="Times New Roman"/>
          <w:bCs/>
          <w:sz w:val="24"/>
        </w:rPr>
        <w:t>juhtinud tähelepanu</w:t>
      </w:r>
      <w:r w:rsidRPr="008451E8" w:rsidR="00CF17CB">
        <w:rPr>
          <w:rFonts w:ascii="Times New Roman" w:hAnsi="Times New Roman"/>
          <w:bCs/>
          <w:sz w:val="24"/>
        </w:rPr>
        <w:t xml:space="preserve"> ka varem</w:t>
      </w:r>
      <w:r w:rsidR="00EF6784">
        <w:rPr>
          <w:rFonts w:ascii="Times New Roman" w:hAnsi="Times New Roman"/>
          <w:bCs/>
          <w:sz w:val="24"/>
        </w:rPr>
        <w:t>.</w:t>
      </w:r>
      <w:r w:rsidRPr="008451E8" w:rsidR="00332863">
        <w:rPr>
          <w:rStyle w:val="Allmrkuseviide"/>
          <w:rFonts w:ascii="Times New Roman" w:hAnsi="Times New Roman"/>
          <w:bCs/>
          <w:sz w:val="24"/>
        </w:rPr>
        <w:footnoteReference w:id="24"/>
      </w:r>
    </w:p>
    <w:p w:rsidRPr="008451E8" w:rsidR="00EE30B8" w:rsidP="00E76672" w:rsidRDefault="00EE30B8" w14:paraId="3BE33829" w14:textId="77777777">
      <w:pPr>
        <w:rPr>
          <w:rFonts w:ascii="Times New Roman" w:hAnsi="Times New Roman"/>
          <w:bCs/>
          <w:sz w:val="24"/>
        </w:rPr>
      </w:pPr>
    </w:p>
    <w:p w:rsidR="003C104F" w:rsidP="00E76672" w:rsidRDefault="003C104F" w14:paraId="62AA9A68" w14:textId="683BB57E">
      <w:pPr>
        <w:rPr>
          <w:rFonts w:ascii="Times New Roman" w:hAnsi="Times New Roman"/>
          <w:sz w:val="24"/>
        </w:rPr>
      </w:pPr>
      <w:r w:rsidRPr="008451E8">
        <w:rPr>
          <w:rFonts w:ascii="Times New Roman" w:hAnsi="Times New Roman"/>
          <w:b/>
          <w:bCs/>
          <w:sz w:val="24"/>
        </w:rPr>
        <w:t xml:space="preserve">Eelnõu § </w:t>
      </w:r>
      <w:r w:rsidR="00C83DBA">
        <w:rPr>
          <w:rFonts w:ascii="Times New Roman" w:hAnsi="Times New Roman"/>
          <w:b/>
          <w:bCs/>
          <w:sz w:val="24"/>
        </w:rPr>
        <w:t>2</w:t>
      </w:r>
      <w:r w:rsidRPr="008451E8">
        <w:rPr>
          <w:rFonts w:ascii="Times New Roman" w:hAnsi="Times New Roman"/>
          <w:b/>
          <w:bCs/>
          <w:sz w:val="24"/>
        </w:rPr>
        <w:t xml:space="preserve"> punktiga 1 </w:t>
      </w:r>
      <w:r w:rsidRPr="008451E8">
        <w:rPr>
          <w:rFonts w:ascii="Times New Roman" w:hAnsi="Times New Roman"/>
          <w:sz w:val="24"/>
        </w:rPr>
        <w:t xml:space="preserve">muudetakse </w:t>
      </w:r>
      <w:r w:rsidRPr="008451E8" w:rsidR="00EE30B8">
        <w:rPr>
          <w:rFonts w:ascii="Times New Roman" w:hAnsi="Times New Roman"/>
          <w:sz w:val="24"/>
        </w:rPr>
        <w:t>TMS</w:t>
      </w:r>
      <w:r w:rsidRPr="008451E8">
        <w:rPr>
          <w:rFonts w:ascii="Times New Roman" w:hAnsi="Times New Roman"/>
          <w:sz w:val="24"/>
        </w:rPr>
        <w:t xml:space="preserve"> </w:t>
      </w:r>
      <w:r w:rsidR="00236D12">
        <w:rPr>
          <w:rFonts w:ascii="Times New Roman" w:hAnsi="Times New Roman"/>
          <w:sz w:val="24"/>
        </w:rPr>
        <w:t xml:space="preserve">§ </w:t>
      </w:r>
      <w:r w:rsidRPr="008451E8">
        <w:rPr>
          <w:rFonts w:ascii="Times New Roman" w:hAnsi="Times New Roman"/>
          <w:sz w:val="24"/>
        </w:rPr>
        <w:t xml:space="preserve">27. Muudatuse eesmärk on täpsustada täitmise takistamise korral rakendatavaid meetmeid </w:t>
      </w:r>
      <w:r w:rsidR="00950832">
        <w:rPr>
          <w:rFonts w:ascii="Times New Roman" w:hAnsi="Times New Roman"/>
          <w:sz w:val="24"/>
        </w:rPr>
        <w:t>ning</w:t>
      </w:r>
      <w:r w:rsidRPr="009F1064">
        <w:rPr>
          <w:rFonts w:ascii="Times New Roman" w:hAnsi="Times New Roman"/>
          <w:sz w:val="24"/>
        </w:rPr>
        <w:t xml:space="preserve"> pädevus</w:t>
      </w:r>
      <w:r w:rsidR="00FD124A">
        <w:rPr>
          <w:rFonts w:ascii="Times New Roman" w:hAnsi="Times New Roman"/>
          <w:sz w:val="24"/>
        </w:rPr>
        <w:t>e</w:t>
      </w:r>
      <w:r w:rsidRPr="009F1064">
        <w:rPr>
          <w:rFonts w:ascii="Times New Roman" w:hAnsi="Times New Roman"/>
          <w:sz w:val="24"/>
        </w:rPr>
        <w:t xml:space="preserve"> jaotust kohtutäituri</w:t>
      </w:r>
      <w:r w:rsidRPr="003C104F">
        <w:rPr>
          <w:rFonts w:ascii="Times New Roman" w:hAnsi="Times New Roman"/>
          <w:sz w:val="24"/>
        </w:rPr>
        <w:t xml:space="preserve"> ja politsei</w:t>
      </w:r>
      <w:r w:rsidR="00DB5082">
        <w:rPr>
          <w:rFonts w:ascii="Times New Roman" w:hAnsi="Times New Roman"/>
          <w:sz w:val="24"/>
        </w:rPr>
        <w:t>ame</w:t>
      </w:r>
      <w:r w:rsidR="00FC1CAC">
        <w:rPr>
          <w:rFonts w:ascii="Times New Roman" w:hAnsi="Times New Roman"/>
          <w:sz w:val="24"/>
        </w:rPr>
        <w:t>t</w:t>
      </w:r>
      <w:r w:rsidR="00DB5082">
        <w:rPr>
          <w:rFonts w:ascii="Times New Roman" w:hAnsi="Times New Roman"/>
          <w:sz w:val="24"/>
        </w:rPr>
        <w:t>niku</w:t>
      </w:r>
      <w:r w:rsidRPr="003C104F">
        <w:rPr>
          <w:rFonts w:ascii="Times New Roman" w:hAnsi="Times New Roman"/>
          <w:sz w:val="24"/>
        </w:rPr>
        <w:t xml:space="preserve"> vahel.</w:t>
      </w:r>
    </w:p>
    <w:p w:rsidRPr="003C104F" w:rsidR="009C53E1" w:rsidP="00E76672" w:rsidRDefault="009C53E1" w14:paraId="19DE6946" w14:textId="77777777">
      <w:pPr>
        <w:rPr>
          <w:rFonts w:ascii="Times New Roman" w:hAnsi="Times New Roman"/>
          <w:sz w:val="24"/>
        </w:rPr>
      </w:pPr>
    </w:p>
    <w:p w:rsidR="00FE4E68" w:rsidP="00E76672" w:rsidRDefault="00227509" w14:paraId="0E746301" w14:textId="712DECC6">
      <w:pPr>
        <w:rPr>
          <w:rFonts w:ascii="Times New Roman" w:hAnsi="Times New Roman"/>
          <w:sz w:val="24"/>
        </w:rPr>
      </w:pPr>
      <w:r>
        <w:rPr>
          <w:rFonts w:ascii="Times New Roman" w:hAnsi="Times New Roman"/>
          <w:sz w:val="24"/>
        </w:rPr>
        <w:t>TMS § 27 l</w:t>
      </w:r>
      <w:r w:rsidRPr="003C104F" w:rsidR="003C104F">
        <w:rPr>
          <w:rFonts w:ascii="Times New Roman" w:hAnsi="Times New Roman"/>
          <w:sz w:val="24"/>
        </w:rPr>
        <w:t>õike</w:t>
      </w:r>
      <w:r w:rsidR="0068722C">
        <w:rPr>
          <w:rFonts w:ascii="Times New Roman" w:hAnsi="Times New Roman"/>
          <w:sz w:val="24"/>
        </w:rPr>
        <w:t>s</w:t>
      </w:r>
      <w:r w:rsidRPr="003C104F" w:rsidR="003C104F">
        <w:rPr>
          <w:rFonts w:ascii="Times New Roman" w:hAnsi="Times New Roman"/>
          <w:sz w:val="24"/>
        </w:rPr>
        <w:t xml:space="preserve"> 1 </w:t>
      </w:r>
      <w:r w:rsidRPr="00FE4E68" w:rsidR="00FE4E68">
        <w:rPr>
          <w:rFonts w:ascii="Times New Roman" w:hAnsi="Times New Roman"/>
          <w:sz w:val="24"/>
        </w:rPr>
        <w:t>täpsustatakse kohtutäituri õigus</w:t>
      </w:r>
      <w:r w:rsidR="00C12713">
        <w:rPr>
          <w:rFonts w:ascii="Times New Roman" w:hAnsi="Times New Roman"/>
          <w:sz w:val="24"/>
        </w:rPr>
        <w:t>t</w:t>
      </w:r>
      <w:r w:rsidRPr="00FE4E68" w:rsidR="00FE4E68">
        <w:rPr>
          <w:rFonts w:ascii="Times New Roman" w:hAnsi="Times New Roman"/>
          <w:sz w:val="24"/>
        </w:rPr>
        <w:t xml:space="preserve"> eemaldada </w:t>
      </w:r>
      <w:r w:rsidRPr="000E235B" w:rsidR="00FE4E68">
        <w:rPr>
          <w:rFonts w:ascii="Times New Roman" w:hAnsi="Times New Roman"/>
          <w:sz w:val="24"/>
        </w:rPr>
        <w:t>täitetoimingut takistav</w:t>
      </w:r>
      <w:r w:rsidRPr="00FE4E68" w:rsidR="00FE4E68">
        <w:rPr>
          <w:rFonts w:ascii="Times New Roman" w:hAnsi="Times New Roman"/>
          <w:sz w:val="24"/>
        </w:rPr>
        <w:t xml:space="preserve"> isik ning vajaduse korral taotleda politsei</w:t>
      </w:r>
      <w:r w:rsidR="00B34A99">
        <w:rPr>
          <w:rFonts w:ascii="Times New Roman" w:hAnsi="Times New Roman"/>
          <w:sz w:val="24"/>
        </w:rPr>
        <w:t>ametniku</w:t>
      </w:r>
      <w:r w:rsidRPr="00FE4E68" w:rsidR="00FE4E68">
        <w:rPr>
          <w:rFonts w:ascii="Times New Roman" w:hAnsi="Times New Roman"/>
          <w:sz w:val="24"/>
        </w:rPr>
        <w:t xml:space="preserve"> kaasamist, et tagada täitetoimingu läbiviimine.</w:t>
      </w:r>
      <w:r w:rsidR="00C37971">
        <w:rPr>
          <w:rFonts w:ascii="Times New Roman" w:hAnsi="Times New Roman"/>
          <w:sz w:val="24"/>
        </w:rPr>
        <w:t xml:space="preserve"> </w:t>
      </w:r>
      <w:r w:rsidRPr="00FE4E68" w:rsidR="00FE4E68">
        <w:rPr>
          <w:rFonts w:ascii="Times New Roman" w:hAnsi="Times New Roman"/>
          <w:sz w:val="24"/>
        </w:rPr>
        <w:t>Lõike</w:t>
      </w:r>
      <w:r w:rsidR="00073E28">
        <w:rPr>
          <w:rFonts w:ascii="Times New Roman" w:hAnsi="Times New Roman"/>
          <w:sz w:val="24"/>
        </w:rPr>
        <w:t>s</w:t>
      </w:r>
      <w:r w:rsidRPr="00FE4E68" w:rsidR="00FE4E68">
        <w:rPr>
          <w:rFonts w:ascii="Times New Roman" w:hAnsi="Times New Roman"/>
          <w:sz w:val="24"/>
        </w:rPr>
        <w:t xml:space="preserve"> 2 täpsustatakse, et politsei eemaldab kohtutäituri ettepanekul </w:t>
      </w:r>
      <w:r w:rsidRPr="00BE5CE4" w:rsidR="00FE4E68">
        <w:rPr>
          <w:rFonts w:ascii="Times New Roman" w:hAnsi="Times New Roman"/>
          <w:sz w:val="24"/>
        </w:rPr>
        <w:t>täitmistoimingu</w:t>
      </w:r>
      <w:r w:rsidRPr="00FE4E68" w:rsidR="00FE4E68">
        <w:rPr>
          <w:rFonts w:ascii="Times New Roman" w:hAnsi="Times New Roman"/>
          <w:sz w:val="24"/>
        </w:rPr>
        <w:t xml:space="preserve"> juurest isiku, kes </w:t>
      </w:r>
      <w:r w:rsidR="00C55878">
        <w:rPr>
          <w:rFonts w:ascii="Times New Roman" w:hAnsi="Times New Roman"/>
          <w:sz w:val="24"/>
        </w:rPr>
        <w:t>selle</w:t>
      </w:r>
      <w:r w:rsidR="00BE5CE4">
        <w:rPr>
          <w:rFonts w:ascii="Times New Roman" w:hAnsi="Times New Roman"/>
          <w:sz w:val="24"/>
        </w:rPr>
        <w:t xml:space="preserve"> </w:t>
      </w:r>
      <w:r w:rsidRPr="00FE4E68" w:rsidR="00FE4E68">
        <w:rPr>
          <w:rFonts w:ascii="Times New Roman" w:hAnsi="Times New Roman"/>
          <w:sz w:val="24"/>
        </w:rPr>
        <w:t>täitmist takistab. Muudatuse eesmärk on kõrvaldada senise sõnastuse võimalik eksitav tõlgendus, justkui võiks kohtutäitur ise kasutada füüsilist sundi. Tegelikkuses on jõu kasutamine politsei pädevuses ja täitmist takistava isiku eemaldamine eeldab politsei sekkumist.</w:t>
      </w:r>
      <w:r w:rsidR="00C37971">
        <w:rPr>
          <w:rFonts w:ascii="Times New Roman" w:hAnsi="Times New Roman"/>
          <w:sz w:val="24"/>
        </w:rPr>
        <w:t xml:space="preserve"> </w:t>
      </w:r>
      <w:r w:rsidRPr="00FE4E68" w:rsidR="00FE4E68">
        <w:rPr>
          <w:rFonts w:ascii="Times New Roman" w:hAnsi="Times New Roman"/>
          <w:sz w:val="24"/>
        </w:rPr>
        <w:t>Lõike</w:t>
      </w:r>
      <w:r w:rsidR="00767E76">
        <w:rPr>
          <w:rFonts w:ascii="Times New Roman" w:hAnsi="Times New Roman"/>
          <w:sz w:val="24"/>
        </w:rPr>
        <w:t>s</w:t>
      </w:r>
      <w:r w:rsidRPr="00FE4E68" w:rsidR="00FE4E68">
        <w:rPr>
          <w:rFonts w:ascii="Times New Roman" w:hAnsi="Times New Roman"/>
          <w:sz w:val="24"/>
        </w:rPr>
        <w:t xml:space="preserve"> 3 sätestatakse, et kui täitedokument näeb ette jõu kasutamise, teeb seda politsei kohtutäituri kaasamisel. Muudatuse eesmärk on täpsustada, et jõu kasutamise pädevus on ainult politseil. </w:t>
      </w:r>
      <w:r w:rsidR="00E6714A">
        <w:rPr>
          <w:rFonts w:ascii="Times New Roman" w:hAnsi="Times New Roman"/>
          <w:sz w:val="24"/>
        </w:rPr>
        <w:t>M</w:t>
      </w:r>
      <w:r w:rsidRPr="00FE4E68" w:rsidR="00FE4E68">
        <w:rPr>
          <w:rFonts w:ascii="Times New Roman" w:hAnsi="Times New Roman"/>
          <w:sz w:val="24"/>
        </w:rPr>
        <w:t>uudatusega sätestatakse see selgelt juhuks, kui täitedokument lubab rakendada</w:t>
      </w:r>
      <w:r w:rsidR="00656E56">
        <w:rPr>
          <w:rFonts w:ascii="Times New Roman" w:hAnsi="Times New Roman"/>
          <w:sz w:val="24"/>
        </w:rPr>
        <w:t xml:space="preserve"> </w:t>
      </w:r>
      <w:r w:rsidRPr="00FE4E68" w:rsidR="00656E56">
        <w:rPr>
          <w:rFonts w:ascii="Times New Roman" w:hAnsi="Times New Roman"/>
          <w:sz w:val="24"/>
        </w:rPr>
        <w:t>sundi</w:t>
      </w:r>
      <w:r w:rsidRPr="00FE4E68" w:rsidR="00FE4E68">
        <w:rPr>
          <w:rFonts w:ascii="Times New Roman" w:hAnsi="Times New Roman"/>
          <w:sz w:val="24"/>
        </w:rPr>
        <w:t>.</w:t>
      </w:r>
    </w:p>
    <w:p w:rsidRPr="003C104F" w:rsidR="00887F43" w:rsidP="00E76672" w:rsidRDefault="00887F43" w14:paraId="1963803B" w14:textId="77777777">
      <w:pPr>
        <w:rPr>
          <w:rFonts w:ascii="Times New Roman" w:hAnsi="Times New Roman"/>
          <w:sz w:val="24"/>
        </w:rPr>
      </w:pPr>
    </w:p>
    <w:p w:rsidR="00387117" w:rsidP="00E76672" w:rsidRDefault="003C104F" w14:paraId="7487C4C3" w14:textId="48815018">
      <w:pPr>
        <w:rPr>
          <w:rFonts w:ascii="Times New Roman" w:hAnsi="Times New Roman"/>
          <w:sz w:val="24"/>
        </w:rPr>
      </w:pPr>
      <w:r w:rsidRPr="003C104F">
        <w:rPr>
          <w:rFonts w:ascii="Times New Roman" w:hAnsi="Times New Roman"/>
          <w:b/>
          <w:bCs/>
          <w:sz w:val="24"/>
        </w:rPr>
        <w:t xml:space="preserve">Eelnõu § </w:t>
      </w:r>
      <w:r w:rsidR="00C83DBA">
        <w:rPr>
          <w:rFonts w:ascii="Times New Roman" w:hAnsi="Times New Roman"/>
          <w:b/>
          <w:bCs/>
          <w:sz w:val="24"/>
        </w:rPr>
        <w:t>2</w:t>
      </w:r>
      <w:r w:rsidRPr="003C104F">
        <w:rPr>
          <w:rFonts w:ascii="Times New Roman" w:hAnsi="Times New Roman"/>
          <w:b/>
          <w:bCs/>
          <w:sz w:val="24"/>
        </w:rPr>
        <w:t xml:space="preserve"> punktiga </w:t>
      </w:r>
      <w:r w:rsidR="002F6058">
        <w:rPr>
          <w:rFonts w:ascii="Times New Roman" w:hAnsi="Times New Roman"/>
          <w:b/>
          <w:bCs/>
          <w:sz w:val="24"/>
        </w:rPr>
        <w:t>2</w:t>
      </w:r>
      <w:r w:rsidRPr="003C104F">
        <w:rPr>
          <w:rFonts w:ascii="Times New Roman" w:hAnsi="Times New Roman"/>
          <w:b/>
          <w:bCs/>
          <w:sz w:val="24"/>
        </w:rPr>
        <w:t xml:space="preserve"> </w:t>
      </w:r>
      <w:r w:rsidRPr="00387117" w:rsidR="00387117">
        <w:rPr>
          <w:rFonts w:ascii="Times New Roman" w:hAnsi="Times New Roman"/>
          <w:sz w:val="24"/>
        </w:rPr>
        <w:t xml:space="preserve">muudetakse </w:t>
      </w:r>
      <w:r w:rsidR="00387117">
        <w:rPr>
          <w:rFonts w:ascii="Times New Roman" w:hAnsi="Times New Roman"/>
          <w:sz w:val="24"/>
        </w:rPr>
        <w:t>TMS</w:t>
      </w:r>
      <w:r w:rsidRPr="00387117" w:rsidR="00387117">
        <w:rPr>
          <w:rFonts w:ascii="Times New Roman" w:hAnsi="Times New Roman"/>
          <w:sz w:val="24"/>
        </w:rPr>
        <w:t xml:space="preserve"> </w:t>
      </w:r>
      <w:r w:rsidR="00240569">
        <w:rPr>
          <w:rFonts w:ascii="Times New Roman" w:hAnsi="Times New Roman"/>
          <w:sz w:val="24"/>
        </w:rPr>
        <w:t>§</w:t>
      </w:r>
      <w:r w:rsidRPr="00387117" w:rsidR="00387117">
        <w:rPr>
          <w:rFonts w:ascii="Times New Roman" w:hAnsi="Times New Roman"/>
          <w:sz w:val="24"/>
        </w:rPr>
        <w:t xml:space="preserve"> 179. Muudatusega täpsustatakse lapse üleandmise ja lapsega suhtlemise võimaldamise asjades kohtutäituri, </w:t>
      </w:r>
      <w:proofErr w:type="spellStart"/>
      <w:r w:rsidR="0058296E">
        <w:rPr>
          <w:rFonts w:ascii="Times New Roman" w:hAnsi="Times New Roman"/>
          <w:sz w:val="24"/>
        </w:rPr>
        <w:t>KOV</w:t>
      </w:r>
      <w:r w:rsidR="001E0A1A">
        <w:rPr>
          <w:rFonts w:ascii="Times New Roman" w:hAnsi="Times New Roman"/>
          <w:sz w:val="24"/>
        </w:rPr>
        <w:t>-i</w:t>
      </w:r>
      <w:proofErr w:type="spellEnd"/>
      <w:r w:rsidRPr="00387117" w:rsidR="00387117">
        <w:rPr>
          <w:rFonts w:ascii="Times New Roman" w:hAnsi="Times New Roman"/>
          <w:sz w:val="24"/>
        </w:rPr>
        <w:t xml:space="preserve"> esindaja ja politsei ülesande</w:t>
      </w:r>
      <w:r w:rsidR="00C56431">
        <w:rPr>
          <w:rFonts w:ascii="Times New Roman" w:hAnsi="Times New Roman"/>
          <w:sz w:val="24"/>
        </w:rPr>
        <w:t>i</w:t>
      </w:r>
      <w:r w:rsidRPr="00387117" w:rsidR="00387117">
        <w:rPr>
          <w:rFonts w:ascii="Times New Roman" w:hAnsi="Times New Roman"/>
          <w:sz w:val="24"/>
        </w:rPr>
        <w:t xml:space="preserve">d. </w:t>
      </w:r>
      <w:r w:rsidR="00A934CB">
        <w:rPr>
          <w:rFonts w:ascii="Times New Roman" w:hAnsi="Times New Roman"/>
          <w:sz w:val="24"/>
        </w:rPr>
        <w:t>Muudatuse v</w:t>
      </w:r>
      <w:r w:rsidRPr="00387117" w:rsidR="00387117">
        <w:rPr>
          <w:rFonts w:ascii="Times New Roman" w:hAnsi="Times New Roman"/>
          <w:sz w:val="24"/>
        </w:rPr>
        <w:t xml:space="preserve">ajadus tuleneb praktikas esinenud ebaselgusest vastutuse ja rollide jaotuses, eriti lapse </w:t>
      </w:r>
      <w:r w:rsidRPr="00387117" w:rsidR="00387117">
        <w:rPr>
          <w:rFonts w:ascii="Times New Roman" w:hAnsi="Times New Roman"/>
          <w:sz w:val="24"/>
        </w:rPr>
        <w:lastRenderedPageBreak/>
        <w:t xml:space="preserve">huvide kaitsmisel. Selgem rollijaotus vähendab praktikas esinevaid kitsaskohti </w:t>
      </w:r>
      <w:r w:rsidR="00064FD4">
        <w:rPr>
          <w:rFonts w:ascii="Times New Roman" w:hAnsi="Times New Roman"/>
          <w:sz w:val="24"/>
        </w:rPr>
        <w:t>ning</w:t>
      </w:r>
      <w:r w:rsidRPr="00387117" w:rsidR="00387117">
        <w:rPr>
          <w:rFonts w:ascii="Times New Roman" w:hAnsi="Times New Roman"/>
          <w:sz w:val="24"/>
        </w:rPr>
        <w:t xml:space="preserve"> võimaldab ametnikel täita oma ülesandeid kindlalt ja üksteist täiendades. Mõju on positiivne nii lapsele kui menetlusosalistele: tagatakse lapse parem kaitse, menetluse sujuvam kulg </w:t>
      </w:r>
      <w:r w:rsidR="004F1D95">
        <w:rPr>
          <w:rFonts w:ascii="Times New Roman" w:hAnsi="Times New Roman"/>
          <w:sz w:val="24"/>
        </w:rPr>
        <w:t>ja</w:t>
      </w:r>
      <w:r w:rsidRPr="00387117" w:rsidR="00387117">
        <w:rPr>
          <w:rFonts w:ascii="Times New Roman" w:hAnsi="Times New Roman"/>
          <w:sz w:val="24"/>
        </w:rPr>
        <w:t xml:space="preserve"> </w:t>
      </w:r>
      <w:proofErr w:type="spellStart"/>
      <w:r w:rsidRPr="00387117" w:rsidR="00387117">
        <w:rPr>
          <w:rFonts w:ascii="Times New Roman" w:hAnsi="Times New Roman"/>
          <w:sz w:val="24"/>
        </w:rPr>
        <w:t>rollidevaheline</w:t>
      </w:r>
      <w:proofErr w:type="spellEnd"/>
      <w:r w:rsidRPr="00387117" w:rsidR="00387117">
        <w:rPr>
          <w:rFonts w:ascii="Times New Roman" w:hAnsi="Times New Roman"/>
          <w:sz w:val="24"/>
        </w:rPr>
        <w:t xml:space="preserve"> tööjaotus. See aitab vältida olukordi, kus vastutus jäetakse sageli kohtutäiturile, kuigi tal </w:t>
      </w:r>
      <w:r w:rsidR="00C40175">
        <w:rPr>
          <w:rFonts w:ascii="Times New Roman" w:hAnsi="Times New Roman"/>
          <w:sz w:val="24"/>
        </w:rPr>
        <w:t>asjakohased</w:t>
      </w:r>
      <w:r w:rsidRPr="00387117" w:rsidR="00387117">
        <w:rPr>
          <w:rFonts w:ascii="Times New Roman" w:hAnsi="Times New Roman"/>
          <w:sz w:val="24"/>
        </w:rPr>
        <w:t xml:space="preserve"> eriteadmised</w:t>
      </w:r>
      <w:r w:rsidR="00C40175">
        <w:rPr>
          <w:rFonts w:ascii="Times New Roman" w:hAnsi="Times New Roman"/>
          <w:sz w:val="24"/>
        </w:rPr>
        <w:t xml:space="preserve"> </w:t>
      </w:r>
      <w:r w:rsidRPr="00387117" w:rsidR="00C40175">
        <w:rPr>
          <w:rFonts w:ascii="Times New Roman" w:hAnsi="Times New Roman"/>
          <w:sz w:val="24"/>
        </w:rPr>
        <w:t>puuduvad</w:t>
      </w:r>
      <w:r w:rsidRPr="00387117" w:rsidR="00387117">
        <w:rPr>
          <w:rFonts w:ascii="Times New Roman" w:hAnsi="Times New Roman"/>
          <w:sz w:val="24"/>
        </w:rPr>
        <w:t>.</w:t>
      </w:r>
    </w:p>
    <w:p w:rsidR="00387117" w:rsidP="00E76672" w:rsidRDefault="00387117" w14:paraId="3267A4EB" w14:textId="77777777">
      <w:pPr>
        <w:rPr>
          <w:rFonts w:ascii="Times New Roman" w:hAnsi="Times New Roman"/>
          <w:sz w:val="24"/>
        </w:rPr>
      </w:pPr>
    </w:p>
    <w:p w:rsidRPr="00605FB8" w:rsidR="00605FB8" w:rsidP="00E76672" w:rsidRDefault="00605FB8" w14:paraId="0630CDC3" w14:textId="177F7161">
      <w:pPr>
        <w:rPr>
          <w:rFonts w:ascii="Times New Roman" w:hAnsi="Times New Roman"/>
          <w:sz w:val="24"/>
        </w:rPr>
      </w:pPr>
      <w:r>
        <w:rPr>
          <w:rFonts w:ascii="Times New Roman" w:hAnsi="Times New Roman"/>
          <w:sz w:val="24"/>
        </w:rPr>
        <w:t>TMS § 179 l</w:t>
      </w:r>
      <w:r w:rsidRPr="00605FB8">
        <w:rPr>
          <w:rFonts w:ascii="Times New Roman" w:hAnsi="Times New Roman"/>
          <w:sz w:val="24"/>
        </w:rPr>
        <w:t xml:space="preserve">õikes 1 sätestatakse kohtutäituri peamised ülesanded lapse üleandmise ja lapsega suhtlemise võimaldamise asjades. </w:t>
      </w:r>
      <w:r w:rsidR="00541094">
        <w:rPr>
          <w:rFonts w:ascii="Times New Roman" w:hAnsi="Times New Roman"/>
          <w:sz w:val="24"/>
        </w:rPr>
        <w:t>Sätte</w:t>
      </w:r>
      <w:r w:rsidRPr="00605FB8">
        <w:rPr>
          <w:rFonts w:ascii="Times New Roman" w:hAnsi="Times New Roman"/>
          <w:sz w:val="24"/>
        </w:rPr>
        <w:t xml:space="preserve"> eesmärk on tagada täitetoimingu seaduspära</w:t>
      </w:r>
      <w:r w:rsidR="0054421A">
        <w:rPr>
          <w:rFonts w:ascii="Times New Roman" w:hAnsi="Times New Roman"/>
          <w:sz w:val="24"/>
        </w:rPr>
        <w:t>sus</w:t>
      </w:r>
      <w:r w:rsidRPr="00605FB8">
        <w:rPr>
          <w:rFonts w:ascii="Times New Roman" w:hAnsi="Times New Roman"/>
          <w:sz w:val="24"/>
        </w:rPr>
        <w:t xml:space="preserve"> ja tõhus</w:t>
      </w:r>
      <w:r w:rsidR="00947949">
        <w:rPr>
          <w:rFonts w:ascii="Times New Roman" w:hAnsi="Times New Roman"/>
          <w:sz w:val="24"/>
        </w:rPr>
        <w:t>us</w:t>
      </w:r>
      <w:r w:rsidRPr="00187C11">
        <w:rPr>
          <w:rFonts w:ascii="Times New Roman" w:hAnsi="Times New Roman"/>
          <w:sz w:val="24"/>
        </w:rPr>
        <w:t>, määrates</w:t>
      </w:r>
      <w:r w:rsidRPr="00605FB8">
        <w:rPr>
          <w:rFonts w:ascii="Times New Roman" w:hAnsi="Times New Roman"/>
          <w:sz w:val="24"/>
        </w:rPr>
        <w:t xml:space="preserve"> selgelt kindlaks, millised kohustused lasuvad kohtutäituril ning millistel juhtudel on tal kohustus või õigus kaasata täitetoimingu juurde </w:t>
      </w:r>
      <w:proofErr w:type="spellStart"/>
      <w:r w:rsidR="00474E68">
        <w:rPr>
          <w:rFonts w:ascii="Times New Roman" w:hAnsi="Times New Roman"/>
          <w:sz w:val="24"/>
        </w:rPr>
        <w:t>KOV-i</w:t>
      </w:r>
      <w:proofErr w:type="spellEnd"/>
      <w:r w:rsidRPr="00605FB8">
        <w:rPr>
          <w:rFonts w:ascii="Times New Roman" w:hAnsi="Times New Roman"/>
          <w:sz w:val="24"/>
        </w:rPr>
        <w:t xml:space="preserve"> esindaja ja politseiametnik. </w:t>
      </w:r>
    </w:p>
    <w:p w:rsidR="003752AC" w:rsidP="00E76672" w:rsidRDefault="003752AC" w14:paraId="1779F99F" w14:textId="77777777">
      <w:pPr>
        <w:rPr>
          <w:rFonts w:ascii="Times New Roman" w:hAnsi="Times New Roman"/>
          <w:sz w:val="24"/>
        </w:rPr>
      </w:pPr>
    </w:p>
    <w:p w:rsidR="00701B7B" w:rsidP="00E76672" w:rsidRDefault="00605FB8" w14:paraId="0D00E4A8" w14:textId="1D00BB83">
      <w:pPr>
        <w:rPr>
          <w:rFonts w:ascii="Times New Roman" w:hAnsi="Times New Roman"/>
          <w:sz w:val="24"/>
        </w:rPr>
      </w:pPr>
      <w:r w:rsidRPr="00605FB8">
        <w:rPr>
          <w:rFonts w:ascii="Times New Roman" w:hAnsi="Times New Roman"/>
          <w:sz w:val="24"/>
        </w:rPr>
        <w:t>Lõike 1 punkt 1 sätestab kohtutäituri üldise kohustuse – kontrollida, et täitemenetluse osalised täidavad kohtulahendi resolutsioonis sätestatut. Kohtutäituril on muu</w:t>
      </w:r>
      <w:r w:rsidR="00384033">
        <w:rPr>
          <w:rFonts w:ascii="Times New Roman" w:hAnsi="Times New Roman"/>
          <w:sz w:val="24"/>
        </w:rPr>
        <w:t xml:space="preserve"> hulgas</w:t>
      </w:r>
      <w:r w:rsidRPr="00605FB8">
        <w:rPr>
          <w:rFonts w:ascii="Times New Roman" w:hAnsi="Times New Roman"/>
          <w:sz w:val="24"/>
        </w:rPr>
        <w:t xml:space="preserve"> kohustus tagada </w:t>
      </w:r>
      <w:r w:rsidRPr="00AC673F">
        <w:rPr>
          <w:rFonts w:ascii="Times New Roman" w:hAnsi="Times New Roman"/>
          <w:sz w:val="24"/>
        </w:rPr>
        <w:t>täitetoimingu seaduspära</w:t>
      </w:r>
      <w:r w:rsidR="00E70985">
        <w:rPr>
          <w:rFonts w:ascii="Times New Roman" w:hAnsi="Times New Roman"/>
          <w:sz w:val="24"/>
        </w:rPr>
        <w:t>sus.</w:t>
      </w:r>
      <w:r w:rsidR="00D01983">
        <w:rPr>
          <w:rFonts w:ascii="Times New Roman" w:hAnsi="Times New Roman"/>
          <w:sz w:val="24"/>
        </w:rPr>
        <w:t xml:space="preserve"> See</w:t>
      </w:r>
      <w:r w:rsidRPr="00605FB8">
        <w:rPr>
          <w:rFonts w:ascii="Times New Roman" w:hAnsi="Times New Roman"/>
          <w:sz w:val="24"/>
        </w:rPr>
        <w:t xml:space="preserve"> ülesan</w:t>
      </w:r>
      <w:r w:rsidR="00D01983">
        <w:rPr>
          <w:rFonts w:ascii="Times New Roman" w:hAnsi="Times New Roman"/>
          <w:sz w:val="24"/>
        </w:rPr>
        <w:t>ne</w:t>
      </w:r>
      <w:r w:rsidRPr="00605FB8">
        <w:rPr>
          <w:rFonts w:ascii="Times New Roman" w:hAnsi="Times New Roman"/>
          <w:sz w:val="24"/>
        </w:rPr>
        <w:t xml:space="preserve"> lähtu</w:t>
      </w:r>
      <w:r w:rsidR="00D01983">
        <w:rPr>
          <w:rFonts w:ascii="Times New Roman" w:hAnsi="Times New Roman"/>
          <w:sz w:val="24"/>
        </w:rPr>
        <w:t>b</w:t>
      </w:r>
      <w:r w:rsidRPr="00605FB8">
        <w:rPr>
          <w:rFonts w:ascii="Times New Roman" w:hAnsi="Times New Roman"/>
          <w:sz w:val="24"/>
        </w:rPr>
        <w:t xml:space="preserve"> </w:t>
      </w:r>
      <w:r w:rsidR="003752AC">
        <w:rPr>
          <w:rFonts w:ascii="Times New Roman" w:hAnsi="Times New Roman"/>
          <w:sz w:val="24"/>
        </w:rPr>
        <w:t>TMS-i</w:t>
      </w:r>
      <w:r w:rsidRPr="00605FB8">
        <w:rPr>
          <w:rFonts w:ascii="Times New Roman" w:hAnsi="Times New Roman"/>
          <w:sz w:val="24"/>
        </w:rPr>
        <w:t xml:space="preserve"> üldpõhimõtetest ning on kohtulahendi täitmise tagamisel</w:t>
      </w:r>
      <w:r w:rsidR="00D11841">
        <w:rPr>
          <w:rFonts w:ascii="Times New Roman" w:hAnsi="Times New Roman"/>
          <w:sz w:val="24"/>
        </w:rPr>
        <w:t xml:space="preserve"> </w:t>
      </w:r>
      <w:r w:rsidRPr="00605FB8" w:rsidR="00D11841">
        <w:rPr>
          <w:rFonts w:ascii="Times New Roman" w:hAnsi="Times New Roman"/>
          <w:sz w:val="24"/>
        </w:rPr>
        <w:t>keskse tähtsusega</w:t>
      </w:r>
      <w:r w:rsidRPr="00605FB8">
        <w:rPr>
          <w:rFonts w:ascii="Times New Roman" w:hAnsi="Times New Roman"/>
          <w:sz w:val="24"/>
        </w:rPr>
        <w:t xml:space="preserve">. </w:t>
      </w:r>
    </w:p>
    <w:p w:rsidR="00701B7B" w:rsidP="00E76672" w:rsidRDefault="00701B7B" w14:paraId="124EE3B6" w14:textId="77777777">
      <w:pPr>
        <w:rPr>
          <w:rFonts w:ascii="Times New Roman" w:hAnsi="Times New Roman"/>
          <w:sz w:val="24"/>
        </w:rPr>
      </w:pPr>
    </w:p>
    <w:p w:rsidR="00701B7B" w:rsidP="00E76672" w:rsidRDefault="00605FB8" w14:paraId="11A128CB" w14:textId="5B889B01">
      <w:pPr>
        <w:rPr>
          <w:rFonts w:ascii="Times New Roman" w:hAnsi="Times New Roman"/>
          <w:sz w:val="24"/>
        </w:rPr>
      </w:pPr>
      <w:r w:rsidRPr="00F30D05">
        <w:rPr>
          <w:rFonts w:ascii="Times New Roman" w:hAnsi="Times New Roman"/>
          <w:sz w:val="24"/>
        </w:rPr>
        <w:t>Lõike</w:t>
      </w:r>
      <w:r w:rsidRPr="00605FB8">
        <w:rPr>
          <w:rFonts w:ascii="Times New Roman" w:hAnsi="Times New Roman"/>
          <w:sz w:val="24"/>
        </w:rPr>
        <w:t xml:space="preserve"> 1 punktides 2 ja 3 nähakse ette erisus </w:t>
      </w:r>
      <w:r w:rsidR="003453FF">
        <w:rPr>
          <w:rFonts w:ascii="Times New Roman" w:hAnsi="Times New Roman"/>
          <w:sz w:val="24"/>
        </w:rPr>
        <w:t xml:space="preserve">juhuks, kui </w:t>
      </w:r>
      <w:r w:rsidRPr="003453FF">
        <w:rPr>
          <w:rFonts w:ascii="Times New Roman" w:hAnsi="Times New Roman"/>
          <w:sz w:val="24"/>
        </w:rPr>
        <w:t>lapse</w:t>
      </w:r>
      <w:r w:rsidRPr="00605FB8">
        <w:rPr>
          <w:rFonts w:ascii="Times New Roman" w:hAnsi="Times New Roman"/>
          <w:sz w:val="24"/>
        </w:rPr>
        <w:t xml:space="preserve"> üleandmise ja lapsega suhtlemise võimaldamise asjades</w:t>
      </w:r>
      <w:r w:rsidR="003A0D77">
        <w:rPr>
          <w:rFonts w:ascii="Times New Roman" w:hAnsi="Times New Roman"/>
          <w:sz w:val="24"/>
        </w:rPr>
        <w:t xml:space="preserve"> kaasatakse </w:t>
      </w:r>
      <w:proofErr w:type="spellStart"/>
      <w:r w:rsidR="003A0D77">
        <w:rPr>
          <w:rFonts w:ascii="Times New Roman" w:hAnsi="Times New Roman"/>
          <w:sz w:val="24"/>
        </w:rPr>
        <w:t>KOV-i</w:t>
      </w:r>
      <w:proofErr w:type="spellEnd"/>
      <w:r w:rsidRPr="00605FB8" w:rsidR="003A0D77">
        <w:rPr>
          <w:rFonts w:ascii="Times New Roman" w:hAnsi="Times New Roman"/>
          <w:sz w:val="24"/>
        </w:rPr>
        <w:t xml:space="preserve"> esindaja</w:t>
      </w:r>
      <w:r w:rsidRPr="00605FB8">
        <w:rPr>
          <w:rFonts w:ascii="Times New Roman" w:hAnsi="Times New Roman"/>
          <w:sz w:val="24"/>
        </w:rPr>
        <w:t xml:space="preserve">. Uue regulatsiooni kohaselt kaasab kohtutäitur lapse üleandmise täitetoimingu juurde </w:t>
      </w:r>
      <w:proofErr w:type="spellStart"/>
      <w:r w:rsidR="001E0A1A">
        <w:rPr>
          <w:rFonts w:ascii="Times New Roman" w:hAnsi="Times New Roman"/>
          <w:sz w:val="24"/>
        </w:rPr>
        <w:t>KOV-i</w:t>
      </w:r>
      <w:proofErr w:type="spellEnd"/>
      <w:r w:rsidRPr="00605FB8">
        <w:rPr>
          <w:rFonts w:ascii="Times New Roman" w:hAnsi="Times New Roman"/>
          <w:sz w:val="24"/>
        </w:rPr>
        <w:t xml:space="preserve"> esindaja, kellel on eriteadmised lastega suhtlemiseks. See tähendab, et lapse üleandmise asjades on </w:t>
      </w:r>
      <w:proofErr w:type="spellStart"/>
      <w:r w:rsidR="001E0A1A">
        <w:rPr>
          <w:rFonts w:ascii="Times New Roman" w:hAnsi="Times New Roman"/>
          <w:sz w:val="24"/>
        </w:rPr>
        <w:t>KOV-i</w:t>
      </w:r>
      <w:proofErr w:type="spellEnd"/>
      <w:r w:rsidR="001E0A1A">
        <w:rPr>
          <w:rFonts w:ascii="Times New Roman" w:hAnsi="Times New Roman"/>
          <w:sz w:val="24"/>
        </w:rPr>
        <w:t xml:space="preserve"> </w:t>
      </w:r>
      <w:r w:rsidRPr="00605FB8">
        <w:rPr>
          <w:rFonts w:ascii="Times New Roman" w:hAnsi="Times New Roman"/>
          <w:sz w:val="24"/>
        </w:rPr>
        <w:t xml:space="preserve">esindaja kaasamine kohustuslik. Lapsega suhtlemise võimaldamise asjades, mis tulenevad üldjuhul pikaajalisest suhtluskorra kohtulahendist, kaasab kohtutäitur </w:t>
      </w:r>
      <w:proofErr w:type="spellStart"/>
      <w:r w:rsidR="001E0A1A">
        <w:rPr>
          <w:rFonts w:ascii="Times New Roman" w:hAnsi="Times New Roman"/>
          <w:sz w:val="24"/>
        </w:rPr>
        <w:t>KOV-i</w:t>
      </w:r>
      <w:proofErr w:type="spellEnd"/>
      <w:r w:rsidRPr="00605FB8">
        <w:rPr>
          <w:rFonts w:ascii="Times New Roman" w:hAnsi="Times New Roman"/>
          <w:sz w:val="24"/>
        </w:rPr>
        <w:t xml:space="preserve"> esindaja täitetoimingu juurde vastavalt vajadusele, </w:t>
      </w:r>
      <w:r w:rsidR="007544BB">
        <w:rPr>
          <w:rFonts w:ascii="Times New Roman" w:hAnsi="Times New Roman"/>
          <w:sz w:val="24"/>
        </w:rPr>
        <w:t xml:space="preserve">mis </w:t>
      </w:r>
      <w:r w:rsidRPr="00605FB8">
        <w:rPr>
          <w:rFonts w:ascii="Times New Roman" w:hAnsi="Times New Roman"/>
          <w:sz w:val="24"/>
        </w:rPr>
        <w:t>sõltu</w:t>
      </w:r>
      <w:r w:rsidR="007544BB">
        <w:rPr>
          <w:rFonts w:ascii="Times New Roman" w:hAnsi="Times New Roman"/>
          <w:sz w:val="24"/>
        </w:rPr>
        <w:t>b</w:t>
      </w:r>
      <w:r w:rsidRPr="00605FB8">
        <w:rPr>
          <w:rFonts w:ascii="Times New Roman" w:hAnsi="Times New Roman"/>
          <w:sz w:val="24"/>
        </w:rPr>
        <w:t xml:space="preserve"> konkreetse olukorra asjaoludest ning eeskätt vajadusest tagada lapse heaolu ja õiguste kaitse. Selline eristamine põhineb täitetoimingu iseloomul – lapse üleandmine on enamasti ühekordne ja emotsionaalselt koormav toiming, lapsega suhtlemise võimaldamine on korduv ja lapsele tuttav toiming.</w:t>
      </w:r>
      <w:r w:rsidR="004C16F8">
        <w:rPr>
          <w:rFonts w:ascii="Times New Roman" w:hAnsi="Times New Roman"/>
          <w:sz w:val="24"/>
        </w:rPr>
        <w:t xml:space="preserve"> </w:t>
      </w:r>
      <w:r w:rsidRPr="34966400" w:rsidR="0CC5A8E6">
        <w:rPr>
          <w:rFonts w:ascii="Times New Roman" w:hAnsi="Times New Roman"/>
          <w:sz w:val="24"/>
        </w:rPr>
        <w:t xml:space="preserve">Kui </w:t>
      </w:r>
      <w:r w:rsidR="00B25B37">
        <w:rPr>
          <w:rFonts w:ascii="Times New Roman" w:hAnsi="Times New Roman"/>
          <w:sz w:val="24"/>
        </w:rPr>
        <w:t>kohtu</w:t>
      </w:r>
      <w:r w:rsidRPr="34966400" w:rsidR="0CC5A8E6">
        <w:rPr>
          <w:rFonts w:ascii="Times New Roman" w:hAnsi="Times New Roman"/>
          <w:sz w:val="24"/>
        </w:rPr>
        <w:t xml:space="preserve">täitur peab suhtluskorra täitmise asjades </w:t>
      </w:r>
      <w:proofErr w:type="spellStart"/>
      <w:r w:rsidRPr="34966400" w:rsidR="0CC5A8E6">
        <w:rPr>
          <w:rFonts w:ascii="Times New Roman" w:hAnsi="Times New Roman"/>
          <w:sz w:val="24"/>
        </w:rPr>
        <w:t>KOV-i</w:t>
      </w:r>
      <w:proofErr w:type="spellEnd"/>
      <w:r w:rsidRPr="34966400" w:rsidR="0CC5A8E6">
        <w:rPr>
          <w:rFonts w:ascii="Times New Roman" w:hAnsi="Times New Roman"/>
          <w:sz w:val="24"/>
        </w:rPr>
        <w:t xml:space="preserve"> esindaja täitetoimingu juurde kaasamist vajalikuks, peab </w:t>
      </w:r>
      <w:r w:rsidRPr="34966400" w:rsidR="36A08FAA">
        <w:rPr>
          <w:rFonts w:ascii="Times New Roman" w:hAnsi="Times New Roman"/>
          <w:sz w:val="24"/>
        </w:rPr>
        <w:t xml:space="preserve">KOV sellest </w:t>
      </w:r>
      <w:r w:rsidRPr="00A368DA" w:rsidR="36A08FAA">
        <w:rPr>
          <w:rFonts w:ascii="Times New Roman" w:hAnsi="Times New Roman"/>
          <w:sz w:val="24"/>
        </w:rPr>
        <w:t>lähtuma ja oma</w:t>
      </w:r>
      <w:r w:rsidRPr="00A368DA" w:rsidR="0CC5A8E6">
        <w:rPr>
          <w:rFonts w:ascii="Times New Roman" w:hAnsi="Times New Roman"/>
          <w:sz w:val="24"/>
        </w:rPr>
        <w:t xml:space="preserve"> esindaja </w:t>
      </w:r>
      <w:r w:rsidRPr="00A368DA" w:rsidR="003C7D8C">
        <w:rPr>
          <w:rFonts w:ascii="Times New Roman" w:hAnsi="Times New Roman"/>
          <w:sz w:val="24"/>
        </w:rPr>
        <w:t xml:space="preserve">sarnaselt kehtiva korraga </w:t>
      </w:r>
      <w:r w:rsidRPr="00A368DA" w:rsidR="34987AE8">
        <w:rPr>
          <w:rFonts w:ascii="Times New Roman" w:hAnsi="Times New Roman"/>
          <w:sz w:val="24"/>
        </w:rPr>
        <w:t>täitetoimingu juurde saatma</w:t>
      </w:r>
      <w:r w:rsidRPr="34966400" w:rsidR="34987AE8">
        <w:rPr>
          <w:rFonts w:ascii="Times New Roman" w:hAnsi="Times New Roman"/>
          <w:sz w:val="24"/>
        </w:rPr>
        <w:t xml:space="preserve">. </w:t>
      </w:r>
      <w:r w:rsidRPr="008451E8" w:rsidR="00701B7B">
        <w:rPr>
          <w:rFonts w:ascii="Times New Roman" w:hAnsi="Times New Roman"/>
          <w:sz w:val="24"/>
        </w:rPr>
        <w:t xml:space="preserve">See, kes </w:t>
      </w:r>
      <w:proofErr w:type="spellStart"/>
      <w:r w:rsidRPr="008451E8" w:rsidR="00701B7B">
        <w:rPr>
          <w:rFonts w:ascii="Times New Roman" w:hAnsi="Times New Roman"/>
          <w:sz w:val="24"/>
        </w:rPr>
        <w:t>KOV-i</w:t>
      </w:r>
      <w:proofErr w:type="spellEnd"/>
      <w:r w:rsidRPr="008451E8" w:rsidR="00701B7B">
        <w:rPr>
          <w:rFonts w:ascii="Times New Roman" w:hAnsi="Times New Roman"/>
          <w:sz w:val="24"/>
        </w:rPr>
        <w:t xml:space="preserve"> täitetoimingu </w:t>
      </w:r>
      <w:r w:rsidRPr="008451E8" w:rsidR="00615A48">
        <w:rPr>
          <w:rFonts w:ascii="Times New Roman" w:hAnsi="Times New Roman"/>
          <w:sz w:val="24"/>
        </w:rPr>
        <w:t xml:space="preserve">juures esindab, on </w:t>
      </w:r>
      <w:proofErr w:type="spellStart"/>
      <w:r w:rsidRPr="008451E8" w:rsidR="00615A48">
        <w:rPr>
          <w:rFonts w:ascii="Times New Roman" w:hAnsi="Times New Roman"/>
          <w:sz w:val="24"/>
        </w:rPr>
        <w:t>KOV-i</w:t>
      </w:r>
      <w:proofErr w:type="spellEnd"/>
      <w:r w:rsidRPr="008451E8" w:rsidR="00615A48">
        <w:rPr>
          <w:rFonts w:ascii="Times New Roman" w:hAnsi="Times New Roman"/>
          <w:sz w:val="24"/>
        </w:rPr>
        <w:t xml:space="preserve"> otsustada. </w:t>
      </w:r>
      <w:r w:rsidRPr="008451E8" w:rsidR="00E70E13">
        <w:rPr>
          <w:rFonts w:ascii="Times New Roman" w:hAnsi="Times New Roman"/>
          <w:sz w:val="24"/>
        </w:rPr>
        <w:t xml:space="preserve">Enamasti on selleks tõenäoliselt lastekaitsetöötaja, ent </w:t>
      </w:r>
      <w:r w:rsidRPr="008451E8" w:rsidR="00421B08">
        <w:rPr>
          <w:rFonts w:ascii="Times New Roman" w:hAnsi="Times New Roman"/>
          <w:sz w:val="24"/>
        </w:rPr>
        <w:t xml:space="preserve">ei TMS-i ega </w:t>
      </w:r>
      <w:proofErr w:type="spellStart"/>
      <w:r w:rsidRPr="008451E8" w:rsidR="00421B08">
        <w:rPr>
          <w:rFonts w:ascii="Times New Roman" w:hAnsi="Times New Roman"/>
          <w:sz w:val="24"/>
        </w:rPr>
        <w:t>LasteKS-i</w:t>
      </w:r>
      <w:proofErr w:type="spellEnd"/>
      <w:r w:rsidRPr="008451E8" w:rsidR="00421B08">
        <w:rPr>
          <w:rFonts w:ascii="Times New Roman" w:hAnsi="Times New Roman"/>
          <w:sz w:val="24"/>
        </w:rPr>
        <w:t xml:space="preserve"> regulatsioon välista, et </w:t>
      </w:r>
      <w:r w:rsidRPr="008451E8" w:rsidR="00C541CD">
        <w:rPr>
          <w:rFonts w:ascii="Times New Roman" w:hAnsi="Times New Roman"/>
          <w:sz w:val="24"/>
        </w:rPr>
        <w:t xml:space="preserve">sõltuvalt juhtumi ja konkreetse üleandmise asjaoludest võib </w:t>
      </w:r>
      <w:r w:rsidRPr="008451E8" w:rsidR="007A0566">
        <w:rPr>
          <w:rFonts w:ascii="Times New Roman" w:hAnsi="Times New Roman"/>
          <w:sz w:val="24"/>
        </w:rPr>
        <w:t>täitetoimingu juures osaleda hoopis peretöötaja või muu</w:t>
      </w:r>
      <w:r w:rsidRPr="008451E8" w:rsidR="00857577">
        <w:rPr>
          <w:rFonts w:ascii="Times New Roman" w:hAnsi="Times New Roman"/>
          <w:sz w:val="24"/>
        </w:rPr>
        <w:t xml:space="preserve"> lapsega suhtlemise eriteadmisi omav isik</w:t>
      </w:r>
      <w:r w:rsidRPr="008451E8" w:rsidR="001C4423">
        <w:rPr>
          <w:rFonts w:ascii="Times New Roman" w:hAnsi="Times New Roman"/>
          <w:sz w:val="24"/>
        </w:rPr>
        <w:t>.</w:t>
      </w:r>
      <w:r w:rsidR="001C4423">
        <w:rPr>
          <w:rFonts w:ascii="Times New Roman" w:hAnsi="Times New Roman"/>
          <w:sz w:val="24"/>
        </w:rPr>
        <w:t xml:space="preserve"> </w:t>
      </w:r>
    </w:p>
    <w:p w:rsidR="00701B7B" w:rsidP="00E76672" w:rsidRDefault="00701B7B" w14:paraId="0C07F4C2" w14:textId="77777777">
      <w:pPr>
        <w:rPr>
          <w:rFonts w:ascii="Times New Roman" w:hAnsi="Times New Roman"/>
          <w:sz w:val="24"/>
        </w:rPr>
      </w:pPr>
    </w:p>
    <w:p w:rsidRPr="003C104F" w:rsidR="00605FB8" w:rsidP="00E76672" w:rsidRDefault="00605FB8" w14:paraId="46CCD18F" w14:textId="0283D3F7">
      <w:pPr>
        <w:rPr>
          <w:rFonts w:ascii="Times New Roman" w:hAnsi="Times New Roman"/>
          <w:sz w:val="24"/>
        </w:rPr>
      </w:pPr>
      <w:r w:rsidRPr="00605FB8">
        <w:rPr>
          <w:rFonts w:ascii="Times New Roman" w:hAnsi="Times New Roman"/>
          <w:sz w:val="24"/>
        </w:rPr>
        <w:t>Lõike 1 punktis 4 käsitletakse politsei</w:t>
      </w:r>
      <w:r w:rsidR="002C4582">
        <w:rPr>
          <w:rFonts w:ascii="Times New Roman" w:hAnsi="Times New Roman"/>
          <w:sz w:val="24"/>
        </w:rPr>
        <w:t>ametniku</w:t>
      </w:r>
      <w:r w:rsidRPr="00605FB8">
        <w:rPr>
          <w:rFonts w:ascii="Times New Roman" w:hAnsi="Times New Roman"/>
          <w:sz w:val="24"/>
        </w:rPr>
        <w:t xml:space="preserve"> kaasamist täitetoimingusse. Politsei</w:t>
      </w:r>
      <w:r w:rsidR="00837DE3">
        <w:rPr>
          <w:rFonts w:ascii="Times New Roman" w:hAnsi="Times New Roman"/>
          <w:sz w:val="24"/>
        </w:rPr>
        <w:t>ametniku</w:t>
      </w:r>
      <w:r w:rsidRPr="00605FB8">
        <w:rPr>
          <w:rFonts w:ascii="Times New Roman" w:hAnsi="Times New Roman"/>
          <w:sz w:val="24"/>
        </w:rPr>
        <w:t xml:space="preserve"> kaasamise</w:t>
      </w:r>
      <w:r w:rsidR="00A14A5D">
        <w:rPr>
          <w:rFonts w:ascii="Times New Roman" w:hAnsi="Times New Roman"/>
          <w:sz w:val="24"/>
        </w:rPr>
        <w:t>ks</w:t>
      </w:r>
      <w:r w:rsidRPr="00605FB8">
        <w:rPr>
          <w:rFonts w:ascii="Times New Roman" w:hAnsi="Times New Roman"/>
          <w:sz w:val="24"/>
        </w:rPr>
        <w:t xml:space="preserve"> on </w:t>
      </w:r>
      <w:r w:rsidRPr="00837DE3">
        <w:rPr>
          <w:rFonts w:ascii="Times New Roman" w:hAnsi="Times New Roman"/>
          <w:sz w:val="24"/>
        </w:rPr>
        <w:t>vajadus täitmise takistamise või</w:t>
      </w:r>
      <w:r w:rsidRPr="00605FB8">
        <w:rPr>
          <w:rFonts w:ascii="Times New Roman" w:hAnsi="Times New Roman"/>
          <w:sz w:val="24"/>
        </w:rPr>
        <w:t xml:space="preserve"> selle tõenäosuse korral. S</w:t>
      </w:r>
      <w:r w:rsidR="00657B04">
        <w:rPr>
          <w:rFonts w:ascii="Times New Roman" w:hAnsi="Times New Roman"/>
          <w:sz w:val="24"/>
        </w:rPr>
        <w:t>äte</w:t>
      </w:r>
      <w:r w:rsidRPr="00605FB8">
        <w:rPr>
          <w:rFonts w:ascii="Times New Roman" w:hAnsi="Times New Roman"/>
          <w:sz w:val="24"/>
        </w:rPr>
        <w:t xml:space="preserve"> järgib </w:t>
      </w:r>
      <w:r w:rsidR="001F0927">
        <w:rPr>
          <w:rFonts w:ascii="Times New Roman" w:hAnsi="Times New Roman"/>
          <w:sz w:val="24"/>
        </w:rPr>
        <w:t>TMS</w:t>
      </w:r>
      <w:r w:rsidRPr="00605FB8">
        <w:rPr>
          <w:rFonts w:ascii="Times New Roman" w:hAnsi="Times New Roman"/>
          <w:sz w:val="24"/>
        </w:rPr>
        <w:t xml:space="preserve"> § 27 l</w:t>
      </w:r>
      <w:r w:rsidR="001F0927">
        <w:rPr>
          <w:rFonts w:ascii="Times New Roman" w:hAnsi="Times New Roman"/>
          <w:sz w:val="24"/>
        </w:rPr>
        <w:t>õike</w:t>
      </w:r>
      <w:r w:rsidR="00454169">
        <w:rPr>
          <w:rFonts w:ascii="Times New Roman" w:hAnsi="Times New Roman"/>
          <w:sz w:val="24"/>
        </w:rPr>
        <w:t> </w:t>
      </w:r>
      <w:r w:rsidRPr="00605FB8">
        <w:rPr>
          <w:rFonts w:ascii="Times New Roman" w:hAnsi="Times New Roman"/>
          <w:sz w:val="24"/>
        </w:rPr>
        <w:t xml:space="preserve">1 eesmärki: aidata kohtutäituril korraldada talle pandud avaliku võimu ülesannete täitmist teise samasuguste </w:t>
      </w:r>
      <w:proofErr w:type="spellStart"/>
      <w:r w:rsidRPr="00605FB8">
        <w:rPr>
          <w:rFonts w:ascii="Times New Roman" w:hAnsi="Times New Roman"/>
          <w:sz w:val="24"/>
        </w:rPr>
        <w:t>üldfunktsioonidega</w:t>
      </w:r>
      <w:proofErr w:type="spellEnd"/>
      <w:r w:rsidRPr="00605FB8">
        <w:rPr>
          <w:rFonts w:ascii="Times New Roman" w:hAnsi="Times New Roman"/>
          <w:sz w:val="24"/>
        </w:rPr>
        <w:t xml:space="preserve"> asutuse – politsei – kaasabil.</w:t>
      </w:r>
    </w:p>
    <w:p w:rsidR="004C16F8" w:rsidP="00E76672" w:rsidRDefault="004C16F8" w14:paraId="257A60A3" w14:textId="77777777">
      <w:pPr>
        <w:rPr>
          <w:rFonts w:ascii="Times New Roman" w:hAnsi="Times New Roman"/>
          <w:sz w:val="24"/>
        </w:rPr>
      </w:pPr>
    </w:p>
    <w:p w:rsidR="0091155A" w:rsidP="00E76672" w:rsidRDefault="008B366D" w14:paraId="58FD51E6" w14:textId="117B4FB3">
      <w:pPr>
        <w:rPr>
          <w:rFonts w:ascii="Times New Roman" w:hAnsi="Times New Roman"/>
          <w:sz w:val="24"/>
        </w:rPr>
      </w:pPr>
      <w:r>
        <w:rPr>
          <w:rFonts w:ascii="Times New Roman" w:hAnsi="Times New Roman"/>
          <w:sz w:val="24"/>
        </w:rPr>
        <w:t>TMS § 179 l</w:t>
      </w:r>
      <w:r w:rsidRPr="0091155A" w:rsidR="0091155A">
        <w:rPr>
          <w:rFonts w:ascii="Times New Roman" w:hAnsi="Times New Roman"/>
          <w:sz w:val="24"/>
        </w:rPr>
        <w:t xml:space="preserve">õikes 2 </w:t>
      </w:r>
      <w:r w:rsidR="006A5EAB">
        <w:rPr>
          <w:rFonts w:ascii="Times New Roman" w:hAnsi="Times New Roman"/>
          <w:sz w:val="24"/>
        </w:rPr>
        <w:t>sätestatakse</w:t>
      </w:r>
      <w:r w:rsidRPr="0091155A" w:rsidR="0091155A">
        <w:rPr>
          <w:rFonts w:ascii="Times New Roman" w:hAnsi="Times New Roman"/>
          <w:sz w:val="24"/>
        </w:rPr>
        <w:t xml:space="preserve"> </w:t>
      </w:r>
      <w:proofErr w:type="spellStart"/>
      <w:r>
        <w:rPr>
          <w:rFonts w:ascii="Times New Roman" w:hAnsi="Times New Roman"/>
          <w:sz w:val="24"/>
        </w:rPr>
        <w:t>KOV-i</w:t>
      </w:r>
      <w:proofErr w:type="spellEnd"/>
      <w:r w:rsidRPr="0091155A" w:rsidR="0091155A">
        <w:rPr>
          <w:rFonts w:ascii="Times New Roman" w:hAnsi="Times New Roman"/>
          <w:sz w:val="24"/>
        </w:rPr>
        <w:t xml:space="preserve"> esindaja ülesanded lapsega seotud täitetoimingutes. </w:t>
      </w:r>
      <w:r w:rsidRPr="002A5722" w:rsidR="0091155A">
        <w:rPr>
          <w:rFonts w:ascii="Times New Roman" w:hAnsi="Times New Roman"/>
          <w:sz w:val="24"/>
        </w:rPr>
        <w:t xml:space="preserve">Muudatusega tuuakse seadusesse selgelt sõnastatud </w:t>
      </w:r>
      <w:proofErr w:type="spellStart"/>
      <w:r w:rsidRPr="002A5722">
        <w:rPr>
          <w:rFonts w:ascii="Times New Roman" w:hAnsi="Times New Roman"/>
          <w:sz w:val="24"/>
        </w:rPr>
        <w:t>KOV-i</w:t>
      </w:r>
      <w:proofErr w:type="spellEnd"/>
      <w:r w:rsidRPr="002A5722" w:rsidR="0091155A">
        <w:rPr>
          <w:rFonts w:ascii="Times New Roman" w:hAnsi="Times New Roman"/>
          <w:sz w:val="24"/>
        </w:rPr>
        <w:t xml:space="preserve"> esindaja</w:t>
      </w:r>
      <w:r w:rsidRPr="002A5722" w:rsidR="004A57EC">
        <w:rPr>
          <w:rFonts w:ascii="Times New Roman" w:hAnsi="Times New Roman"/>
          <w:sz w:val="24"/>
        </w:rPr>
        <w:t xml:space="preserve"> kohustused</w:t>
      </w:r>
      <w:r w:rsidRPr="002A5722" w:rsidR="0091155A">
        <w:rPr>
          <w:rFonts w:ascii="Times New Roman" w:hAnsi="Times New Roman"/>
          <w:sz w:val="24"/>
        </w:rPr>
        <w:t xml:space="preserve"> täitemenetluses, mis on vajalik </w:t>
      </w:r>
      <w:r w:rsidRPr="002A5722" w:rsidR="00284CEA">
        <w:rPr>
          <w:rFonts w:ascii="Times New Roman" w:hAnsi="Times New Roman"/>
          <w:sz w:val="24"/>
        </w:rPr>
        <w:t>ees</w:t>
      </w:r>
      <w:r w:rsidRPr="002A5722" w:rsidR="00F55B10">
        <w:rPr>
          <w:rFonts w:ascii="Times New Roman" w:hAnsi="Times New Roman"/>
          <w:sz w:val="24"/>
        </w:rPr>
        <w:t>pool</w:t>
      </w:r>
      <w:r w:rsidR="00F55B10">
        <w:rPr>
          <w:rFonts w:ascii="Times New Roman" w:hAnsi="Times New Roman"/>
          <w:sz w:val="24"/>
        </w:rPr>
        <w:t xml:space="preserve"> viidatud </w:t>
      </w:r>
      <w:r w:rsidRPr="0091155A" w:rsidR="0091155A">
        <w:rPr>
          <w:rFonts w:ascii="Times New Roman" w:hAnsi="Times New Roman"/>
          <w:sz w:val="24"/>
        </w:rPr>
        <w:t xml:space="preserve">õiguskantsleri tähelepanekute </w:t>
      </w:r>
      <w:r w:rsidRPr="002A5722" w:rsidR="0091155A">
        <w:rPr>
          <w:rFonts w:ascii="Times New Roman" w:hAnsi="Times New Roman"/>
          <w:sz w:val="24"/>
        </w:rPr>
        <w:t>valguses, kus</w:t>
      </w:r>
      <w:r w:rsidRPr="0091155A" w:rsidR="0091155A">
        <w:rPr>
          <w:rFonts w:ascii="Times New Roman" w:hAnsi="Times New Roman"/>
          <w:sz w:val="24"/>
        </w:rPr>
        <w:t xml:space="preserve"> praktikas esines segadust tööjaotuses.</w:t>
      </w:r>
      <w:r w:rsidR="00A4316A">
        <w:rPr>
          <w:rFonts w:ascii="Times New Roman" w:hAnsi="Times New Roman"/>
          <w:sz w:val="24"/>
        </w:rPr>
        <w:t xml:space="preserve"> </w:t>
      </w:r>
    </w:p>
    <w:p w:rsidRPr="0091155A" w:rsidR="00F55B10" w:rsidP="00E76672" w:rsidRDefault="00F55B10" w14:paraId="04BD23A9" w14:textId="77777777">
      <w:pPr>
        <w:rPr>
          <w:rFonts w:ascii="Times New Roman" w:hAnsi="Times New Roman"/>
          <w:sz w:val="24"/>
        </w:rPr>
      </w:pPr>
    </w:p>
    <w:p w:rsidR="0091155A" w:rsidP="00E76672" w:rsidRDefault="0091155A" w14:paraId="093BC72A" w14:textId="4C164951">
      <w:pPr>
        <w:rPr>
          <w:rFonts w:ascii="Times New Roman" w:hAnsi="Times New Roman"/>
          <w:sz w:val="24"/>
        </w:rPr>
      </w:pPr>
      <w:r w:rsidRPr="0091155A">
        <w:rPr>
          <w:rFonts w:ascii="Times New Roman" w:hAnsi="Times New Roman"/>
          <w:sz w:val="24"/>
        </w:rPr>
        <w:t xml:space="preserve">Lõike 2 punkti 1 kohaselt on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 ülesanne kontrollida, et lapse huvid ja heaolu oleksid konkreetse </w:t>
      </w:r>
      <w:r w:rsidRPr="00BA3B85">
        <w:rPr>
          <w:rFonts w:ascii="Times New Roman" w:hAnsi="Times New Roman"/>
          <w:sz w:val="24"/>
        </w:rPr>
        <w:t>täitetoimingu tegemisel</w:t>
      </w:r>
      <w:r w:rsidRPr="0091155A">
        <w:rPr>
          <w:rFonts w:ascii="Times New Roman" w:hAnsi="Times New Roman"/>
          <w:sz w:val="24"/>
        </w:rPr>
        <w:t xml:space="preserve"> tagatud. </w:t>
      </w:r>
      <w:proofErr w:type="spellStart"/>
      <w:r w:rsidR="007E6976">
        <w:rPr>
          <w:rFonts w:ascii="Times New Roman" w:hAnsi="Times New Roman"/>
          <w:sz w:val="24"/>
        </w:rPr>
        <w:t>LasteKS</w:t>
      </w:r>
      <w:proofErr w:type="spellEnd"/>
      <w:r w:rsidRPr="0091155A">
        <w:rPr>
          <w:rFonts w:ascii="Times New Roman" w:hAnsi="Times New Roman"/>
          <w:sz w:val="24"/>
        </w:rPr>
        <w:t xml:space="preserve"> sätestab küll üldise kohustuse arvestada laste õigustega, kuid täitetoimingu kontekstis on osapooltel erinevad huvid ja rollid – näiteks lapsevanem soovib sundtäitmist, kohtutäitur täidab formaalseid menetlusreegleid. Seetõttu eeldatakse, et just lastekaitsetöötaja või muu pädev </w:t>
      </w:r>
      <w:proofErr w:type="spellStart"/>
      <w:r w:rsidR="004D59B7">
        <w:rPr>
          <w:rFonts w:ascii="Times New Roman" w:hAnsi="Times New Roman"/>
          <w:sz w:val="24"/>
        </w:rPr>
        <w:t>KOV-i</w:t>
      </w:r>
      <w:proofErr w:type="spellEnd"/>
      <w:r w:rsidRPr="0091155A">
        <w:rPr>
          <w:rFonts w:ascii="Times New Roman" w:hAnsi="Times New Roman"/>
          <w:sz w:val="24"/>
        </w:rPr>
        <w:t xml:space="preserve"> esindaja on see isik, kelle esma</w:t>
      </w:r>
      <w:r w:rsidR="00356E15">
        <w:rPr>
          <w:rFonts w:ascii="Times New Roman" w:hAnsi="Times New Roman"/>
          <w:sz w:val="24"/>
        </w:rPr>
        <w:t>ne</w:t>
      </w:r>
      <w:r w:rsidRPr="0091155A">
        <w:rPr>
          <w:rFonts w:ascii="Times New Roman" w:hAnsi="Times New Roman"/>
          <w:sz w:val="24"/>
        </w:rPr>
        <w:t xml:space="preserve"> ülesan</w:t>
      </w:r>
      <w:r w:rsidR="00356E15">
        <w:rPr>
          <w:rFonts w:ascii="Times New Roman" w:hAnsi="Times New Roman"/>
          <w:sz w:val="24"/>
        </w:rPr>
        <w:t>ne</w:t>
      </w:r>
      <w:r w:rsidRPr="0091155A">
        <w:rPr>
          <w:rFonts w:ascii="Times New Roman" w:hAnsi="Times New Roman"/>
          <w:sz w:val="24"/>
        </w:rPr>
        <w:t xml:space="preserve"> on hinnata täitetoimingu </w:t>
      </w:r>
      <w:r w:rsidR="002F5E4C">
        <w:rPr>
          <w:rFonts w:ascii="Times New Roman" w:hAnsi="Times New Roman"/>
          <w:sz w:val="24"/>
        </w:rPr>
        <w:t>tegemisel</w:t>
      </w:r>
      <w:r w:rsidRPr="0091155A">
        <w:rPr>
          <w:rFonts w:ascii="Times New Roman" w:hAnsi="Times New Roman"/>
          <w:sz w:val="24"/>
        </w:rPr>
        <w:t xml:space="preserve"> lapse heaolu </w:t>
      </w:r>
      <w:r w:rsidR="0016727F">
        <w:rPr>
          <w:rFonts w:ascii="Times New Roman" w:hAnsi="Times New Roman"/>
          <w:sz w:val="24"/>
        </w:rPr>
        <w:t>ning</w:t>
      </w:r>
      <w:r w:rsidRPr="0091155A">
        <w:rPr>
          <w:rFonts w:ascii="Times New Roman" w:hAnsi="Times New Roman"/>
          <w:sz w:val="24"/>
        </w:rPr>
        <w:t xml:space="preserve"> sekkuda vajaduse</w:t>
      </w:r>
      <w:r w:rsidR="009C0BD9">
        <w:rPr>
          <w:rFonts w:ascii="Times New Roman" w:hAnsi="Times New Roman"/>
          <w:sz w:val="24"/>
        </w:rPr>
        <w:t xml:space="preserve"> korra</w:t>
      </w:r>
      <w:r w:rsidRPr="0091155A">
        <w:rPr>
          <w:rFonts w:ascii="Times New Roman" w:hAnsi="Times New Roman"/>
          <w:sz w:val="24"/>
        </w:rPr>
        <w:t xml:space="preserve">l selle kaitseks. Arvestada tuleb, et sõltuvalt sellest, kas tegemist on lapse üleandmise või lapsega suhtlemise võimaldamise asjaga, </w:t>
      </w:r>
      <w:r w:rsidRPr="0091155A">
        <w:rPr>
          <w:rFonts w:ascii="Times New Roman" w:hAnsi="Times New Roman"/>
          <w:sz w:val="24"/>
        </w:rPr>
        <w:lastRenderedPageBreak/>
        <w:t>on lapse huvide hindamine mõnevõrra erinev. Õiguskantsler on selgitanud</w:t>
      </w:r>
      <w:r w:rsidR="00191043">
        <w:rPr>
          <w:rStyle w:val="Allmrkuseviide"/>
          <w:rFonts w:ascii="Times New Roman" w:hAnsi="Times New Roman"/>
          <w:sz w:val="24"/>
        </w:rPr>
        <w:footnoteReference w:id="25"/>
      </w:r>
      <w:r w:rsidRPr="0091155A">
        <w:rPr>
          <w:rFonts w:ascii="Times New Roman" w:hAnsi="Times New Roman"/>
          <w:sz w:val="24"/>
        </w:rPr>
        <w:t>, et lapse üleandmise kui ühekordse toimingu korral on kohtul võimalik kohtumenetluses kindlaks teha, kas lapse üleandmine konkreetsel juhtumil on lapse parimates huvides (kuulates vajaduse</w:t>
      </w:r>
      <w:r w:rsidR="00851861">
        <w:rPr>
          <w:rFonts w:ascii="Times New Roman" w:hAnsi="Times New Roman"/>
          <w:sz w:val="24"/>
        </w:rPr>
        <w:t xml:space="preserve"> korra</w:t>
      </w:r>
      <w:r w:rsidRPr="0091155A">
        <w:rPr>
          <w:rFonts w:ascii="Times New Roman" w:hAnsi="Times New Roman"/>
          <w:sz w:val="24"/>
        </w:rPr>
        <w:t xml:space="preserve">l lapse ära). Suhtluskorra asjades saab kohus kohtumenetluses anda küll põhimõttelise hinnangu, et lapse suhtlemine vanemaga on lapse parimates huvides, kuid ei saa võtta etteulatuvalt seisukohta, et lapse suhtlemine vanemaga on igal tulevikus asetleidval juhtumil lapse parimates huvides. Seda erisust peab täitetoimingu </w:t>
      </w:r>
      <w:r w:rsidR="00C01A46">
        <w:rPr>
          <w:rFonts w:ascii="Times New Roman" w:hAnsi="Times New Roman"/>
          <w:sz w:val="24"/>
        </w:rPr>
        <w:t>tegemisel</w:t>
      </w:r>
      <w:r w:rsidR="00CF6085">
        <w:rPr>
          <w:rFonts w:ascii="Times New Roman" w:hAnsi="Times New Roman"/>
          <w:sz w:val="24"/>
        </w:rPr>
        <w:t xml:space="preserve"> </w:t>
      </w:r>
      <w:r w:rsidRPr="0091155A" w:rsidR="00CF6085">
        <w:rPr>
          <w:rFonts w:ascii="Times New Roman" w:hAnsi="Times New Roman"/>
          <w:sz w:val="24"/>
        </w:rPr>
        <w:t>lapse huvisid</w:t>
      </w:r>
      <w:r w:rsidRPr="0091155A">
        <w:rPr>
          <w:rFonts w:ascii="Times New Roman" w:hAnsi="Times New Roman"/>
          <w:sz w:val="24"/>
        </w:rPr>
        <w:t xml:space="preserve"> hinnates arvestama ka toimingu juures viibiv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 </w:t>
      </w:r>
    </w:p>
    <w:p w:rsidRPr="0091155A" w:rsidR="009C5CB6" w:rsidP="00E76672" w:rsidRDefault="009C5CB6" w14:paraId="034A77F2" w14:textId="77777777">
      <w:pPr>
        <w:rPr>
          <w:rFonts w:ascii="Times New Roman" w:hAnsi="Times New Roman"/>
          <w:sz w:val="24"/>
        </w:rPr>
      </w:pPr>
    </w:p>
    <w:p w:rsidR="009C5CB6" w:rsidP="00E76672" w:rsidRDefault="0091155A" w14:paraId="1A2109A6" w14:textId="24BDCBC3">
      <w:pPr>
        <w:rPr>
          <w:rFonts w:ascii="Times New Roman" w:hAnsi="Times New Roman"/>
          <w:sz w:val="24"/>
        </w:rPr>
      </w:pPr>
      <w:r w:rsidRPr="0091155A">
        <w:rPr>
          <w:rFonts w:ascii="Times New Roman" w:hAnsi="Times New Roman"/>
          <w:sz w:val="24"/>
        </w:rPr>
        <w:t xml:space="preserve">Lõike 2 punkti 2 kohaselt peab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 selgitama lapsele tema vanust ja arengutaset arvestades kohtulahendi sisu ja täitetoimingu eesmärki, aidates lapsel mõista olukorda arusaadaval ja temale sobival viisil. See ülesanne eeldab eriteadmisi lastega suhtlemisest ja on oluline, et laps ei tajuks täitetoimingut ähvardava või hirmutavana. Ka aitab see vältida olukorda, kus lapsele selgitavad toimuvat korraga mitu inimest või, vastupidi, laps jääb toimingu </w:t>
      </w:r>
      <w:r w:rsidR="009D38F2">
        <w:rPr>
          <w:rFonts w:ascii="Times New Roman" w:hAnsi="Times New Roman"/>
          <w:sz w:val="24"/>
        </w:rPr>
        <w:t>tegemisel</w:t>
      </w:r>
      <w:r w:rsidRPr="0091155A">
        <w:rPr>
          <w:rFonts w:ascii="Times New Roman" w:hAnsi="Times New Roman"/>
          <w:sz w:val="24"/>
        </w:rPr>
        <w:t xml:space="preserve"> tema jaoks arusaadava selgituseta. Kohustust selgitada lapsele kohtulahendi sisu tuleb vaadelda koos kohtumenetluses toimunuga ehk kui lapsele on kohtulahendit äsja selgitatud, ei pea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 täitetoimingu </w:t>
      </w:r>
      <w:r w:rsidR="00807E9E">
        <w:rPr>
          <w:rFonts w:ascii="Times New Roman" w:hAnsi="Times New Roman"/>
          <w:sz w:val="24"/>
        </w:rPr>
        <w:t>tegemisel</w:t>
      </w:r>
      <w:r w:rsidRPr="0091155A">
        <w:rPr>
          <w:rFonts w:ascii="Times New Roman" w:hAnsi="Times New Roman"/>
          <w:sz w:val="24"/>
        </w:rPr>
        <w:t xml:space="preserve"> tingimata seda kõike üle kordama. Pigem peab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 sellises olukorras veenduma, et laps saab aru, et tegemist on sama dokumendi täitmisega, mille sisu talle juba selgitati, ning et tal on dokumendi sisu meeles ja arusaadav nii, et laps mõistab toimuvat.</w:t>
      </w:r>
    </w:p>
    <w:p w:rsidRPr="0091155A" w:rsidR="0091155A" w:rsidP="00E76672" w:rsidRDefault="0091155A" w14:paraId="37F92BE8" w14:textId="5AE83AB5">
      <w:pPr>
        <w:rPr>
          <w:rFonts w:ascii="Times New Roman" w:hAnsi="Times New Roman"/>
          <w:sz w:val="24"/>
        </w:rPr>
      </w:pPr>
      <w:r w:rsidRPr="0091155A">
        <w:rPr>
          <w:rFonts w:ascii="Times New Roman" w:hAnsi="Times New Roman"/>
          <w:sz w:val="24"/>
        </w:rPr>
        <w:t xml:space="preserve"> </w:t>
      </w:r>
    </w:p>
    <w:p w:rsidR="0091155A" w:rsidP="00E76672" w:rsidRDefault="0091155A" w14:paraId="6D1627D7" w14:textId="3C7FDEE1">
      <w:pPr>
        <w:rPr>
          <w:rFonts w:ascii="Times New Roman" w:hAnsi="Times New Roman"/>
          <w:sz w:val="24"/>
        </w:rPr>
      </w:pPr>
      <w:r w:rsidRPr="0091155A">
        <w:rPr>
          <w:rFonts w:ascii="Times New Roman" w:hAnsi="Times New Roman"/>
          <w:sz w:val="24"/>
        </w:rPr>
        <w:t xml:space="preserve">Lõike 2 punktid 1 ja 2 loovad selgust ka selles vaates, et sätestavad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 tegevuse fookusena lapse, mitte vanemad. Praktikas on segadust tekitanud see, kelle ülesanne on toimuvat lapsevanematele </w:t>
      </w:r>
      <w:r w:rsidRPr="0091155A" w:rsidR="007F1118">
        <w:rPr>
          <w:rFonts w:ascii="Times New Roman" w:hAnsi="Times New Roman"/>
          <w:sz w:val="24"/>
        </w:rPr>
        <w:t xml:space="preserve">selgitada </w:t>
      </w:r>
      <w:r w:rsidRPr="0091155A">
        <w:rPr>
          <w:rFonts w:ascii="Times New Roman" w:hAnsi="Times New Roman"/>
          <w:sz w:val="24"/>
        </w:rPr>
        <w:t xml:space="preserve">ning täitetoimingu </w:t>
      </w:r>
      <w:r w:rsidR="005C563F">
        <w:rPr>
          <w:rFonts w:ascii="Times New Roman" w:hAnsi="Times New Roman"/>
          <w:sz w:val="24"/>
        </w:rPr>
        <w:t>tegemisel</w:t>
      </w:r>
      <w:r w:rsidRPr="0091155A">
        <w:rPr>
          <w:rFonts w:ascii="Times New Roman" w:hAnsi="Times New Roman"/>
          <w:sz w:val="24"/>
        </w:rPr>
        <w:t xml:space="preserve"> nendega suhelda. Lõike 1 punktid 1 ja 2 ning lõike 2 punktid 1 ja 2 loovad siin selguse ning panevad lapsevanematega suhtlemise </w:t>
      </w:r>
      <w:r w:rsidR="00603A20">
        <w:rPr>
          <w:rFonts w:ascii="Times New Roman" w:hAnsi="Times New Roman"/>
          <w:sz w:val="24"/>
        </w:rPr>
        <w:t>ja</w:t>
      </w:r>
      <w:r w:rsidRPr="0091155A">
        <w:rPr>
          <w:rFonts w:ascii="Times New Roman" w:hAnsi="Times New Roman"/>
          <w:sz w:val="24"/>
        </w:rPr>
        <w:t xml:space="preserve"> neile toimuva selgitamise selgelt kohtutäituri õlule. See ei välista, et täitetoimingu ettevalmistamise staadiumis suhtleb vanematega ning aitab neil lapse heaolule keskenduda ka </w:t>
      </w:r>
      <w:proofErr w:type="spellStart"/>
      <w:r w:rsidRPr="0091155A">
        <w:rPr>
          <w:rFonts w:ascii="Times New Roman" w:hAnsi="Times New Roman"/>
          <w:sz w:val="24"/>
        </w:rPr>
        <w:t>KOV-i</w:t>
      </w:r>
      <w:proofErr w:type="spellEnd"/>
      <w:r w:rsidRPr="0091155A">
        <w:rPr>
          <w:rFonts w:ascii="Times New Roman" w:hAnsi="Times New Roman"/>
          <w:sz w:val="24"/>
        </w:rPr>
        <w:t xml:space="preserve"> lastekaitsetöötaja. Täitetoimingu </w:t>
      </w:r>
      <w:r w:rsidR="00B979EA">
        <w:rPr>
          <w:rFonts w:ascii="Times New Roman" w:hAnsi="Times New Roman"/>
          <w:sz w:val="24"/>
        </w:rPr>
        <w:t>tegemisel</w:t>
      </w:r>
      <w:r w:rsidRPr="0091155A">
        <w:rPr>
          <w:rFonts w:ascii="Times New Roman" w:hAnsi="Times New Roman"/>
          <w:sz w:val="24"/>
        </w:rPr>
        <w:t xml:space="preserve"> peaks suhtlus vanematega jääma aga kohtutäituri pärusmaaks. </w:t>
      </w:r>
    </w:p>
    <w:p w:rsidRPr="0091155A" w:rsidR="00451D33" w:rsidP="00E76672" w:rsidRDefault="00451D33" w14:paraId="44FE7814" w14:textId="77777777">
      <w:pPr>
        <w:rPr>
          <w:rFonts w:ascii="Times New Roman" w:hAnsi="Times New Roman"/>
          <w:sz w:val="24"/>
        </w:rPr>
      </w:pPr>
    </w:p>
    <w:p w:rsidR="006E693F" w:rsidP="00E76672" w:rsidRDefault="0091155A" w14:paraId="5096FED1" w14:textId="53B21351">
      <w:pPr>
        <w:rPr>
          <w:rFonts w:ascii="Times New Roman" w:hAnsi="Times New Roman"/>
          <w:sz w:val="24"/>
        </w:rPr>
      </w:pPr>
      <w:r w:rsidRPr="0091155A">
        <w:rPr>
          <w:rFonts w:ascii="Times New Roman" w:hAnsi="Times New Roman"/>
          <w:sz w:val="24"/>
        </w:rPr>
        <w:t xml:space="preserve">Lõike 2 punktis 3 sätestatakse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 õigus teha kohtutäiturile ettepanek lapsega suhtlemise võimaldamise asjas täitetoiming peata</w:t>
      </w:r>
      <w:r w:rsidR="00F17634">
        <w:rPr>
          <w:rFonts w:ascii="Times New Roman" w:hAnsi="Times New Roman"/>
          <w:sz w:val="24"/>
        </w:rPr>
        <w:t>da, kui</w:t>
      </w:r>
      <w:r w:rsidRPr="0091155A">
        <w:rPr>
          <w:rFonts w:ascii="Times New Roman" w:hAnsi="Times New Roman"/>
          <w:sz w:val="24"/>
        </w:rPr>
        <w:t xml:space="preserve"> täitetoimingu jätkamine võib kahjustada lapse heaolu. Sellise mehhanismi loomine annab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esindajale reaalse võimaluse sekkuda olukorda, kus lapse kaitsmiseks ei piisa üksnes jälgimisest. </w:t>
      </w:r>
      <w:proofErr w:type="spellStart"/>
      <w:r w:rsidRPr="0091155A">
        <w:rPr>
          <w:rFonts w:ascii="Times New Roman" w:hAnsi="Times New Roman"/>
          <w:sz w:val="24"/>
        </w:rPr>
        <w:t>KOV-i</w:t>
      </w:r>
      <w:proofErr w:type="spellEnd"/>
      <w:r w:rsidRPr="0091155A">
        <w:rPr>
          <w:rFonts w:ascii="Times New Roman" w:hAnsi="Times New Roman"/>
          <w:sz w:val="24"/>
        </w:rPr>
        <w:t xml:space="preserve"> esindaja hinnang on oluline sisend kohtutäiturile täitetoimingu peatamise üle otsustamiseks ja lapse kaitsmiseks täitetoimingu tegemise olukorras.</w:t>
      </w:r>
    </w:p>
    <w:p w:rsidR="006E693F" w:rsidP="00E76672" w:rsidRDefault="006E693F" w14:paraId="4BBF3176" w14:textId="77777777">
      <w:pPr>
        <w:rPr>
          <w:rFonts w:ascii="Times New Roman" w:hAnsi="Times New Roman"/>
          <w:sz w:val="24"/>
        </w:rPr>
      </w:pPr>
    </w:p>
    <w:p w:rsidR="00B42EF2" w:rsidP="00E76672" w:rsidRDefault="00191043" w14:paraId="362AA717" w14:textId="033AC5C5">
      <w:pPr>
        <w:rPr>
          <w:rFonts w:ascii="Times New Roman" w:hAnsi="Times New Roman"/>
          <w:sz w:val="24"/>
        </w:rPr>
      </w:pPr>
      <w:r>
        <w:rPr>
          <w:rFonts w:ascii="Times New Roman" w:hAnsi="Times New Roman"/>
          <w:sz w:val="24"/>
        </w:rPr>
        <w:t>TMS § 179 l</w:t>
      </w:r>
      <w:r w:rsidRPr="00191043">
        <w:rPr>
          <w:rFonts w:ascii="Times New Roman" w:hAnsi="Times New Roman"/>
          <w:sz w:val="24"/>
        </w:rPr>
        <w:t xml:space="preserve">õikes 3 </w:t>
      </w:r>
      <w:r w:rsidR="000950F8">
        <w:rPr>
          <w:rFonts w:ascii="Times New Roman" w:hAnsi="Times New Roman"/>
          <w:sz w:val="24"/>
        </w:rPr>
        <w:t>säte</w:t>
      </w:r>
      <w:r w:rsidR="005449E6">
        <w:rPr>
          <w:rFonts w:ascii="Times New Roman" w:hAnsi="Times New Roman"/>
          <w:sz w:val="24"/>
        </w:rPr>
        <w:t>sta</w:t>
      </w:r>
      <w:r w:rsidRPr="00191043">
        <w:rPr>
          <w:rFonts w:ascii="Times New Roman" w:hAnsi="Times New Roman"/>
          <w:sz w:val="24"/>
        </w:rPr>
        <w:t>takse politsei roll lapse üleandmise ja lapsega suhtlemise võimaldamise täitetoimingutes. Regulatsioon täpsustab ja ühtlustab TMS § 27 sisuga, et tagada õigusselgus ja kooskõla teiste normidega.</w:t>
      </w:r>
    </w:p>
    <w:p w:rsidR="00B42EF2" w:rsidP="00E76672" w:rsidRDefault="00B42EF2" w14:paraId="776C5DB7" w14:textId="77777777">
      <w:pPr>
        <w:rPr>
          <w:rFonts w:ascii="Times New Roman" w:hAnsi="Times New Roman"/>
          <w:sz w:val="24"/>
        </w:rPr>
      </w:pPr>
    </w:p>
    <w:p w:rsidR="00CC1341" w:rsidP="00E76672" w:rsidRDefault="007E5372" w14:paraId="0EE425F5" w14:textId="5B5998C8">
      <w:pPr>
        <w:rPr>
          <w:rFonts w:ascii="Times New Roman" w:hAnsi="Times New Roman"/>
          <w:sz w:val="24"/>
        </w:rPr>
      </w:pPr>
      <w:r w:rsidRPr="007E5372">
        <w:rPr>
          <w:rFonts w:ascii="Times New Roman" w:hAnsi="Times New Roman"/>
          <w:sz w:val="24"/>
        </w:rPr>
        <w:t>Lõike 3 punkt 1 sätestab politsei ülesandena avaliku korra tagamise täitetoimingu käigus. Politsei ei osale menetluse sisulises läbiviimises, kuid tema kohalolek võib olla vajalik konfliktide ennetamiseks ja turvalisuse tagamiseks.</w:t>
      </w:r>
      <w:r w:rsidR="00CC1341">
        <w:rPr>
          <w:rFonts w:ascii="Times New Roman" w:hAnsi="Times New Roman"/>
          <w:sz w:val="24"/>
        </w:rPr>
        <w:t xml:space="preserve"> </w:t>
      </w:r>
      <w:r w:rsidRPr="007E5372">
        <w:rPr>
          <w:rFonts w:ascii="Times New Roman" w:hAnsi="Times New Roman"/>
          <w:sz w:val="24"/>
        </w:rPr>
        <w:t xml:space="preserve">Lõike 3 punkt 2 lubab politseil kasutada jõudu vaid juhul, kui kohtulahend sellise õiguse ette näeb ning kohtutäitur on jõu kasutamise vajaduse tuvastanud. See on kooskõlas põhimõttega, et jõudu võib kasutada ainult viimasel võimalusel </w:t>
      </w:r>
      <w:r w:rsidR="003C5276">
        <w:rPr>
          <w:rFonts w:ascii="Times New Roman" w:hAnsi="Times New Roman"/>
          <w:sz w:val="24"/>
        </w:rPr>
        <w:t>ja</w:t>
      </w:r>
      <w:r w:rsidRPr="007E5372">
        <w:rPr>
          <w:rFonts w:ascii="Times New Roman" w:hAnsi="Times New Roman"/>
          <w:sz w:val="24"/>
        </w:rPr>
        <w:t xml:space="preserve"> seadusliku alusega. Kohtutäituril endal puudub pädevus jõu kasutamiseks, seega täidab politsei selles kontekstis täitetoimingu jõustamise toetavat rolli.</w:t>
      </w:r>
    </w:p>
    <w:p w:rsidR="00CC1341" w:rsidP="00E76672" w:rsidRDefault="00CC1341" w14:paraId="0BD3BFC9" w14:textId="77777777">
      <w:pPr>
        <w:rPr>
          <w:rFonts w:ascii="Times New Roman" w:hAnsi="Times New Roman"/>
          <w:sz w:val="24"/>
        </w:rPr>
      </w:pPr>
    </w:p>
    <w:p w:rsidRPr="002D67F9" w:rsidR="002D67F9" w:rsidP="00E76672" w:rsidRDefault="003C104F" w14:paraId="5BFFCA26" w14:textId="1816CB11">
      <w:pPr>
        <w:rPr>
          <w:rFonts w:ascii="Times New Roman" w:hAnsi="Times New Roman"/>
          <w:sz w:val="24"/>
        </w:rPr>
      </w:pPr>
      <w:r w:rsidRPr="003C104F">
        <w:rPr>
          <w:rFonts w:ascii="Times New Roman" w:hAnsi="Times New Roman"/>
          <w:b/>
          <w:bCs/>
          <w:sz w:val="24"/>
        </w:rPr>
        <w:lastRenderedPageBreak/>
        <w:t xml:space="preserve">Eelnõu § </w:t>
      </w:r>
      <w:r w:rsidR="00C83DBA">
        <w:rPr>
          <w:rFonts w:ascii="Times New Roman" w:hAnsi="Times New Roman"/>
          <w:b/>
          <w:bCs/>
          <w:sz w:val="24"/>
        </w:rPr>
        <w:t>2</w:t>
      </w:r>
      <w:r w:rsidRPr="003C104F">
        <w:rPr>
          <w:rFonts w:ascii="Times New Roman" w:hAnsi="Times New Roman"/>
          <w:b/>
          <w:bCs/>
          <w:sz w:val="24"/>
        </w:rPr>
        <w:t xml:space="preserve"> punktiga </w:t>
      </w:r>
      <w:r w:rsidR="00661BA4">
        <w:rPr>
          <w:rFonts w:ascii="Times New Roman" w:hAnsi="Times New Roman"/>
          <w:b/>
          <w:bCs/>
          <w:sz w:val="24"/>
        </w:rPr>
        <w:t>3</w:t>
      </w:r>
      <w:r w:rsidRPr="003C104F">
        <w:rPr>
          <w:rFonts w:ascii="Times New Roman" w:hAnsi="Times New Roman"/>
          <w:b/>
          <w:bCs/>
          <w:sz w:val="24"/>
        </w:rPr>
        <w:t xml:space="preserve"> </w:t>
      </w:r>
      <w:r w:rsidRPr="003C104F">
        <w:rPr>
          <w:rFonts w:ascii="Times New Roman" w:hAnsi="Times New Roman"/>
          <w:sz w:val="24"/>
        </w:rPr>
        <w:t xml:space="preserve">täiendatakse </w:t>
      </w:r>
      <w:r w:rsidR="00CC1341">
        <w:rPr>
          <w:rFonts w:ascii="Times New Roman" w:hAnsi="Times New Roman"/>
          <w:sz w:val="24"/>
        </w:rPr>
        <w:t>TMS-i</w:t>
      </w:r>
      <w:r w:rsidRPr="003C104F">
        <w:rPr>
          <w:rFonts w:ascii="Times New Roman" w:hAnsi="Times New Roman"/>
          <w:sz w:val="24"/>
        </w:rPr>
        <w:t xml:space="preserve"> §-ga 179</w:t>
      </w:r>
      <w:r w:rsidRPr="003C104F">
        <w:rPr>
          <w:rFonts w:ascii="Times New Roman" w:hAnsi="Times New Roman"/>
          <w:sz w:val="24"/>
          <w:vertAlign w:val="superscript"/>
        </w:rPr>
        <w:t>1</w:t>
      </w:r>
      <w:r w:rsidRPr="003C104F">
        <w:rPr>
          <w:rFonts w:ascii="Times New Roman" w:hAnsi="Times New Roman"/>
          <w:sz w:val="24"/>
        </w:rPr>
        <w:t xml:space="preserve">. </w:t>
      </w:r>
      <w:r w:rsidRPr="001B4259">
        <w:rPr>
          <w:rFonts w:ascii="Times New Roman" w:hAnsi="Times New Roman"/>
          <w:sz w:val="24"/>
        </w:rPr>
        <w:t xml:space="preserve">Lõiked 1–4 on võetud üle TMS § 179 lõigetest </w:t>
      </w:r>
      <w:r w:rsidRPr="001B4259" w:rsidR="00A960F3">
        <w:rPr>
          <w:rFonts w:ascii="Times New Roman" w:hAnsi="Times New Roman"/>
          <w:sz w:val="24"/>
        </w:rPr>
        <w:t>2</w:t>
      </w:r>
      <w:r w:rsidRPr="001B4259" w:rsidR="00403B42">
        <w:rPr>
          <w:rFonts w:ascii="Times New Roman" w:hAnsi="Times New Roman"/>
          <w:sz w:val="24"/>
        </w:rPr>
        <w:t>–</w:t>
      </w:r>
      <w:r w:rsidRPr="001B4259">
        <w:rPr>
          <w:rFonts w:ascii="Times New Roman" w:hAnsi="Times New Roman"/>
          <w:sz w:val="24"/>
        </w:rPr>
        <w:t>2</w:t>
      </w:r>
      <w:r w:rsidRPr="001B4259">
        <w:rPr>
          <w:rFonts w:ascii="Times New Roman" w:hAnsi="Times New Roman"/>
          <w:sz w:val="24"/>
          <w:vertAlign w:val="superscript"/>
        </w:rPr>
        <w:t>3</w:t>
      </w:r>
      <w:r w:rsidRPr="001B4259">
        <w:rPr>
          <w:rFonts w:ascii="Times New Roman" w:hAnsi="Times New Roman"/>
          <w:sz w:val="24"/>
        </w:rPr>
        <w:t xml:space="preserve"> ning jäävad muutmata kujul kehtima </w:t>
      </w:r>
      <w:r w:rsidRPr="001B4259" w:rsidR="006823C1">
        <w:rPr>
          <w:rFonts w:ascii="Times New Roman" w:hAnsi="Times New Roman"/>
          <w:sz w:val="24"/>
        </w:rPr>
        <w:t xml:space="preserve">ka </w:t>
      </w:r>
      <w:r w:rsidRPr="001B4259">
        <w:rPr>
          <w:rFonts w:ascii="Times New Roman" w:hAnsi="Times New Roman"/>
          <w:sz w:val="24"/>
        </w:rPr>
        <w:t>§-s 179</w:t>
      </w:r>
      <w:r w:rsidRPr="001B4259">
        <w:rPr>
          <w:rFonts w:ascii="Times New Roman" w:hAnsi="Times New Roman"/>
          <w:sz w:val="24"/>
          <w:vertAlign w:val="superscript"/>
        </w:rPr>
        <w:t>1</w:t>
      </w:r>
      <w:r w:rsidRPr="001B4259">
        <w:rPr>
          <w:rFonts w:ascii="Times New Roman" w:hAnsi="Times New Roman"/>
          <w:sz w:val="24"/>
        </w:rPr>
        <w:t>.</w:t>
      </w:r>
      <w:r w:rsidRPr="003C104F">
        <w:rPr>
          <w:rFonts w:ascii="Times New Roman" w:hAnsi="Times New Roman"/>
          <w:sz w:val="24"/>
        </w:rPr>
        <w:t xml:space="preserve"> </w:t>
      </w:r>
      <w:r w:rsidRPr="002D67F9" w:rsidR="002D67F9">
        <w:rPr>
          <w:rFonts w:ascii="Times New Roman" w:hAnsi="Times New Roman"/>
          <w:sz w:val="24"/>
        </w:rPr>
        <w:t xml:space="preserve">Muudatusega sätestatakse selged täitemenetluse tagamise meetmed lapse üleandmise ja lapsega suhtlemise võimaldamise asjades. </w:t>
      </w:r>
    </w:p>
    <w:p w:rsidR="00A826E3" w:rsidP="00E76672" w:rsidRDefault="00A826E3" w14:paraId="31D10F12" w14:textId="77777777">
      <w:pPr>
        <w:rPr>
          <w:rFonts w:ascii="Times New Roman" w:hAnsi="Times New Roman"/>
          <w:sz w:val="24"/>
        </w:rPr>
      </w:pPr>
    </w:p>
    <w:p w:rsidR="002D67F9" w:rsidP="00E76672" w:rsidRDefault="0090520F" w14:paraId="4FFDA2F4" w14:textId="02D49E7F">
      <w:pPr>
        <w:rPr>
          <w:rFonts w:ascii="Times New Roman" w:hAnsi="Times New Roman"/>
          <w:sz w:val="24"/>
        </w:rPr>
      </w:pPr>
      <w:r>
        <w:rPr>
          <w:rFonts w:ascii="Times New Roman" w:hAnsi="Times New Roman"/>
          <w:sz w:val="24"/>
        </w:rPr>
        <w:t xml:space="preserve">TMS </w:t>
      </w:r>
      <w:r w:rsidRPr="003C104F">
        <w:rPr>
          <w:rFonts w:ascii="Times New Roman" w:hAnsi="Times New Roman"/>
          <w:sz w:val="24"/>
        </w:rPr>
        <w:t>§179</w:t>
      </w:r>
      <w:r w:rsidRPr="003C104F">
        <w:rPr>
          <w:rFonts w:ascii="Times New Roman" w:hAnsi="Times New Roman"/>
          <w:sz w:val="24"/>
          <w:vertAlign w:val="superscript"/>
        </w:rPr>
        <w:t>1</w:t>
      </w:r>
      <w:r>
        <w:rPr>
          <w:rFonts w:ascii="Times New Roman" w:hAnsi="Times New Roman"/>
          <w:sz w:val="24"/>
        </w:rPr>
        <w:t xml:space="preserve"> l</w:t>
      </w:r>
      <w:r w:rsidRPr="002D67F9" w:rsidR="002D67F9">
        <w:rPr>
          <w:rFonts w:ascii="Times New Roman" w:hAnsi="Times New Roman"/>
          <w:sz w:val="24"/>
        </w:rPr>
        <w:t>õige 5 lubab lapse üleandmiseks või suhtlemise võimaldamiseks kohustatud isiku suhtes jõudu kasutada üksnes kohtulahendi alusel. Sätte sisu on üle võetud TMS § 179 l</w:t>
      </w:r>
      <w:r>
        <w:rPr>
          <w:rFonts w:ascii="Times New Roman" w:hAnsi="Times New Roman"/>
          <w:sz w:val="24"/>
        </w:rPr>
        <w:t>õike</w:t>
      </w:r>
      <w:r w:rsidRPr="002D67F9" w:rsidR="002D67F9">
        <w:rPr>
          <w:rFonts w:ascii="Times New Roman" w:hAnsi="Times New Roman"/>
          <w:sz w:val="24"/>
        </w:rPr>
        <w:t xml:space="preserve"> 4 esimesest lausest, kuid sõnastust on muudetud.</w:t>
      </w:r>
    </w:p>
    <w:p w:rsidRPr="002D67F9" w:rsidR="0090520F" w:rsidP="00E76672" w:rsidRDefault="0090520F" w14:paraId="7EFAE9E5" w14:textId="483F110D">
      <w:pPr>
        <w:rPr>
          <w:rFonts w:ascii="Times New Roman" w:hAnsi="Times New Roman"/>
          <w:sz w:val="24"/>
        </w:rPr>
      </w:pPr>
    </w:p>
    <w:p w:rsidRPr="002D67F9" w:rsidR="002D67F9" w:rsidP="00E76672" w:rsidRDefault="002D67F9" w14:paraId="7AEBEB14" w14:textId="4EA9CFAF">
      <w:pPr>
        <w:rPr>
          <w:rFonts w:ascii="Times New Roman" w:hAnsi="Times New Roman"/>
          <w:sz w:val="24"/>
        </w:rPr>
      </w:pPr>
      <w:r w:rsidRPr="002D67F9">
        <w:rPr>
          <w:rFonts w:ascii="Times New Roman" w:hAnsi="Times New Roman"/>
          <w:sz w:val="24"/>
        </w:rPr>
        <w:t xml:space="preserve">Lõige 6 on võetud üle TMS § 179 </w:t>
      </w:r>
      <w:r w:rsidR="003E5D61">
        <w:rPr>
          <w:rFonts w:ascii="Times New Roman" w:hAnsi="Times New Roman"/>
          <w:sz w:val="24"/>
        </w:rPr>
        <w:t>lõike</w:t>
      </w:r>
      <w:r w:rsidRPr="002D67F9">
        <w:rPr>
          <w:rFonts w:ascii="Times New Roman" w:hAnsi="Times New Roman"/>
          <w:sz w:val="24"/>
        </w:rPr>
        <w:t xml:space="preserve"> 4 teisest lausest ning </w:t>
      </w:r>
      <w:r w:rsidRPr="00AA5E08">
        <w:rPr>
          <w:rFonts w:ascii="Times New Roman" w:hAnsi="Times New Roman"/>
          <w:sz w:val="24"/>
        </w:rPr>
        <w:t>jääb TMS § 179</w:t>
      </w:r>
      <w:r w:rsidRPr="00AA5E08">
        <w:rPr>
          <w:rFonts w:ascii="Times New Roman" w:hAnsi="Times New Roman"/>
          <w:sz w:val="24"/>
          <w:vertAlign w:val="superscript"/>
        </w:rPr>
        <w:t>1</w:t>
      </w:r>
      <w:r w:rsidRPr="00AA5E08">
        <w:rPr>
          <w:rFonts w:ascii="Times New Roman" w:hAnsi="Times New Roman"/>
          <w:sz w:val="24"/>
        </w:rPr>
        <w:t xml:space="preserve"> l</w:t>
      </w:r>
      <w:r w:rsidRPr="00AA5E08" w:rsidR="003E5D61">
        <w:rPr>
          <w:rFonts w:ascii="Times New Roman" w:hAnsi="Times New Roman"/>
          <w:sz w:val="24"/>
        </w:rPr>
        <w:t>õikes</w:t>
      </w:r>
      <w:r w:rsidRPr="00AA5E08">
        <w:rPr>
          <w:rFonts w:ascii="Times New Roman" w:hAnsi="Times New Roman"/>
          <w:sz w:val="24"/>
        </w:rPr>
        <w:t xml:space="preserve"> 6</w:t>
      </w:r>
      <w:r w:rsidRPr="00AA5E08" w:rsidR="003E5D61">
        <w:rPr>
          <w:rFonts w:ascii="Times New Roman" w:hAnsi="Times New Roman"/>
          <w:sz w:val="24"/>
        </w:rPr>
        <w:t xml:space="preserve"> muutmata kujul kehtima</w:t>
      </w:r>
      <w:r w:rsidRPr="00AA5E08">
        <w:rPr>
          <w:rFonts w:ascii="Times New Roman" w:hAnsi="Times New Roman"/>
          <w:sz w:val="24"/>
        </w:rPr>
        <w:t>.</w:t>
      </w:r>
    </w:p>
    <w:p w:rsidR="003E5D61" w:rsidP="00E76672" w:rsidRDefault="003E5D61" w14:paraId="5744424F" w14:textId="77777777">
      <w:pPr>
        <w:rPr>
          <w:rFonts w:ascii="Times New Roman" w:hAnsi="Times New Roman"/>
          <w:sz w:val="24"/>
        </w:rPr>
      </w:pPr>
    </w:p>
    <w:p w:rsidR="002D67F9" w:rsidP="00E76672" w:rsidRDefault="002D67F9" w14:paraId="47A645E4" w14:textId="25F4575D">
      <w:pPr>
        <w:rPr>
          <w:rFonts w:ascii="Times New Roman" w:hAnsi="Times New Roman"/>
          <w:sz w:val="24"/>
        </w:rPr>
      </w:pPr>
      <w:r w:rsidRPr="002D67F9">
        <w:rPr>
          <w:rFonts w:ascii="Times New Roman" w:hAnsi="Times New Roman"/>
          <w:sz w:val="24"/>
        </w:rPr>
        <w:t xml:space="preserve">Lõige 7 annab kohtutäiturile võimaluse teha lapse elukohajärgsele või erandina kohustatud isiku elukohajärgsele </w:t>
      </w:r>
      <w:proofErr w:type="spellStart"/>
      <w:r w:rsidR="003E5D61">
        <w:rPr>
          <w:rFonts w:ascii="Times New Roman" w:hAnsi="Times New Roman"/>
          <w:sz w:val="24"/>
        </w:rPr>
        <w:t>KOV-ile</w:t>
      </w:r>
      <w:proofErr w:type="spellEnd"/>
      <w:r w:rsidRPr="002D67F9">
        <w:rPr>
          <w:rFonts w:ascii="Times New Roman" w:hAnsi="Times New Roman"/>
          <w:sz w:val="24"/>
        </w:rPr>
        <w:t xml:space="preserve"> ettepanek</w:t>
      </w:r>
      <w:r w:rsidR="00083E39">
        <w:rPr>
          <w:rFonts w:ascii="Times New Roman" w:hAnsi="Times New Roman"/>
          <w:sz w:val="24"/>
        </w:rPr>
        <w:t xml:space="preserve"> paigut</w:t>
      </w:r>
      <w:r w:rsidR="001D53C0">
        <w:rPr>
          <w:rFonts w:ascii="Times New Roman" w:hAnsi="Times New Roman"/>
          <w:sz w:val="24"/>
        </w:rPr>
        <w:t>ada</w:t>
      </w:r>
      <w:r w:rsidRPr="002D67F9">
        <w:rPr>
          <w:rFonts w:ascii="Times New Roman" w:hAnsi="Times New Roman"/>
          <w:sz w:val="24"/>
        </w:rPr>
        <w:t xml:space="preserve"> laps ajutise</w:t>
      </w:r>
      <w:r w:rsidR="001D53C0">
        <w:rPr>
          <w:rFonts w:ascii="Times New Roman" w:hAnsi="Times New Roman"/>
          <w:sz w:val="24"/>
        </w:rPr>
        <w:t>lt</w:t>
      </w:r>
      <w:r w:rsidRPr="002D67F9">
        <w:rPr>
          <w:rFonts w:ascii="Times New Roman" w:hAnsi="Times New Roman"/>
          <w:sz w:val="24"/>
        </w:rPr>
        <w:t xml:space="preserve"> hoolekandeasutusse, kui see on vajalik kohtulahendi täitmise tagamiseks. </w:t>
      </w:r>
      <w:r w:rsidR="003E5D61">
        <w:rPr>
          <w:rFonts w:ascii="Times New Roman" w:hAnsi="Times New Roman"/>
          <w:sz w:val="24"/>
        </w:rPr>
        <w:t>KOV</w:t>
      </w:r>
      <w:r w:rsidRPr="002D67F9">
        <w:rPr>
          <w:rFonts w:ascii="Times New Roman" w:hAnsi="Times New Roman"/>
          <w:sz w:val="24"/>
        </w:rPr>
        <w:t xml:space="preserve"> saab ettepaneku alusel hinnata, kas on vaja algatada menetlus </w:t>
      </w:r>
      <w:proofErr w:type="spellStart"/>
      <w:r w:rsidRPr="002D67F9">
        <w:rPr>
          <w:rFonts w:ascii="Times New Roman" w:hAnsi="Times New Roman"/>
          <w:sz w:val="24"/>
        </w:rPr>
        <w:t>LasteKS</w:t>
      </w:r>
      <w:proofErr w:type="spellEnd"/>
      <w:r w:rsidRPr="002D67F9">
        <w:rPr>
          <w:rFonts w:ascii="Times New Roman" w:hAnsi="Times New Roman"/>
          <w:sz w:val="24"/>
        </w:rPr>
        <w:t xml:space="preserve"> § 33 või PKS § 134 alusel</w:t>
      </w:r>
      <w:r w:rsidR="00BC08FA">
        <w:rPr>
          <w:rFonts w:ascii="Times New Roman" w:hAnsi="Times New Roman"/>
          <w:sz w:val="24"/>
        </w:rPr>
        <w:t>. M</w:t>
      </w:r>
      <w:r w:rsidRPr="002D67F9">
        <w:rPr>
          <w:rFonts w:ascii="Times New Roman" w:hAnsi="Times New Roman"/>
          <w:sz w:val="24"/>
        </w:rPr>
        <w:t xml:space="preserve">õlemad eeldavad kohtu sekkumist. Säte on mõeldud </w:t>
      </w:r>
      <w:r w:rsidR="009D209C">
        <w:rPr>
          <w:rFonts w:ascii="Times New Roman" w:hAnsi="Times New Roman"/>
          <w:sz w:val="24"/>
        </w:rPr>
        <w:t xml:space="preserve">muu </w:t>
      </w:r>
      <w:r w:rsidRPr="002D67F9">
        <w:rPr>
          <w:rFonts w:ascii="Times New Roman" w:hAnsi="Times New Roman"/>
          <w:sz w:val="24"/>
        </w:rPr>
        <w:t>hulgas täitemenetluse tagamiseks – see loob võimaluse kohtulahendi täitmiseks ka olukorras, kus lapse viibimine vanema juures ei ole turvaline või lapse heaolu ei ole võimalik muul viisil tagada, samuti juhul</w:t>
      </w:r>
      <w:r w:rsidR="00BD5AEB">
        <w:rPr>
          <w:rFonts w:ascii="Times New Roman" w:hAnsi="Times New Roman"/>
          <w:sz w:val="24"/>
        </w:rPr>
        <w:t>,</w:t>
      </w:r>
      <w:r w:rsidRPr="002D67F9">
        <w:rPr>
          <w:rFonts w:ascii="Times New Roman" w:hAnsi="Times New Roman"/>
          <w:sz w:val="24"/>
        </w:rPr>
        <w:t xml:space="preserve"> kui lahendi täitmine ei ole võimalik lapsega seotud asjaolude tõttu.</w:t>
      </w:r>
    </w:p>
    <w:p w:rsidRPr="002D67F9" w:rsidR="005833BD" w:rsidP="00E76672" w:rsidRDefault="005833BD" w14:paraId="766695D0" w14:textId="77777777">
      <w:pPr>
        <w:rPr>
          <w:rFonts w:ascii="Times New Roman" w:hAnsi="Times New Roman"/>
          <w:sz w:val="24"/>
        </w:rPr>
      </w:pPr>
    </w:p>
    <w:p w:rsidRPr="002D67F9" w:rsidR="00222525" w:rsidP="00E76672" w:rsidRDefault="002D67F9" w14:paraId="438B8F28" w14:textId="66B395A6">
      <w:pPr>
        <w:rPr>
          <w:rFonts w:ascii="Times New Roman" w:hAnsi="Times New Roman"/>
          <w:sz w:val="24"/>
        </w:rPr>
      </w:pPr>
      <w:r w:rsidRPr="00527A5B">
        <w:rPr>
          <w:rFonts w:ascii="Times New Roman" w:hAnsi="Times New Roman"/>
          <w:sz w:val="24"/>
        </w:rPr>
        <w:t>Lõikes</w:t>
      </w:r>
      <w:r w:rsidRPr="002D67F9">
        <w:rPr>
          <w:rFonts w:ascii="Times New Roman" w:hAnsi="Times New Roman"/>
          <w:sz w:val="24"/>
        </w:rPr>
        <w:t xml:space="preserve"> 8 sätestatakse kohtutäituri õigus peatada lapsega suhtlemise võimaldamise asjades täitetoiming või täitemenetlus, kui </w:t>
      </w:r>
      <w:r w:rsidR="002C3F9A">
        <w:rPr>
          <w:rFonts w:ascii="Times New Roman" w:hAnsi="Times New Roman"/>
          <w:sz w:val="24"/>
        </w:rPr>
        <w:t xml:space="preserve">toimingu tegemine või </w:t>
      </w:r>
      <w:r w:rsidR="007C26A0">
        <w:rPr>
          <w:rFonts w:ascii="Times New Roman" w:hAnsi="Times New Roman"/>
          <w:sz w:val="24"/>
        </w:rPr>
        <w:t>menetluse</w:t>
      </w:r>
      <w:r w:rsidRPr="002D67F9">
        <w:rPr>
          <w:rFonts w:ascii="Times New Roman" w:hAnsi="Times New Roman"/>
          <w:sz w:val="24"/>
        </w:rPr>
        <w:t xml:space="preserve"> läbiviimine ei ole lapse seisundist või muudest temaga seotud asjaoludest tulenevalt võimalik. Tegemist on olulise muudatusega, kuna kehtivas seaduses puudus seni selge alus täitetoimingu või täitemenetluse peatamiseks olukorras, kus selle jätkamine kahjustaks lapse heaolu. </w:t>
      </w:r>
      <w:r w:rsidR="00222525">
        <w:rPr>
          <w:rFonts w:ascii="Times New Roman" w:hAnsi="Times New Roman"/>
          <w:sz w:val="24"/>
        </w:rPr>
        <w:t>L</w:t>
      </w:r>
      <w:r w:rsidRPr="002D67F9" w:rsidR="00222525">
        <w:rPr>
          <w:rFonts w:ascii="Times New Roman" w:hAnsi="Times New Roman"/>
          <w:sz w:val="24"/>
        </w:rPr>
        <w:t xml:space="preserve">apsega seotud asjaolude all </w:t>
      </w:r>
      <w:r w:rsidR="00222525">
        <w:rPr>
          <w:rFonts w:ascii="Times New Roman" w:hAnsi="Times New Roman"/>
          <w:sz w:val="24"/>
        </w:rPr>
        <w:t xml:space="preserve">peetakse silmas </w:t>
      </w:r>
      <w:r w:rsidRPr="002D67F9" w:rsidR="00222525">
        <w:rPr>
          <w:rFonts w:ascii="Times New Roman" w:hAnsi="Times New Roman"/>
          <w:sz w:val="24"/>
        </w:rPr>
        <w:t>eelkõige olukordi, kus</w:t>
      </w:r>
      <w:r w:rsidRPr="00025947" w:rsidR="00222525">
        <w:rPr>
          <w:rFonts w:ascii="Times New Roman" w:hAnsi="Times New Roman"/>
          <w:sz w:val="24"/>
        </w:rPr>
        <w:t xml:space="preserve"> </w:t>
      </w:r>
      <w:r w:rsidRPr="00E648F8" w:rsidR="4C6F24C5">
        <w:rPr>
          <w:rFonts w:ascii="Times New Roman" w:hAnsi="Times New Roman"/>
          <w:sz w:val="24"/>
        </w:rPr>
        <w:t>kohtutäitur on tuvastanud, et</w:t>
      </w:r>
      <w:r w:rsidRPr="2C3454AD" w:rsidR="00222525">
        <w:rPr>
          <w:rFonts w:ascii="Times New Roman" w:hAnsi="Times New Roman"/>
          <w:sz w:val="24"/>
        </w:rPr>
        <w:t xml:space="preserve"> </w:t>
      </w:r>
      <w:r w:rsidRPr="002D67F9" w:rsidR="00222525">
        <w:rPr>
          <w:rFonts w:ascii="Times New Roman" w:hAnsi="Times New Roman"/>
          <w:sz w:val="24"/>
        </w:rPr>
        <w:t>lapsega koos elav vanem on täitnud oma kohustused ja teinud kõik endast oleneva, et laps suhtluskorra täitmisega nõustuks, kuid laps keeldub siiski kohtulahendit täitmast. Sellisel juhul on lapse vastumeelsus käsitatav lapsega seotud asjaoluna, mis võib õigustada täitetoimingu peatamist. Seevastu ei kuulu lapsega seotud asjaolude hulka tavapärased ja ajutised olukorrad, nagu näiteks lapse haigestumine, mis ei välista lahendi täitmist pikemas perspektiivis.</w:t>
      </w:r>
    </w:p>
    <w:p w:rsidR="00222525" w:rsidP="00E76672" w:rsidRDefault="00222525" w14:paraId="0FB695D6" w14:textId="77777777">
      <w:pPr>
        <w:rPr>
          <w:rFonts w:ascii="Times New Roman" w:hAnsi="Times New Roman"/>
          <w:sz w:val="24"/>
        </w:rPr>
      </w:pPr>
    </w:p>
    <w:p w:rsidR="00401D5E" w:rsidP="00E76672" w:rsidRDefault="002D67F9" w14:paraId="24975DE9" w14:textId="31D33A14">
      <w:pPr>
        <w:rPr>
          <w:rFonts w:ascii="Times New Roman" w:hAnsi="Times New Roman"/>
          <w:sz w:val="24"/>
        </w:rPr>
      </w:pPr>
      <w:r w:rsidRPr="002D67F9">
        <w:rPr>
          <w:rFonts w:ascii="Times New Roman" w:hAnsi="Times New Roman"/>
          <w:sz w:val="24"/>
        </w:rPr>
        <w:t xml:space="preserve">Lõikes </w:t>
      </w:r>
      <w:r w:rsidR="00481BC4">
        <w:rPr>
          <w:rFonts w:ascii="Times New Roman" w:hAnsi="Times New Roman"/>
          <w:sz w:val="24"/>
        </w:rPr>
        <w:t xml:space="preserve">8 </w:t>
      </w:r>
      <w:r w:rsidRPr="002D67F9">
        <w:rPr>
          <w:rFonts w:ascii="Times New Roman" w:hAnsi="Times New Roman"/>
          <w:sz w:val="24"/>
        </w:rPr>
        <w:t xml:space="preserve">sätestatakse ka </w:t>
      </w:r>
      <w:proofErr w:type="spellStart"/>
      <w:r w:rsidRPr="002D67F9">
        <w:rPr>
          <w:rFonts w:ascii="Times New Roman" w:hAnsi="Times New Roman"/>
          <w:sz w:val="24"/>
        </w:rPr>
        <w:t>KOV-i</w:t>
      </w:r>
      <w:proofErr w:type="spellEnd"/>
      <w:r w:rsidRPr="002D67F9">
        <w:rPr>
          <w:rFonts w:ascii="Times New Roman" w:hAnsi="Times New Roman"/>
          <w:sz w:val="24"/>
        </w:rPr>
        <w:t xml:space="preserve"> esindaja õigus teha </w:t>
      </w:r>
      <w:r w:rsidRPr="002D67F9" w:rsidR="00663BAD">
        <w:rPr>
          <w:rFonts w:ascii="Times New Roman" w:hAnsi="Times New Roman"/>
          <w:sz w:val="24"/>
        </w:rPr>
        <w:t xml:space="preserve">kohtutäiturile </w:t>
      </w:r>
      <w:r w:rsidRPr="002D67F9">
        <w:rPr>
          <w:rFonts w:ascii="Times New Roman" w:hAnsi="Times New Roman"/>
          <w:sz w:val="24"/>
        </w:rPr>
        <w:t xml:space="preserve">sellesisuline ettepanek, toetudes oma eksperthinnangule lapse olukorra kohta. </w:t>
      </w:r>
      <w:proofErr w:type="spellStart"/>
      <w:r w:rsidRPr="00661BA4">
        <w:rPr>
          <w:rFonts w:ascii="Times New Roman" w:hAnsi="Times New Roman"/>
          <w:sz w:val="24"/>
        </w:rPr>
        <w:t>KOV-i</w:t>
      </w:r>
      <w:proofErr w:type="spellEnd"/>
      <w:r w:rsidRPr="00661BA4">
        <w:rPr>
          <w:rFonts w:ascii="Times New Roman" w:hAnsi="Times New Roman"/>
          <w:sz w:val="24"/>
        </w:rPr>
        <w:t xml:space="preserve"> esindaja ettepaneku alusel tehtud täitetoimingu peatamise otsuse peale kaevata ei saa.</w:t>
      </w:r>
      <w:r w:rsidR="00222525">
        <w:rPr>
          <w:rFonts w:ascii="Times New Roman" w:hAnsi="Times New Roman"/>
          <w:sz w:val="24"/>
        </w:rPr>
        <w:t xml:space="preserve"> </w:t>
      </w:r>
      <w:proofErr w:type="spellStart"/>
      <w:r w:rsidRPr="002D67F9">
        <w:rPr>
          <w:rFonts w:ascii="Times New Roman" w:hAnsi="Times New Roman"/>
          <w:sz w:val="24"/>
        </w:rPr>
        <w:t>KOV-i</w:t>
      </w:r>
      <w:proofErr w:type="spellEnd"/>
      <w:r w:rsidRPr="002D67F9">
        <w:rPr>
          <w:rFonts w:ascii="Times New Roman" w:hAnsi="Times New Roman"/>
          <w:sz w:val="24"/>
        </w:rPr>
        <w:t xml:space="preserve"> esindaja poolt </w:t>
      </w:r>
      <w:r w:rsidR="005E71BF">
        <w:rPr>
          <w:rFonts w:ascii="Times New Roman" w:hAnsi="Times New Roman"/>
          <w:sz w:val="24"/>
        </w:rPr>
        <w:t xml:space="preserve">tehtava </w:t>
      </w:r>
      <w:r w:rsidRPr="002D67F9">
        <w:rPr>
          <w:rFonts w:ascii="Times New Roman" w:hAnsi="Times New Roman"/>
          <w:sz w:val="24"/>
        </w:rPr>
        <w:t xml:space="preserve">täitetoimingu peatamise ettepaneku eelduseks on võimalus, et täitetoiminguga jätkamine kahjustab lapse heaolu. See tähendab, et </w:t>
      </w:r>
      <w:proofErr w:type="spellStart"/>
      <w:r w:rsidRPr="002D67F9">
        <w:rPr>
          <w:rFonts w:ascii="Times New Roman" w:hAnsi="Times New Roman"/>
          <w:sz w:val="24"/>
        </w:rPr>
        <w:t>KOV-i</w:t>
      </w:r>
      <w:proofErr w:type="spellEnd"/>
      <w:r w:rsidRPr="002D67F9">
        <w:rPr>
          <w:rFonts w:ascii="Times New Roman" w:hAnsi="Times New Roman"/>
          <w:sz w:val="24"/>
        </w:rPr>
        <w:t xml:space="preserve"> esindaja otsustab täitetoimingu peatamise ettepaneku tegemise ja esitab selle täitetoimingu </w:t>
      </w:r>
      <w:r w:rsidR="00E97700">
        <w:rPr>
          <w:rFonts w:ascii="Times New Roman" w:hAnsi="Times New Roman"/>
          <w:sz w:val="24"/>
        </w:rPr>
        <w:t>tegemise</w:t>
      </w:r>
      <w:r w:rsidRPr="002D67F9">
        <w:rPr>
          <w:rFonts w:ascii="Times New Roman" w:hAnsi="Times New Roman"/>
          <w:sz w:val="24"/>
        </w:rPr>
        <w:t xml:space="preserve"> käigus kohapeal suuliselt. Ettepaneku tegemise fakt lisatakse täitetoimingu kohta koostatud dokumenti. Suulise ettepaneku kannab kohtutäitur toimingu akti. Kohtutäitur väljastab </w:t>
      </w:r>
      <w:proofErr w:type="spellStart"/>
      <w:r w:rsidRPr="002D67F9">
        <w:rPr>
          <w:rFonts w:ascii="Times New Roman" w:hAnsi="Times New Roman"/>
          <w:sz w:val="24"/>
        </w:rPr>
        <w:t>KOV-i</w:t>
      </w:r>
      <w:proofErr w:type="spellEnd"/>
      <w:r w:rsidRPr="002D67F9">
        <w:rPr>
          <w:rFonts w:ascii="Times New Roman" w:hAnsi="Times New Roman"/>
          <w:sz w:val="24"/>
        </w:rPr>
        <w:t xml:space="preserve"> esindajale õiendi täitetoimingu peatamise ettepaneku tegemise kohta.</w:t>
      </w:r>
      <w:r w:rsidR="003D54C8">
        <w:rPr>
          <w:rFonts w:ascii="Times New Roman" w:hAnsi="Times New Roman"/>
          <w:sz w:val="24"/>
        </w:rPr>
        <w:t xml:space="preserve"> </w:t>
      </w:r>
    </w:p>
    <w:p w:rsidR="00287269" w:rsidP="00E76672" w:rsidRDefault="00287269" w14:paraId="36328D79" w14:textId="77777777">
      <w:pPr>
        <w:rPr>
          <w:rFonts w:ascii="Times New Roman" w:hAnsi="Times New Roman"/>
          <w:sz w:val="24"/>
        </w:rPr>
      </w:pPr>
    </w:p>
    <w:p w:rsidR="002D67F9" w:rsidP="00E76672" w:rsidRDefault="002D67F9" w14:paraId="5F6215E9" w14:textId="1A7F7FCC">
      <w:pPr>
        <w:rPr>
          <w:rFonts w:ascii="Times New Roman" w:hAnsi="Times New Roman"/>
          <w:sz w:val="24"/>
        </w:rPr>
      </w:pPr>
      <w:r w:rsidRPr="002D67F9">
        <w:rPr>
          <w:rFonts w:ascii="Times New Roman" w:hAnsi="Times New Roman"/>
          <w:sz w:val="24"/>
        </w:rPr>
        <w:t xml:space="preserve">Lõige 9 näeb ette, et kui lapsega suhtlemise võimaldamise asjades ei ole </w:t>
      </w:r>
      <w:r w:rsidR="006B52C7">
        <w:rPr>
          <w:rFonts w:ascii="Times New Roman" w:hAnsi="Times New Roman"/>
          <w:sz w:val="24"/>
        </w:rPr>
        <w:t xml:space="preserve">võimalik </w:t>
      </w:r>
      <w:r w:rsidR="004B3FCC">
        <w:rPr>
          <w:rFonts w:ascii="Times New Roman" w:hAnsi="Times New Roman"/>
          <w:sz w:val="24"/>
        </w:rPr>
        <w:t xml:space="preserve">teha </w:t>
      </w:r>
      <w:r w:rsidRPr="002D67F9">
        <w:rPr>
          <w:rFonts w:ascii="Times New Roman" w:hAnsi="Times New Roman"/>
          <w:sz w:val="24"/>
        </w:rPr>
        <w:t>täitetoimingut lapsega seotud asjaolude tõttu, peab kohtutäitur teavitama vanemat võimalusest pöörduda kohtu</w:t>
      </w:r>
      <w:r w:rsidR="00850AED">
        <w:rPr>
          <w:rFonts w:ascii="Times New Roman" w:hAnsi="Times New Roman"/>
          <w:sz w:val="24"/>
        </w:rPr>
        <w:t xml:space="preserve"> poole</w:t>
      </w:r>
      <w:r w:rsidR="008D251B">
        <w:rPr>
          <w:rFonts w:ascii="Times New Roman" w:hAnsi="Times New Roman"/>
          <w:sz w:val="24"/>
        </w:rPr>
        <w:t xml:space="preserve"> suhtluskorra</w:t>
      </w:r>
      <w:r w:rsidRPr="002D67F9">
        <w:rPr>
          <w:rFonts w:ascii="Times New Roman" w:hAnsi="Times New Roman"/>
          <w:sz w:val="24"/>
        </w:rPr>
        <w:t xml:space="preserve"> muutmiseks. Säte suunab vanemat aktiivsele tegutsemisele olukorras, kus kohtulahendi täitmine ei ole esialgses vormis võimalik, ning aitab vältida menetluse põhjendamatut venimist.</w:t>
      </w:r>
    </w:p>
    <w:p w:rsidRPr="002D67F9" w:rsidR="00287269" w:rsidP="00E76672" w:rsidRDefault="00287269" w14:paraId="1E7E9585" w14:textId="77777777">
      <w:pPr>
        <w:rPr>
          <w:rFonts w:ascii="Times New Roman" w:hAnsi="Times New Roman"/>
          <w:sz w:val="24"/>
        </w:rPr>
      </w:pPr>
    </w:p>
    <w:p w:rsidR="00F86598" w:rsidP="00E76672" w:rsidRDefault="002D67F9" w14:paraId="457F6AF9" w14:textId="710D5096">
      <w:pPr>
        <w:rPr>
          <w:rFonts w:ascii="Times New Roman" w:hAnsi="Times New Roman"/>
          <w:sz w:val="24"/>
        </w:rPr>
      </w:pPr>
      <w:r w:rsidRPr="002D67F9">
        <w:rPr>
          <w:rFonts w:ascii="Times New Roman" w:hAnsi="Times New Roman"/>
          <w:sz w:val="24"/>
        </w:rPr>
        <w:t xml:space="preserve">Lõikes 10 sätestatakse </w:t>
      </w:r>
      <w:r w:rsidRPr="00C65DD5">
        <w:rPr>
          <w:rFonts w:ascii="Times New Roman" w:hAnsi="Times New Roman"/>
          <w:sz w:val="24"/>
        </w:rPr>
        <w:t>lapsega suhtlemise võimaldamise asjades täitemenetluse lõpetamise alus</w:t>
      </w:r>
      <w:r w:rsidRPr="00C65DD5" w:rsidR="00055580">
        <w:rPr>
          <w:rFonts w:ascii="Times New Roman" w:hAnsi="Times New Roman"/>
          <w:sz w:val="24"/>
        </w:rPr>
        <w:t xml:space="preserve"> juhul</w:t>
      </w:r>
      <w:r w:rsidRPr="002D67F9">
        <w:rPr>
          <w:rFonts w:ascii="Times New Roman" w:hAnsi="Times New Roman"/>
          <w:sz w:val="24"/>
        </w:rPr>
        <w:t xml:space="preserve">, kui vanem </w:t>
      </w:r>
      <w:r w:rsidRPr="006B4FED">
        <w:rPr>
          <w:rFonts w:ascii="Times New Roman" w:hAnsi="Times New Roman"/>
          <w:sz w:val="24"/>
        </w:rPr>
        <w:t xml:space="preserve">ei </w:t>
      </w:r>
      <w:r w:rsidRPr="006B4FED" w:rsidR="001122D3">
        <w:rPr>
          <w:rFonts w:ascii="Times New Roman" w:hAnsi="Times New Roman"/>
          <w:sz w:val="24"/>
        </w:rPr>
        <w:t xml:space="preserve">ole </w:t>
      </w:r>
      <w:r w:rsidRPr="006B4FED">
        <w:rPr>
          <w:rFonts w:ascii="Times New Roman" w:hAnsi="Times New Roman"/>
          <w:sz w:val="24"/>
        </w:rPr>
        <w:t>kasuta</w:t>
      </w:r>
      <w:r w:rsidRPr="006B4FED" w:rsidR="001122D3">
        <w:rPr>
          <w:rFonts w:ascii="Times New Roman" w:hAnsi="Times New Roman"/>
          <w:sz w:val="24"/>
        </w:rPr>
        <w:t>nud</w:t>
      </w:r>
      <w:r w:rsidRPr="006B4FED">
        <w:rPr>
          <w:rFonts w:ascii="Times New Roman" w:hAnsi="Times New Roman"/>
          <w:sz w:val="24"/>
        </w:rPr>
        <w:t xml:space="preserve"> võimalust pöörduda</w:t>
      </w:r>
      <w:r w:rsidRPr="002D67F9">
        <w:rPr>
          <w:rFonts w:ascii="Times New Roman" w:hAnsi="Times New Roman"/>
          <w:sz w:val="24"/>
        </w:rPr>
        <w:t xml:space="preserve"> kohtusse </w:t>
      </w:r>
      <w:r w:rsidR="00287269">
        <w:rPr>
          <w:rFonts w:ascii="Times New Roman" w:hAnsi="Times New Roman"/>
          <w:sz w:val="24"/>
        </w:rPr>
        <w:t>kuue</w:t>
      </w:r>
      <w:r w:rsidRPr="002D67F9">
        <w:rPr>
          <w:rFonts w:ascii="Times New Roman" w:hAnsi="Times New Roman"/>
          <w:sz w:val="24"/>
        </w:rPr>
        <w:t xml:space="preserve"> kuu jooksul pärast seda, kui täitemenetlus on lapsega seotud asjaolude tõttu peatatud ja kohtutäitur on teda </w:t>
      </w:r>
      <w:r w:rsidR="00615281">
        <w:rPr>
          <w:rFonts w:ascii="Times New Roman" w:hAnsi="Times New Roman"/>
          <w:sz w:val="24"/>
        </w:rPr>
        <w:t>sellekohasest</w:t>
      </w:r>
      <w:r w:rsidRPr="002D67F9">
        <w:rPr>
          <w:rFonts w:ascii="Times New Roman" w:hAnsi="Times New Roman"/>
          <w:sz w:val="24"/>
        </w:rPr>
        <w:t xml:space="preserve"> võimalusest teavitanud. </w:t>
      </w:r>
      <w:r w:rsidR="001122D3">
        <w:rPr>
          <w:rFonts w:ascii="Times New Roman" w:hAnsi="Times New Roman"/>
          <w:sz w:val="24"/>
        </w:rPr>
        <w:t>Säte</w:t>
      </w:r>
      <w:r w:rsidRPr="002D67F9">
        <w:rPr>
          <w:rFonts w:ascii="Times New Roman" w:hAnsi="Times New Roman"/>
          <w:sz w:val="24"/>
        </w:rPr>
        <w:t xml:space="preserve"> tagab õigusselguse ja väldib täitemenetluse põhjendamatut venimist. </w:t>
      </w:r>
      <w:r w:rsidRPr="002D67F9">
        <w:rPr>
          <w:rFonts w:ascii="Times New Roman" w:hAnsi="Times New Roman"/>
          <w:sz w:val="24"/>
        </w:rPr>
        <w:lastRenderedPageBreak/>
        <w:t xml:space="preserve">Samuti motiveerib see vanemaid </w:t>
      </w:r>
      <w:r w:rsidRPr="002D67F9" w:rsidR="00A7316D">
        <w:rPr>
          <w:rFonts w:ascii="Times New Roman" w:hAnsi="Times New Roman"/>
          <w:sz w:val="24"/>
        </w:rPr>
        <w:t xml:space="preserve">otsima </w:t>
      </w:r>
      <w:r w:rsidRPr="002D67F9">
        <w:rPr>
          <w:rFonts w:ascii="Times New Roman" w:hAnsi="Times New Roman"/>
          <w:sz w:val="24"/>
        </w:rPr>
        <w:t>kohtu kaudu sobivamat täitmisviisi, kui sundtäitmine ei õnnestu.</w:t>
      </w:r>
    </w:p>
    <w:p w:rsidR="00A35549" w:rsidP="00E76672" w:rsidRDefault="00A35549" w14:paraId="36C62E4D" w14:textId="2EF97F16">
      <w:pPr>
        <w:rPr>
          <w:rFonts w:ascii="Times New Roman" w:hAnsi="Times New Roman"/>
          <w:color w:val="FF0000"/>
          <w:sz w:val="24"/>
        </w:rPr>
      </w:pPr>
    </w:p>
    <w:p w:rsidR="00464E13" w:rsidP="00E76672" w:rsidRDefault="001339A9" w14:paraId="7038B1FD" w14:textId="77777777">
      <w:pPr>
        <w:pStyle w:val="Loendilik"/>
        <w:numPr>
          <w:ilvl w:val="0"/>
          <w:numId w:val="5"/>
        </w:numPr>
        <w:rPr>
          <w:rFonts w:ascii="Times New Roman" w:hAnsi="Times New Roman"/>
          <w:b/>
          <w:bCs/>
          <w:sz w:val="24"/>
        </w:rPr>
      </w:pPr>
      <w:r w:rsidRPr="339355C7">
        <w:rPr>
          <w:rFonts w:ascii="Times New Roman" w:hAnsi="Times New Roman"/>
          <w:b/>
          <w:bCs/>
          <w:sz w:val="24"/>
        </w:rPr>
        <w:t xml:space="preserve">Eelnõu </w:t>
      </w:r>
      <w:r w:rsidRPr="00AE5476">
        <w:rPr>
          <w:rFonts w:ascii="Times New Roman" w:hAnsi="Times New Roman"/>
          <w:b/>
          <w:bCs/>
          <w:sz w:val="24"/>
        </w:rPr>
        <w:t>terminoloogia</w:t>
      </w:r>
    </w:p>
    <w:p w:rsidR="000A2491" w:rsidP="00E76672" w:rsidRDefault="000A2491" w14:paraId="0EB3455C" w14:textId="77777777">
      <w:pPr>
        <w:rPr>
          <w:rFonts w:ascii="Times New Roman" w:hAnsi="Times New Roman"/>
          <w:sz w:val="24"/>
          <w:lang w:eastAsia="et-EE"/>
        </w:rPr>
        <w:sectPr w:rsidR="000A2491">
          <w:type w:val="continuous"/>
          <w:pgSz w:w="11906" w:h="16838" w:orient="portrait"/>
          <w:pgMar w:top="1418" w:right="680" w:bottom="1418" w:left="1701" w:header="680" w:footer="680" w:gutter="0"/>
          <w:cols w:space="708"/>
          <w:docGrid w:linePitch="360"/>
        </w:sectPr>
      </w:pPr>
    </w:p>
    <w:p w:rsidR="00BD3FEA" w:rsidP="00E76672" w:rsidRDefault="00BD3FEA" w14:paraId="40FD75E5" w14:textId="77777777">
      <w:pPr>
        <w:rPr>
          <w:rFonts w:ascii="Times New Roman" w:hAnsi="Times New Roman"/>
          <w:i/>
          <w:iCs/>
          <w:sz w:val="24"/>
          <w:lang w:eastAsia="et-EE"/>
        </w:rPr>
      </w:pPr>
    </w:p>
    <w:p w:rsidRPr="005B2A71" w:rsidR="005B2A71" w:rsidP="00E76672" w:rsidRDefault="005B2A71" w14:paraId="332C0A07" w14:textId="652113B2">
      <w:pPr>
        <w:rPr>
          <w:rFonts w:ascii="Times New Roman" w:hAnsi="Times New Roman"/>
          <w:sz w:val="24"/>
          <w:lang w:eastAsia="et-EE"/>
        </w:rPr>
      </w:pPr>
      <w:r w:rsidRPr="005B2A71">
        <w:rPr>
          <w:rFonts w:ascii="Times New Roman" w:hAnsi="Times New Roman"/>
          <w:sz w:val="24"/>
          <w:lang w:eastAsia="et-EE"/>
        </w:rPr>
        <w:t xml:space="preserve">Eelnõuga ei võeta kasutusele uut terminoloogiat. </w:t>
      </w:r>
    </w:p>
    <w:p w:rsidRPr="005B2A71" w:rsidR="005B2A71" w:rsidP="00E76672" w:rsidRDefault="005B2A71" w14:paraId="3B897CC5" w14:textId="77777777">
      <w:pPr>
        <w:rPr>
          <w:rFonts w:ascii="Times New Roman" w:hAnsi="Times New Roman"/>
          <w:sz w:val="24"/>
          <w:lang w:eastAsia="et-EE"/>
        </w:rPr>
      </w:pPr>
    </w:p>
    <w:p w:rsidRPr="001B0C66" w:rsidR="00065677" w:rsidP="00E76672" w:rsidRDefault="001339A9" w14:paraId="472AA511" w14:textId="413E6ED7">
      <w:pPr>
        <w:pStyle w:val="Loendilik"/>
        <w:numPr>
          <w:ilvl w:val="0"/>
          <w:numId w:val="5"/>
        </w:numPr>
        <w:rPr>
          <w:rFonts w:ascii="Times New Roman" w:hAnsi="Times New Roman"/>
          <w:sz w:val="24"/>
        </w:rPr>
      </w:pPr>
      <w:r w:rsidRPr="00076EA4">
        <w:rPr>
          <w:rFonts w:ascii="Times New Roman" w:hAnsi="Times New Roman"/>
          <w:b/>
          <w:sz w:val="24"/>
        </w:rPr>
        <w:t>Eelnõu vastavus Euroopa Liidu õigusele</w:t>
      </w:r>
    </w:p>
    <w:p w:rsidR="001B0C66" w:rsidP="00E76672" w:rsidRDefault="001B0C66" w14:paraId="2EA616AE" w14:textId="77777777">
      <w:pPr>
        <w:rPr>
          <w:rFonts w:ascii="Times New Roman" w:hAnsi="Times New Roman"/>
          <w:sz w:val="24"/>
        </w:rPr>
        <w:sectPr w:rsidR="001B0C66">
          <w:type w:val="continuous"/>
          <w:pgSz w:w="11906" w:h="16838" w:orient="portrait"/>
          <w:pgMar w:top="1418" w:right="680" w:bottom="1418" w:left="1701" w:header="680" w:footer="680" w:gutter="0"/>
          <w:cols w:space="708"/>
          <w:docGrid w:linePitch="360"/>
        </w:sectPr>
      </w:pPr>
    </w:p>
    <w:p w:rsidR="005D5C4E" w:rsidP="00E76672" w:rsidRDefault="005D5C4E" w14:paraId="11AE6EA7" w14:textId="5BA9DA54">
      <w:pPr>
        <w:rPr>
          <w:rFonts w:ascii="Times New Roman" w:hAnsi="Times New Roman"/>
          <w:sz w:val="24"/>
        </w:rPr>
      </w:pPr>
    </w:p>
    <w:p w:rsidR="00682BD9" w:rsidP="00E76672" w:rsidRDefault="00682BD9" w14:paraId="4C94A5AA" w14:textId="77777777">
      <w:pPr>
        <w:rPr>
          <w:rFonts w:ascii="Times New Roman" w:hAnsi="Times New Roman"/>
          <w:sz w:val="24"/>
        </w:rPr>
        <w:sectPr w:rsidR="00682BD9" w:rsidSect="00682BD9">
          <w:type w:val="continuous"/>
          <w:pgSz w:w="11906" w:h="16838" w:orient="portrait"/>
          <w:pgMar w:top="1418" w:right="680" w:bottom="1418" w:left="1701" w:header="680" w:footer="680" w:gutter="0"/>
          <w:cols w:space="708"/>
          <w:formProt w:val="0"/>
          <w:docGrid w:linePitch="360"/>
        </w:sectPr>
      </w:pPr>
      <w:r>
        <w:rPr>
          <w:rFonts w:ascii="Times New Roman" w:hAnsi="Times New Roman"/>
          <w:sz w:val="24"/>
        </w:rPr>
        <w:t xml:space="preserve">Eelnõu ei reguleeri Euroopa Liidu õigusega seonduvat, kuna lastekaitse ja -hoolekande korraldus on iga liikmesriigi poolt riigisiseselt otsustatud ja reguleeritud. </w:t>
      </w:r>
    </w:p>
    <w:p w:rsidRPr="001B0C66" w:rsidR="001B0C66" w:rsidP="00E76672" w:rsidRDefault="001B0C66" w14:paraId="6684F4B9" w14:textId="26CAA555">
      <w:pPr>
        <w:rPr>
          <w:rFonts w:ascii="Times New Roman" w:hAnsi="Times New Roman"/>
          <w:sz w:val="24"/>
        </w:rPr>
      </w:pPr>
    </w:p>
    <w:p w:rsidRPr="00935FD0" w:rsidR="003967B7" w:rsidP="00E76672" w:rsidRDefault="001339A9" w14:paraId="72D3871A" w14:textId="4BDF6D9C">
      <w:pPr>
        <w:pStyle w:val="Loendilik"/>
        <w:numPr>
          <w:ilvl w:val="0"/>
          <w:numId w:val="5"/>
        </w:numPr>
        <w:rPr>
          <w:rFonts w:ascii="Times New Roman" w:hAnsi="Times New Roman"/>
          <w:b/>
          <w:sz w:val="24"/>
        </w:rPr>
      </w:pPr>
      <w:r w:rsidRPr="00076EA4">
        <w:rPr>
          <w:rFonts w:ascii="Times New Roman" w:hAnsi="Times New Roman"/>
          <w:b/>
          <w:sz w:val="24"/>
        </w:rPr>
        <w:t>Seaduse mõjud</w:t>
      </w:r>
    </w:p>
    <w:p w:rsidR="00B60C31" w:rsidP="00E76672" w:rsidRDefault="00B60C31" w14:paraId="79AC30C5" w14:textId="77777777">
      <w:pPr>
        <w:rPr>
          <w:rFonts w:ascii="Times New Roman" w:hAnsi="Times New Roman"/>
          <w:color w:val="2F5496" w:themeColor="accent5" w:themeShade="BF"/>
          <w:sz w:val="24"/>
        </w:rPr>
      </w:pPr>
    </w:p>
    <w:p w:rsidRPr="00226148" w:rsidR="4DFBC0C3" w:rsidP="00E76672" w:rsidRDefault="182927EC" w14:paraId="66B855F3" w14:textId="34A2F574">
      <w:pPr>
        <w:rPr>
          <w:rFonts w:ascii="Times New Roman" w:hAnsi="Times New Roman"/>
          <w:sz w:val="24"/>
        </w:rPr>
      </w:pPr>
      <w:r w:rsidRPr="00226148">
        <w:rPr>
          <w:rFonts w:ascii="Times New Roman" w:hAnsi="Times New Roman"/>
          <w:sz w:val="24"/>
        </w:rPr>
        <w:t>Eelnõu m</w:t>
      </w:r>
      <w:r w:rsidRPr="00226148" w:rsidR="5A16CC76">
        <w:rPr>
          <w:rFonts w:ascii="Times New Roman" w:hAnsi="Times New Roman"/>
          <w:sz w:val="24"/>
        </w:rPr>
        <w:t xml:space="preserve">uudatused </w:t>
      </w:r>
      <w:r w:rsidRPr="00226148" w:rsidR="43B96F46">
        <w:rPr>
          <w:rFonts w:ascii="Times New Roman" w:hAnsi="Times New Roman"/>
          <w:sz w:val="24"/>
        </w:rPr>
        <w:t>mõjutavad mitme</w:t>
      </w:r>
      <w:r w:rsidRPr="00226148" w:rsidR="0AE957CD">
        <w:rPr>
          <w:rFonts w:ascii="Times New Roman" w:hAnsi="Times New Roman"/>
          <w:sz w:val="24"/>
        </w:rPr>
        <w:t xml:space="preserve">ti </w:t>
      </w:r>
      <w:proofErr w:type="spellStart"/>
      <w:r w:rsidRPr="00226148" w:rsidR="0AE957CD">
        <w:rPr>
          <w:rFonts w:ascii="Times New Roman" w:hAnsi="Times New Roman"/>
          <w:sz w:val="24"/>
        </w:rPr>
        <w:t>KOV</w:t>
      </w:r>
      <w:r w:rsidRPr="00226148" w:rsidR="00B60C31">
        <w:rPr>
          <w:rFonts w:ascii="Times New Roman" w:hAnsi="Times New Roman"/>
          <w:sz w:val="24"/>
        </w:rPr>
        <w:t>-i</w:t>
      </w:r>
      <w:proofErr w:type="spellEnd"/>
      <w:r w:rsidRPr="00226148" w:rsidR="0AE957CD">
        <w:rPr>
          <w:rFonts w:ascii="Times New Roman" w:hAnsi="Times New Roman"/>
          <w:sz w:val="24"/>
        </w:rPr>
        <w:t xml:space="preserve"> </w:t>
      </w:r>
      <w:r w:rsidRPr="00226148" w:rsidR="43B96F46">
        <w:rPr>
          <w:rFonts w:ascii="Times New Roman" w:hAnsi="Times New Roman"/>
          <w:sz w:val="24"/>
        </w:rPr>
        <w:t xml:space="preserve">lastekaitsetööd ja selle korraldust. </w:t>
      </w:r>
      <w:r w:rsidRPr="00226148" w:rsidR="3EBB3BE1">
        <w:rPr>
          <w:rFonts w:ascii="Times New Roman" w:hAnsi="Times New Roman"/>
          <w:sz w:val="24"/>
        </w:rPr>
        <w:t xml:space="preserve">Kõige olulisema mõjuga </w:t>
      </w:r>
      <w:r w:rsidR="00F92CDA">
        <w:rPr>
          <w:rFonts w:ascii="Times New Roman" w:hAnsi="Times New Roman"/>
          <w:sz w:val="24"/>
        </w:rPr>
        <w:t xml:space="preserve">on järgmised </w:t>
      </w:r>
      <w:r w:rsidRPr="00226148" w:rsidR="3EBB3BE1">
        <w:rPr>
          <w:rFonts w:ascii="Times New Roman" w:hAnsi="Times New Roman"/>
          <w:sz w:val="24"/>
        </w:rPr>
        <w:t>muudatused</w:t>
      </w:r>
      <w:r w:rsidR="00F92CDA">
        <w:rPr>
          <w:rFonts w:ascii="Times New Roman" w:hAnsi="Times New Roman"/>
          <w:sz w:val="24"/>
        </w:rPr>
        <w:t>:</w:t>
      </w:r>
    </w:p>
    <w:p w:rsidRPr="00226148" w:rsidR="0D2A5A6D" w:rsidP="001233AE" w:rsidRDefault="0D2A5A6D" w14:paraId="14490199" w14:textId="359EA9E2">
      <w:pPr>
        <w:pStyle w:val="Loendilik"/>
        <w:numPr>
          <w:ilvl w:val="0"/>
          <w:numId w:val="19"/>
        </w:numPr>
        <w:ind w:left="360"/>
        <w:rPr>
          <w:rFonts w:ascii="Times New Roman" w:hAnsi="Times New Roman"/>
          <w:sz w:val="24"/>
        </w:rPr>
      </w:pPr>
      <w:r w:rsidRPr="00226148">
        <w:rPr>
          <w:rFonts w:ascii="Times New Roman" w:hAnsi="Times New Roman"/>
          <w:sz w:val="24"/>
        </w:rPr>
        <w:t xml:space="preserve">Muudatused </w:t>
      </w:r>
      <w:proofErr w:type="spellStart"/>
      <w:r w:rsidRPr="00226148" w:rsidR="00676F93">
        <w:rPr>
          <w:rFonts w:ascii="Times New Roman" w:hAnsi="Times New Roman"/>
          <w:sz w:val="24"/>
        </w:rPr>
        <w:t>KOV-i</w:t>
      </w:r>
      <w:proofErr w:type="spellEnd"/>
      <w:r w:rsidRPr="00226148" w:rsidR="00676F93">
        <w:rPr>
          <w:rFonts w:ascii="Times New Roman" w:hAnsi="Times New Roman"/>
          <w:sz w:val="24"/>
        </w:rPr>
        <w:t xml:space="preserve"> </w:t>
      </w:r>
      <w:r w:rsidRPr="00226148" w:rsidR="0DDAAAA3">
        <w:rPr>
          <w:rFonts w:ascii="Times New Roman" w:hAnsi="Times New Roman"/>
          <w:sz w:val="24"/>
        </w:rPr>
        <w:t>lastekaitse</w:t>
      </w:r>
      <w:r w:rsidRPr="00226148" w:rsidR="761F01EE">
        <w:rPr>
          <w:rFonts w:ascii="Times New Roman" w:hAnsi="Times New Roman"/>
          <w:sz w:val="24"/>
        </w:rPr>
        <w:t>al</w:t>
      </w:r>
      <w:r w:rsidRPr="00226148" w:rsidR="1991FA8E">
        <w:rPr>
          <w:rFonts w:ascii="Times New Roman" w:hAnsi="Times New Roman"/>
          <w:sz w:val="24"/>
        </w:rPr>
        <w:t>a</w:t>
      </w:r>
      <w:r w:rsidRPr="00226148" w:rsidR="42AD839F">
        <w:rPr>
          <w:rFonts w:ascii="Times New Roman" w:hAnsi="Times New Roman"/>
          <w:sz w:val="24"/>
        </w:rPr>
        <w:t>ses</w:t>
      </w:r>
      <w:r w:rsidRPr="00226148" w:rsidR="523EBE43">
        <w:rPr>
          <w:rFonts w:ascii="Times New Roman" w:hAnsi="Times New Roman"/>
          <w:sz w:val="24"/>
        </w:rPr>
        <w:t xml:space="preserve"> </w:t>
      </w:r>
      <w:r w:rsidRPr="00226148" w:rsidR="0DDAAAA3">
        <w:rPr>
          <w:rFonts w:ascii="Times New Roman" w:hAnsi="Times New Roman"/>
          <w:sz w:val="24"/>
        </w:rPr>
        <w:t>juhtumikorraldus</w:t>
      </w:r>
      <w:r w:rsidRPr="00226148" w:rsidR="056A26EF">
        <w:rPr>
          <w:rFonts w:ascii="Times New Roman" w:hAnsi="Times New Roman"/>
          <w:sz w:val="24"/>
        </w:rPr>
        <w:t>es</w:t>
      </w:r>
      <w:r w:rsidRPr="00226148" w:rsidR="33023DE8">
        <w:rPr>
          <w:rFonts w:ascii="Times New Roman" w:hAnsi="Times New Roman"/>
          <w:sz w:val="24"/>
        </w:rPr>
        <w:t xml:space="preserve"> –</w:t>
      </w:r>
      <w:r w:rsidRPr="00226148" w:rsidR="08E4AA51">
        <w:rPr>
          <w:rFonts w:ascii="Times New Roman" w:hAnsi="Times New Roman"/>
          <w:sz w:val="24"/>
        </w:rPr>
        <w:t xml:space="preserve"> </w:t>
      </w:r>
      <w:r w:rsidRPr="00226148" w:rsidR="63BDBD9E">
        <w:rPr>
          <w:rFonts w:ascii="Times New Roman" w:hAnsi="Times New Roman"/>
          <w:sz w:val="24"/>
        </w:rPr>
        <w:t xml:space="preserve">suurendatakse </w:t>
      </w:r>
      <w:proofErr w:type="spellStart"/>
      <w:r w:rsidRPr="00226148" w:rsidR="00676F93">
        <w:rPr>
          <w:rFonts w:ascii="Times New Roman" w:hAnsi="Times New Roman"/>
          <w:sz w:val="24"/>
        </w:rPr>
        <w:t>KOV-i</w:t>
      </w:r>
      <w:proofErr w:type="spellEnd"/>
      <w:r w:rsidRPr="00226148" w:rsidR="00676F93">
        <w:rPr>
          <w:rFonts w:ascii="Times New Roman" w:hAnsi="Times New Roman"/>
          <w:sz w:val="24"/>
        </w:rPr>
        <w:t xml:space="preserve"> </w:t>
      </w:r>
      <w:r w:rsidRPr="00226148" w:rsidR="63BDBD9E">
        <w:rPr>
          <w:rFonts w:ascii="Times New Roman" w:hAnsi="Times New Roman"/>
          <w:sz w:val="24"/>
        </w:rPr>
        <w:t xml:space="preserve">paindlikkust </w:t>
      </w:r>
      <w:r w:rsidR="00977FAC">
        <w:rPr>
          <w:rFonts w:ascii="Times New Roman" w:hAnsi="Times New Roman"/>
          <w:sz w:val="24"/>
        </w:rPr>
        <w:t>abivajavate laste</w:t>
      </w:r>
      <w:r w:rsidRPr="00226148" w:rsidR="63BDBD9E">
        <w:rPr>
          <w:rFonts w:ascii="Times New Roman" w:hAnsi="Times New Roman"/>
          <w:sz w:val="24"/>
        </w:rPr>
        <w:t xml:space="preserve"> juhtu</w:t>
      </w:r>
      <w:r w:rsidR="00977FAC">
        <w:rPr>
          <w:rFonts w:ascii="Times New Roman" w:hAnsi="Times New Roman"/>
          <w:sz w:val="24"/>
        </w:rPr>
        <w:t>mite</w:t>
      </w:r>
      <w:r w:rsidRPr="00226148" w:rsidR="63BDBD9E">
        <w:rPr>
          <w:rFonts w:ascii="Times New Roman" w:hAnsi="Times New Roman"/>
          <w:sz w:val="24"/>
        </w:rPr>
        <w:t xml:space="preserve"> korralduses ning täpsustatakse juhud, mil juhtumikorraldaja peab olema </w:t>
      </w:r>
      <w:proofErr w:type="spellStart"/>
      <w:r w:rsidRPr="00226148" w:rsidR="00676F93">
        <w:rPr>
          <w:rFonts w:ascii="Times New Roman" w:hAnsi="Times New Roman"/>
          <w:sz w:val="24"/>
        </w:rPr>
        <w:t>KOV-i</w:t>
      </w:r>
      <w:proofErr w:type="spellEnd"/>
      <w:r w:rsidRPr="00226148" w:rsidR="00676F93">
        <w:rPr>
          <w:rFonts w:ascii="Times New Roman" w:hAnsi="Times New Roman"/>
          <w:sz w:val="24"/>
        </w:rPr>
        <w:t xml:space="preserve"> </w:t>
      </w:r>
      <w:r w:rsidRPr="00226148" w:rsidR="63BDBD9E">
        <w:rPr>
          <w:rFonts w:ascii="Times New Roman" w:hAnsi="Times New Roman"/>
          <w:sz w:val="24"/>
        </w:rPr>
        <w:t>lastekaitsetöötaja.</w:t>
      </w:r>
    </w:p>
    <w:p w:rsidRPr="00226148" w:rsidR="00FF48B7" w:rsidP="001233AE" w:rsidRDefault="00FF48B7" w14:paraId="67294778" w14:textId="6AAF28F9">
      <w:pPr>
        <w:pStyle w:val="Loendilik"/>
        <w:numPr>
          <w:ilvl w:val="0"/>
          <w:numId w:val="19"/>
        </w:numPr>
        <w:ind w:left="360"/>
        <w:rPr>
          <w:rFonts w:ascii="Times New Roman" w:hAnsi="Times New Roman"/>
          <w:sz w:val="24"/>
        </w:rPr>
      </w:pPr>
      <w:r w:rsidRPr="00226148">
        <w:rPr>
          <w:rFonts w:ascii="Times New Roman" w:hAnsi="Times New Roman"/>
          <w:sz w:val="24"/>
        </w:rPr>
        <w:t>Lastekaitsealase võrgustikutöö</w:t>
      </w:r>
      <w:r w:rsidR="00022A4D">
        <w:rPr>
          <w:rFonts w:ascii="Times New Roman" w:hAnsi="Times New Roman"/>
          <w:sz w:val="24"/>
        </w:rPr>
        <w:t>ga seotud täpsustused</w:t>
      </w:r>
      <w:r w:rsidRPr="00226148">
        <w:rPr>
          <w:rFonts w:ascii="Times New Roman" w:hAnsi="Times New Roman"/>
          <w:sz w:val="24"/>
        </w:rPr>
        <w:t xml:space="preserve"> </w:t>
      </w:r>
      <w:r w:rsidRPr="00226148" w:rsidR="00DB1C30">
        <w:rPr>
          <w:rFonts w:ascii="Times New Roman" w:hAnsi="Times New Roman"/>
          <w:sz w:val="24"/>
        </w:rPr>
        <w:t>–</w:t>
      </w:r>
      <w:r w:rsidRPr="00226148">
        <w:rPr>
          <w:rFonts w:ascii="Times New Roman" w:hAnsi="Times New Roman"/>
          <w:sz w:val="24"/>
        </w:rPr>
        <w:t xml:space="preserve"> antakse võrgustikutööle konkreetne definitsioon ning </w:t>
      </w:r>
      <w:r w:rsidR="00977FAC">
        <w:rPr>
          <w:rFonts w:ascii="Times New Roman" w:hAnsi="Times New Roman"/>
          <w:sz w:val="24"/>
        </w:rPr>
        <w:t>tuuakse</w:t>
      </w:r>
      <w:r w:rsidR="00022A4D">
        <w:rPr>
          <w:rFonts w:ascii="Times New Roman" w:hAnsi="Times New Roman"/>
          <w:sz w:val="24"/>
        </w:rPr>
        <w:t xml:space="preserve"> täpsemalt </w:t>
      </w:r>
      <w:r w:rsidR="00977FAC">
        <w:rPr>
          <w:rFonts w:ascii="Times New Roman" w:hAnsi="Times New Roman"/>
          <w:sz w:val="24"/>
        </w:rPr>
        <w:t xml:space="preserve">välja </w:t>
      </w:r>
      <w:r w:rsidR="00022A4D">
        <w:rPr>
          <w:rFonts w:ascii="Times New Roman" w:hAnsi="Times New Roman"/>
          <w:sz w:val="24"/>
        </w:rPr>
        <w:t xml:space="preserve">lapsega töötava isiku ja lasteasutuse roll lastekaitse korralduses, </w:t>
      </w:r>
      <w:r w:rsidR="00CD3119">
        <w:rPr>
          <w:rFonts w:ascii="Times New Roman" w:hAnsi="Times New Roman"/>
          <w:sz w:val="24"/>
        </w:rPr>
        <w:t>muu hulgas</w:t>
      </w:r>
      <w:r w:rsidRPr="00226148">
        <w:rPr>
          <w:rFonts w:ascii="Times New Roman" w:hAnsi="Times New Roman"/>
          <w:sz w:val="24"/>
        </w:rPr>
        <w:t xml:space="preserve"> </w:t>
      </w:r>
      <w:r w:rsidR="00977FAC">
        <w:rPr>
          <w:rFonts w:ascii="Times New Roman" w:hAnsi="Times New Roman"/>
          <w:sz w:val="24"/>
        </w:rPr>
        <w:t xml:space="preserve">sätestatakse </w:t>
      </w:r>
      <w:r w:rsidRPr="00226148">
        <w:rPr>
          <w:rFonts w:ascii="Times New Roman" w:hAnsi="Times New Roman"/>
          <w:sz w:val="24"/>
        </w:rPr>
        <w:t>lasteasutus</w:t>
      </w:r>
      <w:r w:rsidR="00022A4D">
        <w:rPr>
          <w:rFonts w:ascii="Times New Roman" w:hAnsi="Times New Roman"/>
          <w:sz w:val="24"/>
        </w:rPr>
        <w:t>e vastutus</w:t>
      </w:r>
      <w:r w:rsidRPr="00226148">
        <w:rPr>
          <w:rFonts w:ascii="Times New Roman" w:hAnsi="Times New Roman"/>
          <w:sz w:val="24"/>
        </w:rPr>
        <w:t xml:space="preserve"> luua tingimused, mis võimaldavad </w:t>
      </w:r>
      <w:r w:rsidR="00022A4D">
        <w:rPr>
          <w:rFonts w:ascii="Times New Roman" w:hAnsi="Times New Roman"/>
          <w:sz w:val="24"/>
        </w:rPr>
        <w:t xml:space="preserve">lasteasutuse </w:t>
      </w:r>
      <w:r w:rsidRPr="00226148">
        <w:rPr>
          <w:rFonts w:ascii="Times New Roman" w:hAnsi="Times New Roman"/>
          <w:sz w:val="24"/>
        </w:rPr>
        <w:t>töötajatel osaleda lapse abivajaduse hindamises, võrgustikutöös ja abi osutamises oma pädevuse piires.</w:t>
      </w:r>
    </w:p>
    <w:p w:rsidRPr="00226148" w:rsidR="0296E75D" w:rsidP="001233AE" w:rsidRDefault="08E4AA51" w14:paraId="2278A1D1" w14:textId="5C454C24">
      <w:pPr>
        <w:pStyle w:val="Loendilik"/>
        <w:numPr>
          <w:ilvl w:val="0"/>
          <w:numId w:val="19"/>
        </w:numPr>
        <w:ind w:left="360"/>
        <w:rPr>
          <w:rFonts w:ascii="Times New Roman" w:hAnsi="Times New Roman"/>
          <w:sz w:val="24"/>
        </w:rPr>
      </w:pPr>
      <w:r w:rsidRPr="00226148">
        <w:rPr>
          <w:rFonts w:ascii="Times New Roman" w:hAnsi="Times New Roman"/>
          <w:sz w:val="24"/>
        </w:rPr>
        <w:t>L</w:t>
      </w:r>
      <w:r w:rsidRPr="00226148" w:rsidR="0DDAAAA3">
        <w:rPr>
          <w:rFonts w:ascii="Times New Roman" w:hAnsi="Times New Roman"/>
          <w:sz w:val="24"/>
        </w:rPr>
        <w:t>astekaitsetöötaja mõiste</w:t>
      </w:r>
      <w:r w:rsidRPr="00226148" w:rsidR="5FE88315">
        <w:rPr>
          <w:rFonts w:ascii="Times New Roman" w:hAnsi="Times New Roman"/>
          <w:sz w:val="24"/>
        </w:rPr>
        <w:t xml:space="preserve"> </w:t>
      </w:r>
      <w:r w:rsidRPr="00226148" w:rsidR="6F7C0493">
        <w:rPr>
          <w:rFonts w:ascii="Times New Roman" w:hAnsi="Times New Roman"/>
          <w:sz w:val="24"/>
        </w:rPr>
        <w:t>täiendamine ja ülesannete jaotus</w:t>
      </w:r>
      <w:r w:rsidRPr="00226148" w:rsidR="5852F598">
        <w:rPr>
          <w:rFonts w:ascii="Times New Roman" w:hAnsi="Times New Roman"/>
          <w:sz w:val="24"/>
        </w:rPr>
        <w:t xml:space="preserve"> – </w:t>
      </w:r>
      <w:r w:rsidRPr="00226148" w:rsidR="7512D696">
        <w:rPr>
          <w:rFonts w:ascii="Times New Roman" w:hAnsi="Times New Roman"/>
          <w:sz w:val="24"/>
        </w:rPr>
        <w:t>täpsustatakse</w:t>
      </w:r>
      <w:r w:rsidRPr="00226148" w:rsidR="78AB6881">
        <w:rPr>
          <w:rFonts w:ascii="Times New Roman" w:hAnsi="Times New Roman"/>
          <w:sz w:val="24"/>
        </w:rPr>
        <w:t xml:space="preserve"> </w:t>
      </w:r>
      <w:r w:rsidRPr="00226148" w:rsidR="3D54CA90">
        <w:rPr>
          <w:rFonts w:ascii="Times New Roman" w:hAnsi="Times New Roman"/>
          <w:sz w:val="24"/>
        </w:rPr>
        <w:t>lastekaitsetöötaja mõistet</w:t>
      </w:r>
      <w:r w:rsidRPr="00226148" w:rsidR="1C498A73">
        <w:rPr>
          <w:rFonts w:ascii="Times New Roman" w:hAnsi="Times New Roman"/>
          <w:sz w:val="24"/>
        </w:rPr>
        <w:t xml:space="preserve"> ning võimaldatakse teatud</w:t>
      </w:r>
      <w:r w:rsidRPr="00226148" w:rsidR="3D54CA90">
        <w:rPr>
          <w:rFonts w:ascii="Times New Roman" w:hAnsi="Times New Roman"/>
          <w:sz w:val="24"/>
        </w:rPr>
        <w:t xml:space="preserve"> ülesandeid laste heaolu tagamisel </w:t>
      </w:r>
      <w:r w:rsidR="00B00F12">
        <w:rPr>
          <w:rFonts w:ascii="Times New Roman" w:hAnsi="Times New Roman"/>
          <w:sz w:val="24"/>
        </w:rPr>
        <w:t>täita</w:t>
      </w:r>
      <w:r w:rsidRPr="00226148" w:rsidR="3D54CA90">
        <w:rPr>
          <w:rFonts w:ascii="Times New Roman" w:hAnsi="Times New Roman"/>
          <w:sz w:val="24"/>
        </w:rPr>
        <w:t xml:space="preserve"> ka teistel </w:t>
      </w:r>
      <w:r w:rsidR="00022A4D">
        <w:rPr>
          <w:rFonts w:ascii="Times New Roman" w:hAnsi="Times New Roman"/>
          <w:sz w:val="24"/>
        </w:rPr>
        <w:t xml:space="preserve">lastega töötavatel </w:t>
      </w:r>
      <w:r w:rsidRPr="00226148" w:rsidR="3D54CA90">
        <w:rPr>
          <w:rFonts w:ascii="Times New Roman" w:hAnsi="Times New Roman"/>
          <w:sz w:val="24"/>
        </w:rPr>
        <w:t>spetsiali</w:t>
      </w:r>
      <w:r w:rsidRPr="00226148" w:rsidR="4746C42F">
        <w:rPr>
          <w:rFonts w:ascii="Times New Roman" w:hAnsi="Times New Roman"/>
          <w:sz w:val="24"/>
        </w:rPr>
        <w:t>s</w:t>
      </w:r>
      <w:r w:rsidRPr="00226148" w:rsidR="3D54CA90">
        <w:rPr>
          <w:rFonts w:ascii="Times New Roman" w:hAnsi="Times New Roman"/>
          <w:sz w:val="24"/>
        </w:rPr>
        <w:t>tidel</w:t>
      </w:r>
      <w:r w:rsidRPr="00226148" w:rsidR="1C498A73">
        <w:rPr>
          <w:rFonts w:ascii="Times New Roman" w:hAnsi="Times New Roman"/>
          <w:sz w:val="24"/>
        </w:rPr>
        <w:t>, ilma et nad peaksid kõigi nende ülesannete täitmiseks vastama</w:t>
      </w:r>
      <w:r w:rsidRPr="00226148" w:rsidR="3D54CA90">
        <w:rPr>
          <w:rFonts w:ascii="Times New Roman" w:hAnsi="Times New Roman"/>
          <w:sz w:val="24"/>
        </w:rPr>
        <w:t xml:space="preserve"> lastekaitsetöötaja </w:t>
      </w:r>
      <w:r w:rsidRPr="00226148" w:rsidR="1C498A73">
        <w:rPr>
          <w:rFonts w:ascii="Times New Roman" w:hAnsi="Times New Roman"/>
          <w:sz w:val="24"/>
        </w:rPr>
        <w:t>kvalifikatsiooninõuetele.</w:t>
      </w:r>
    </w:p>
    <w:p w:rsidRPr="00226148" w:rsidR="47F03B21" w:rsidP="001233AE" w:rsidRDefault="47F03B21" w14:paraId="649B35E7" w14:textId="7D51F55A">
      <w:pPr>
        <w:pStyle w:val="Loendilik"/>
        <w:numPr>
          <w:ilvl w:val="0"/>
          <w:numId w:val="19"/>
        </w:numPr>
        <w:ind w:left="360"/>
        <w:rPr>
          <w:rFonts w:ascii="Times New Roman" w:hAnsi="Times New Roman"/>
          <w:sz w:val="24"/>
        </w:rPr>
      </w:pPr>
      <w:r w:rsidRPr="00226148">
        <w:rPr>
          <w:rFonts w:ascii="Times New Roman" w:hAnsi="Times New Roman"/>
          <w:sz w:val="24"/>
        </w:rPr>
        <w:t xml:space="preserve">SKA vastutusala </w:t>
      </w:r>
      <w:r w:rsidRPr="00226148" w:rsidR="7F43B62E">
        <w:rPr>
          <w:rFonts w:ascii="Times New Roman" w:hAnsi="Times New Roman"/>
          <w:sz w:val="24"/>
        </w:rPr>
        <w:t>täpsustami</w:t>
      </w:r>
      <w:r w:rsidRPr="00226148" w:rsidR="40E577B2">
        <w:rPr>
          <w:rFonts w:ascii="Times New Roman" w:hAnsi="Times New Roman"/>
          <w:sz w:val="24"/>
        </w:rPr>
        <w:t>ne</w:t>
      </w:r>
      <w:r w:rsidRPr="00226148" w:rsidR="6A5A7DA8">
        <w:rPr>
          <w:rFonts w:ascii="Times New Roman" w:hAnsi="Times New Roman"/>
          <w:sz w:val="24"/>
        </w:rPr>
        <w:t xml:space="preserve"> </w:t>
      </w:r>
      <w:r w:rsidRPr="00226148">
        <w:rPr>
          <w:rFonts w:ascii="Times New Roman" w:hAnsi="Times New Roman"/>
          <w:sz w:val="24"/>
        </w:rPr>
        <w:t>lastekaitsetöö</w:t>
      </w:r>
      <w:r w:rsidRPr="00226148" w:rsidR="73FCABAE">
        <w:rPr>
          <w:rFonts w:ascii="Times New Roman" w:hAnsi="Times New Roman"/>
          <w:sz w:val="24"/>
        </w:rPr>
        <w:t xml:space="preserve"> korraldamisel ja toetamisel</w:t>
      </w:r>
      <w:r w:rsidRPr="00226148" w:rsidR="671111F6">
        <w:rPr>
          <w:rFonts w:ascii="Times New Roman" w:hAnsi="Times New Roman"/>
          <w:sz w:val="24"/>
        </w:rPr>
        <w:t xml:space="preserve"> </w:t>
      </w:r>
      <w:r w:rsidRPr="00226148" w:rsidR="00FA07F8">
        <w:rPr>
          <w:rFonts w:ascii="Times New Roman" w:hAnsi="Times New Roman"/>
          <w:sz w:val="24"/>
        </w:rPr>
        <w:t>–</w:t>
      </w:r>
      <w:r w:rsidRPr="00226148" w:rsidR="2B8E81C6">
        <w:rPr>
          <w:rFonts w:ascii="Times New Roman" w:hAnsi="Times New Roman"/>
          <w:sz w:val="24"/>
        </w:rPr>
        <w:t xml:space="preserve"> </w:t>
      </w:r>
      <w:r w:rsidR="0043672E">
        <w:rPr>
          <w:rFonts w:ascii="Times New Roman" w:hAnsi="Times New Roman"/>
          <w:sz w:val="24"/>
        </w:rPr>
        <w:t>sä</w:t>
      </w:r>
      <w:r w:rsidRPr="00226148" w:rsidR="58EB6B2C">
        <w:rPr>
          <w:rFonts w:ascii="Times New Roman" w:hAnsi="Times New Roman"/>
          <w:sz w:val="24"/>
        </w:rPr>
        <w:t xml:space="preserve">testatakse, et SKA teatud teenistujad, kes nõustavad </w:t>
      </w:r>
      <w:proofErr w:type="spellStart"/>
      <w:r w:rsidRPr="00226148" w:rsidR="58EB6B2C">
        <w:rPr>
          <w:rFonts w:ascii="Times New Roman" w:hAnsi="Times New Roman"/>
          <w:sz w:val="24"/>
        </w:rPr>
        <w:t>KOV-e</w:t>
      </w:r>
      <w:proofErr w:type="spellEnd"/>
      <w:r w:rsidRPr="00226148" w:rsidR="58EB6B2C">
        <w:rPr>
          <w:rFonts w:ascii="Times New Roman" w:hAnsi="Times New Roman"/>
          <w:sz w:val="24"/>
        </w:rPr>
        <w:t xml:space="preserve"> </w:t>
      </w:r>
      <w:r w:rsidR="00896949">
        <w:rPr>
          <w:rFonts w:ascii="Times New Roman" w:hAnsi="Times New Roman"/>
          <w:sz w:val="24"/>
        </w:rPr>
        <w:t xml:space="preserve">seoses </w:t>
      </w:r>
      <w:r w:rsidRPr="00226148" w:rsidR="58EB6B2C">
        <w:rPr>
          <w:rFonts w:ascii="Times New Roman" w:hAnsi="Times New Roman"/>
          <w:sz w:val="24"/>
        </w:rPr>
        <w:t>lastekaitse</w:t>
      </w:r>
      <w:r w:rsidR="00896949">
        <w:rPr>
          <w:rFonts w:ascii="Times New Roman" w:hAnsi="Times New Roman"/>
          <w:sz w:val="24"/>
        </w:rPr>
        <w:t>juhtumitega</w:t>
      </w:r>
      <w:r w:rsidRPr="00226148" w:rsidR="58EB6B2C">
        <w:rPr>
          <w:rFonts w:ascii="Times New Roman" w:hAnsi="Times New Roman"/>
          <w:sz w:val="24"/>
        </w:rPr>
        <w:t xml:space="preserve"> ja/või täidavad keskasutuse ülesandeid piiriülestes perekonnaasjades, peavad vastama lastekaitsetöötajatele kehtestatud kvalifikatsiooninõuetele. Samuti antakse SKA-</w:t>
      </w:r>
      <w:proofErr w:type="spellStart"/>
      <w:r w:rsidRPr="00226148" w:rsidR="58EB6B2C">
        <w:rPr>
          <w:rFonts w:ascii="Times New Roman" w:hAnsi="Times New Roman"/>
          <w:sz w:val="24"/>
        </w:rPr>
        <w:t>le</w:t>
      </w:r>
      <w:proofErr w:type="spellEnd"/>
      <w:r w:rsidRPr="00226148" w:rsidR="58EB6B2C">
        <w:rPr>
          <w:rFonts w:ascii="Times New Roman" w:hAnsi="Times New Roman"/>
          <w:sz w:val="24"/>
        </w:rPr>
        <w:t xml:space="preserve"> haldusjärelevalves õigus küsida selgitusi lasteasutuses teenust saavatelt lastelt ja nende seaduslikelt esindajatelt.</w:t>
      </w:r>
    </w:p>
    <w:p w:rsidRPr="00226148" w:rsidR="52B8D874" w:rsidP="001233AE" w:rsidRDefault="52B8D874" w14:paraId="7F3DC603" w14:textId="11F9E451">
      <w:pPr>
        <w:pStyle w:val="Loendilik"/>
        <w:numPr>
          <w:ilvl w:val="0"/>
          <w:numId w:val="19"/>
        </w:numPr>
        <w:ind w:left="360"/>
        <w:rPr>
          <w:rFonts w:ascii="Times New Roman" w:hAnsi="Times New Roman"/>
          <w:sz w:val="24"/>
        </w:rPr>
      </w:pPr>
      <w:r w:rsidRPr="00226148">
        <w:rPr>
          <w:rFonts w:ascii="Times New Roman" w:hAnsi="Times New Roman"/>
          <w:sz w:val="24"/>
        </w:rPr>
        <w:t xml:space="preserve">Muudatused </w:t>
      </w:r>
      <w:r w:rsidRPr="00226148" w:rsidR="749B4F1F">
        <w:rPr>
          <w:rFonts w:ascii="Times New Roman" w:hAnsi="Times New Roman"/>
          <w:sz w:val="24"/>
        </w:rPr>
        <w:t>TMS</w:t>
      </w:r>
      <w:r w:rsidRPr="00226148" w:rsidR="00B60C31">
        <w:rPr>
          <w:rFonts w:ascii="Times New Roman" w:hAnsi="Times New Roman"/>
          <w:sz w:val="24"/>
        </w:rPr>
        <w:t>-</w:t>
      </w:r>
      <w:proofErr w:type="spellStart"/>
      <w:r w:rsidRPr="00226148" w:rsidR="00B60C31">
        <w:rPr>
          <w:rFonts w:ascii="Times New Roman" w:hAnsi="Times New Roman"/>
          <w:sz w:val="24"/>
        </w:rPr>
        <w:t>is</w:t>
      </w:r>
      <w:proofErr w:type="spellEnd"/>
      <w:r w:rsidRPr="00226148" w:rsidR="749B4F1F">
        <w:rPr>
          <w:rFonts w:ascii="Times New Roman" w:hAnsi="Times New Roman"/>
          <w:sz w:val="24"/>
        </w:rPr>
        <w:t xml:space="preserve"> </w:t>
      </w:r>
      <w:r w:rsidRPr="00226148" w:rsidR="004D0988">
        <w:rPr>
          <w:rFonts w:ascii="Times New Roman" w:hAnsi="Times New Roman"/>
          <w:sz w:val="24"/>
        </w:rPr>
        <w:t>–</w:t>
      </w:r>
      <w:r w:rsidRPr="00226148" w:rsidR="27878576">
        <w:rPr>
          <w:rFonts w:ascii="Times New Roman" w:hAnsi="Times New Roman"/>
          <w:sz w:val="24"/>
        </w:rPr>
        <w:t xml:space="preserve"> </w:t>
      </w:r>
      <w:r w:rsidRPr="00226148" w:rsidR="1117E719">
        <w:rPr>
          <w:rFonts w:ascii="Times New Roman" w:hAnsi="Times New Roman"/>
          <w:sz w:val="24"/>
        </w:rPr>
        <w:t>täpsustatakse</w:t>
      </w:r>
      <w:r w:rsidRPr="00226148" w:rsidR="3014CCB8">
        <w:rPr>
          <w:rFonts w:ascii="Times New Roman" w:hAnsi="Times New Roman"/>
          <w:sz w:val="24"/>
        </w:rPr>
        <w:t xml:space="preserve"> täitmise takistamise korral rakendatavaid meetmeid ja </w:t>
      </w:r>
      <w:r w:rsidRPr="00226148" w:rsidR="1117E719">
        <w:rPr>
          <w:rFonts w:ascii="Times New Roman" w:hAnsi="Times New Roman"/>
          <w:sz w:val="24"/>
        </w:rPr>
        <w:t>rollijaotust</w:t>
      </w:r>
      <w:r w:rsidRPr="00226148" w:rsidR="3014CCB8">
        <w:rPr>
          <w:rFonts w:ascii="Times New Roman" w:hAnsi="Times New Roman"/>
          <w:sz w:val="24"/>
        </w:rPr>
        <w:t xml:space="preserve"> kohtutäituri, lastekaitsetöötaja ja politsei vahel</w:t>
      </w:r>
      <w:r w:rsidRPr="00226148" w:rsidR="6F8A9618">
        <w:rPr>
          <w:rFonts w:ascii="Times New Roman" w:hAnsi="Times New Roman"/>
          <w:sz w:val="24"/>
        </w:rPr>
        <w:t>.</w:t>
      </w:r>
    </w:p>
    <w:p w:rsidR="7EECC516" w:rsidP="00E76672" w:rsidRDefault="7EECC516" w14:paraId="29D47036" w14:textId="2DC0FE42">
      <w:pPr>
        <w:rPr>
          <w:rFonts w:ascii="Times New Roman" w:hAnsi="Times New Roman"/>
          <w:sz w:val="24"/>
        </w:rPr>
      </w:pPr>
    </w:p>
    <w:p w:rsidR="2F797837" w:rsidP="00E76672" w:rsidRDefault="00977FAC" w14:paraId="60D7A34C" w14:textId="16CE5204">
      <w:pPr>
        <w:rPr>
          <w:rFonts w:ascii="Times New Roman" w:hAnsi="Times New Roman"/>
          <w:sz w:val="24"/>
        </w:rPr>
      </w:pPr>
      <w:r>
        <w:rPr>
          <w:rFonts w:ascii="Times New Roman" w:hAnsi="Times New Roman"/>
          <w:sz w:val="24"/>
        </w:rPr>
        <w:t xml:space="preserve">Nende kõrval </w:t>
      </w:r>
      <w:r w:rsidR="00850A05">
        <w:rPr>
          <w:rFonts w:ascii="Times New Roman" w:hAnsi="Times New Roman"/>
          <w:sz w:val="24"/>
        </w:rPr>
        <w:t>võib</w:t>
      </w:r>
      <w:r>
        <w:rPr>
          <w:rFonts w:ascii="Times New Roman" w:hAnsi="Times New Roman"/>
          <w:sz w:val="24"/>
        </w:rPr>
        <w:t xml:space="preserve"> eraldi</w:t>
      </w:r>
      <w:r w:rsidRPr="7EECC516" w:rsidR="2F797837">
        <w:rPr>
          <w:rFonts w:ascii="Times New Roman" w:hAnsi="Times New Roman"/>
          <w:sz w:val="24"/>
        </w:rPr>
        <w:t xml:space="preserve"> välja </w:t>
      </w:r>
      <w:r w:rsidR="00850A05">
        <w:rPr>
          <w:rFonts w:ascii="Times New Roman" w:hAnsi="Times New Roman"/>
          <w:sz w:val="24"/>
        </w:rPr>
        <w:t xml:space="preserve">tuua </w:t>
      </w:r>
      <w:r w:rsidRPr="7EECC516" w:rsidR="2F797837">
        <w:rPr>
          <w:rFonts w:ascii="Times New Roman" w:hAnsi="Times New Roman"/>
          <w:sz w:val="24"/>
        </w:rPr>
        <w:t>muudatused, mis on seotud abivajaduse hindamise reguleerimisega.</w:t>
      </w:r>
      <w:r w:rsidRPr="7EECC516" w:rsidR="715F6D7F">
        <w:rPr>
          <w:rFonts w:ascii="Times New Roman" w:hAnsi="Times New Roman"/>
          <w:sz w:val="24"/>
        </w:rPr>
        <w:t xml:space="preserve"> Planeeritud m</w:t>
      </w:r>
      <w:r w:rsidRPr="7EECC516" w:rsidR="2F797837">
        <w:rPr>
          <w:rFonts w:ascii="Times New Roman" w:hAnsi="Times New Roman"/>
          <w:sz w:val="24"/>
        </w:rPr>
        <w:t xml:space="preserve">uudatused </w:t>
      </w:r>
      <w:r>
        <w:rPr>
          <w:rFonts w:ascii="Times New Roman" w:hAnsi="Times New Roman"/>
          <w:sz w:val="24"/>
        </w:rPr>
        <w:t>panevad</w:t>
      </w:r>
      <w:r w:rsidRPr="7EECC516" w:rsidR="2F797837">
        <w:rPr>
          <w:rFonts w:ascii="Times New Roman" w:hAnsi="Times New Roman"/>
          <w:sz w:val="24"/>
        </w:rPr>
        <w:t xml:space="preserve"> lastekaitsetöötaja</w:t>
      </w:r>
      <w:r>
        <w:rPr>
          <w:rFonts w:ascii="Times New Roman" w:hAnsi="Times New Roman"/>
          <w:sz w:val="24"/>
        </w:rPr>
        <w:t>le</w:t>
      </w:r>
      <w:r w:rsidRPr="7EECC516" w:rsidR="2F797837">
        <w:rPr>
          <w:rFonts w:ascii="Times New Roman" w:hAnsi="Times New Roman"/>
          <w:sz w:val="24"/>
        </w:rPr>
        <w:t xml:space="preserve"> eelhindamise</w:t>
      </w:r>
      <w:r>
        <w:rPr>
          <w:rFonts w:ascii="Times New Roman" w:hAnsi="Times New Roman"/>
          <w:sz w:val="24"/>
        </w:rPr>
        <w:t xml:space="preserve"> kohustuse</w:t>
      </w:r>
      <w:r w:rsidRPr="7EECC516" w:rsidR="2F797837">
        <w:rPr>
          <w:rFonts w:ascii="Times New Roman" w:hAnsi="Times New Roman"/>
          <w:sz w:val="24"/>
        </w:rPr>
        <w:t>,</w:t>
      </w:r>
      <w:r>
        <w:rPr>
          <w:rFonts w:ascii="Times New Roman" w:hAnsi="Times New Roman"/>
          <w:sz w:val="24"/>
        </w:rPr>
        <w:t xml:space="preserve"> </w:t>
      </w:r>
      <w:r w:rsidR="000D2055">
        <w:rPr>
          <w:rFonts w:ascii="Times New Roman" w:hAnsi="Times New Roman"/>
          <w:sz w:val="24"/>
        </w:rPr>
        <w:t>et</w:t>
      </w:r>
      <w:r w:rsidR="008D28A8">
        <w:rPr>
          <w:rFonts w:ascii="Times New Roman" w:hAnsi="Times New Roman"/>
          <w:sz w:val="24"/>
        </w:rPr>
        <w:t xml:space="preserve"> hinnata</w:t>
      </w:r>
      <w:r>
        <w:rPr>
          <w:rFonts w:ascii="Times New Roman" w:hAnsi="Times New Roman"/>
          <w:sz w:val="24"/>
        </w:rPr>
        <w:t xml:space="preserve"> </w:t>
      </w:r>
      <w:r w:rsidRPr="7EECC516" w:rsidR="2F797837">
        <w:rPr>
          <w:rFonts w:ascii="Times New Roman" w:hAnsi="Times New Roman"/>
          <w:sz w:val="24"/>
        </w:rPr>
        <w:t>juhtumikorralduse alustamise vajalikkust. Kuigi see võib tunduda uue kohustusena, mis suurendab töökoormust ja on suure mõjuga, on eelhindamine juba praegu</w:t>
      </w:r>
      <w:r>
        <w:rPr>
          <w:rFonts w:ascii="Times New Roman" w:hAnsi="Times New Roman"/>
          <w:sz w:val="24"/>
        </w:rPr>
        <w:t xml:space="preserve"> „</w:t>
      </w:r>
      <w:r w:rsidRPr="7EECC516" w:rsidR="2F797837">
        <w:rPr>
          <w:rFonts w:ascii="Times New Roman" w:hAnsi="Times New Roman"/>
          <w:sz w:val="24"/>
        </w:rPr>
        <w:t>Lapse heaolu hindamise käsiraamatus</w:t>
      </w:r>
      <w:r w:rsidR="004B002A">
        <w:rPr>
          <w:rFonts w:ascii="Times New Roman" w:hAnsi="Times New Roman"/>
          <w:sz w:val="24"/>
        </w:rPr>
        <w:t>“</w:t>
      </w:r>
      <w:r w:rsidRPr="7EECC516" w:rsidR="2F797837">
        <w:rPr>
          <w:rFonts w:ascii="Times New Roman" w:hAnsi="Times New Roman"/>
          <w:sz w:val="24"/>
        </w:rPr>
        <w:t xml:space="preserve"> välja toodud kui oluline tööriist lastekaitsetöös. </w:t>
      </w:r>
      <w:proofErr w:type="spellStart"/>
      <w:r w:rsidRPr="7EECC516" w:rsidR="2F797837">
        <w:rPr>
          <w:rFonts w:ascii="Times New Roman" w:hAnsi="Times New Roman"/>
          <w:sz w:val="24"/>
        </w:rPr>
        <w:t>Laste</w:t>
      </w:r>
      <w:r w:rsidR="003D13D3">
        <w:rPr>
          <w:rFonts w:ascii="Times New Roman" w:hAnsi="Times New Roman"/>
          <w:sz w:val="24"/>
        </w:rPr>
        <w:t>KS-is</w:t>
      </w:r>
      <w:proofErr w:type="spellEnd"/>
      <w:r w:rsidR="003D13D3">
        <w:rPr>
          <w:rFonts w:ascii="Times New Roman" w:hAnsi="Times New Roman"/>
          <w:sz w:val="24"/>
        </w:rPr>
        <w:t xml:space="preserve"> on</w:t>
      </w:r>
      <w:r w:rsidR="002473E6">
        <w:rPr>
          <w:rFonts w:ascii="Times New Roman" w:hAnsi="Times New Roman"/>
          <w:sz w:val="24"/>
        </w:rPr>
        <w:t xml:space="preserve"> sellele</w:t>
      </w:r>
      <w:r w:rsidRPr="7EECC516" w:rsidR="2F797837">
        <w:rPr>
          <w:rFonts w:ascii="Times New Roman" w:hAnsi="Times New Roman"/>
          <w:sz w:val="24"/>
        </w:rPr>
        <w:t xml:space="preserve"> antud konkreetsem õiguslik raamistik ja </w:t>
      </w:r>
      <w:r w:rsidRPr="7EECC516" w:rsidR="322E4974">
        <w:rPr>
          <w:rFonts w:ascii="Times New Roman" w:hAnsi="Times New Roman"/>
          <w:sz w:val="24"/>
        </w:rPr>
        <w:t>paralleelselt eelnõu</w:t>
      </w:r>
      <w:r w:rsidR="00D27C5A">
        <w:rPr>
          <w:rFonts w:ascii="Times New Roman" w:hAnsi="Times New Roman"/>
          <w:sz w:val="24"/>
        </w:rPr>
        <w:t>ga</w:t>
      </w:r>
      <w:r w:rsidRPr="7EECC516" w:rsidR="322E4974">
        <w:rPr>
          <w:rFonts w:ascii="Times New Roman" w:hAnsi="Times New Roman"/>
          <w:sz w:val="24"/>
        </w:rPr>
        <w:t xml:space="preserve"> on </w:t>
      </w:r>
      <w:r w:rsidRPr="7EECC516" w:rsidR="2F797837">
        <w:rPr>
          <w:rFonts w:ascii="Times New Roman" w:hAnsi="Times New Roman"/>
          <w:sz w:val="24"/>
        </w:rPr>
        <w:t xml:space="preserve">loodud eelhindamist toetavad </w:t>
      </w:r>
      <w:r w:rsidR="00D27C5A">
        <w:rPr>
          <w:rFonts w:ascii="Times New Roman" w:hAnsi="Times New Roman"/>
          <w:sz w:val="24"/>
        </w:rPr>
        <w:t>IT-</w:t>
      </w:r>
      <w:r w:rsidRPr="7EECC516" w:rsidR="2F797837">
        <w:rPr>
          <w:rFonts w:ascii="Times New Roman" w:hAnsi="Times New Roman"/>
          <w:sz w:val="24"/>
        </w:rPr>
        <w:t xml:space="preserve">lahendused </w:t>
      </w:r>
      <w:proofErr w:type="spellStart"/>
      <w:r w:rsidRPr="7EECC516" w:rsidR="2F797837">
        <w:rPr>
          <w:rFonts w:ascii="Times New Roman" w:hAnsi="Times New Roman"/>
          <w:sz w:val="24"/>
        </w:rPr>
        <w:t>STAR-i</w:t>
      </w:r>
      <w:proofErr w:type="spellEnd"/>
      <w:r w:rsidRPr="7EECC516" w:rsidR="2F797837">
        <w:rPr>
          <w:rFonts w:ascii="Times New Roman" w:hAnsi="Times New Roman"/>
          <w:sz w:val="24"/>
        </w:rPr>
        <w:t xml:space="preserve">. Seetõttu võib hinnata selle muudatuse mõju väikseks ja </w:t>
      </w:r>
      <w:r>
        <w:rPr>
          <w:rFonts w:ascii="Times New Roman" w:hAnsi="Times New Roman"/>
          <w:sz w:val="24"/>
        </w:rPr>
        <w:t>pigem on see</w:t>
      </w:r>
      <w:r w:rsidRPr="7EECC516" w:rsidR="2F797837">
        <w:rPr>
          <w:rFonts w:ascii="Times New Roman" w:hAnsi="Times New Roman"/>
          <w:sz w:val="24"/>
        </w:rPr>
        <w:t xml:space="preserve"> pikas perspektiivis kasulik tööriist, mis on </w:t>
      </w:r>
      <w:r>
        <w:rPr>
          <w:rFonts w:ascii="Times New Roman" w:hAnsi="Times New Roman"/>
          <w:sz w:val="24"/>
        </w:rPr>
        <w:t xml:space="preserve">lastekaitsetöötajale </w:t>
      </w:r>
      <w:r w:rsidRPr="7EECC516" w:rsidR="2F797837">
        <w:rPr>
          <w:rFonts w:ascii="Times New Roman" w:hAnsi="Times New Roman"/>
          <w:sz w:val="24"/>
        </w:rPr>
        <w:t>abiks otsuste langetamisel.</w:t>
      </w:r>
    </w:p>
    <w:p w:rsidRPr="00226148" w:rsidR="1CFACD85" w:rsidP="00E76672" w:rsidRDefault="1CFACD85" w14:paraId="4E301752" w14:textId="30A85C7B">
      <w:pPr>
        <w:rPr>
          <w:rFonts w:ascii="Times New Roman" w:hAnsi="Times New Roman"/>
          <w:sz w:val="24"/>
        </w:rPr>
      </w:pPr>
    </w:p>
    <w:p w:rsidRPr="00226148" w:rsidR="2660CF1D" w:rsidP="00E76672" w:rsidRDefault="2660CF1D" w14:paraId="251FE6EF" w14:textId="35CC9741">
      <w:pPr>
        <w:rPr>
          <w:rFonts w:ascii="Times New Roman" w:hAnsi="Times New Roman"/>
          <w:sz w:val="24"/>
        </w:rPr>
      </w:pPr>
      <w:r w:rsidRPr="00226148">
        <w:rPr>
          <w:rFonts w:ascii="Times New Roman" w:hAnsi="Times New Roman"/>
          <w:sz w:val="24"/>
        </w:rPr>
        <w:t>Ülejäänud muudatuste mõju võib pidada väikeseks, sest muudatused on pigem suunatud õigusselguse loomise</w:t>
      </w:r>
      <w:r w:rsidR="00022A4D">
        <w:rPr>
          <w:rFonts w:ascii="Times New Roman" w:hAnsi="Times New Roman"/>
          <w:sz w:val="24"/>
        </w:rPr>
        <w:t>le</w:t>
      </w:r>
      <w:r w:rsidRPr="00226148">
        <w:rPr>
          <w:rFonts w:ascii="Times New Roman" w:hAnsi="Times New Roman"/>
          <w:sz w:val="24"/>
        </w:rPr>
        <w:t xml:space="preserve"> ja on iseloomult täpsustava sisuga (nt SKA</w:t>
      </w:r>
      <w:r w:rsidRPr="00226148" w:rsidR="702F07C7">
        <w:rPr>
          <w:rFonts w:ascii="Times New Roman" w:hAnsi="Times New Roman"/>
          <w:sz w:val="24"/>
        </w:rPr>
        <w:t xml:space="preserve"> </w:t>
      </w:r>
      <w:r w:rsidRPr="00226148" w:rsidR="06D7D249">
        <w:rPr>
          <w:rFonts w:ascii="Times New Roman" w:hAnsi="Times New Roman"/>
          <w:sz w:val="24"/>
        </w:rPr>
        <w:t>vastutus lastekaitsealaste</w:t>
      </w:r>
      <w:r w:rsidRPr="00226148">
        <w:rPr>
          <w:rFonts w:ascii="Times New Roman" w:hAnsi="Times New Roman"/>
          <w:sz w:val="24"/>
        </w:rPr>
        <w:t xml:space="preserve"> juhiste/teabematerjalide </w:t>
      </w:r>
      <w:r w:rsidRPr="00226148" w:rsidR="7F3A2651">
        <w:rPr>
          <w:rFonts w:ascii="Times New Roman" w:hAnsi="Times New Roman"/>
          <w:sz w:val="24"/>
        </w:rPr>
        <w:t>koostamisel</w:t>
      </w:r>
      <w:r w:rsidRPr="00226148" w:rsidR="0DB9AC69">
        <w:rPr>
          <w:rFonts w:ascii="Times New Roman" w:hAnsi="Times New Roman"/>
          <w:sz w:val="24"/>
        </w:rPr>
        <w:t xml:space="preserve"> </w:t>
      </w:r>
      <w:r w:rsidR="00022A4D">
        <w:rPr>
          <w:rFonts w:ascii="Times New Roman" w:hAnsi="Times New Roman"/>
          <w:sz w:val="24"/>
        </w:rPr>
        <w:t>viiakse</w:t>
      </w:r>
      <w:r w:rsidRPr="00226148">
        <w:rPr>
          <w:rFonts w:ascii="Times New Roman" w:hAnsi="Times New Roman"/>
          <w:sz w:val="24"/>
        </w:rPr>
        <w:t xml:space="preserve"> vastavusse tegeliku praktikaga</w:t>
      </w:r>
      <w:r w:rsidRPr="00226148" w:rsidR="7C813695">
        <w:rPr>
          <w:rFonts w:ascii="Times New Roman" w:hAnsi="Times New Roman"/>
          <w:sz w:val="24"/>
        </w:rPr>
        <w:t>, SKA nõustamisteenus</w:t>
      </w:r>
      <w:r w:rsidRPr="00226148" w:rsidR="292E8945">
        <w:rPr>
          <w:rFonts w:ascii="Times New Roman" w:hAnsi="Times New Roman"/>
          <w:sz w:val="24"/>
        </w:rPr>
        <w:t xml:space="preserve"> muutu</w:t>
      </w:r>
      <w:r w:rsidR="00022A4D">
        <w:rPr>
          <w:rFonts w:ascii="Times New Roman" w:hAnsi="Times New Roman"/>
          <w:sz w:val="24"/>
        </w:rPr>
        <w:t>b</w:t>
      </w:r>
      <w:r w:rsidRPr="00226148" w:rsidR="292E8945">
        <w:rPr>
          <w:rFonts w:ascii="Times New Roman" w:hAnsi="Times New Roman"/>
          <w:sz w:val="24"/>
        </w:rPr>
        <w:t xml:space="preserve"> abistamise</w:t>
      </w:r>
      <w:r w:rsidR="00AB4FD5">
        <w:rPr>
          <w:rFonts w:ascii="Times New Roman" w:hAnsi="Times New Roman"/>
          <w:sz w:val="24"/>
        </w:rPr>
        <w:t xml:space="preserve"> ase</w:t>
      </w:r>
      <w:r w:rsidR="00CE583E">
        <w:rPr>
          <w:rFonts w:ascii="Times New Roman" w:hAnsi="Times New Roman"/>
          <w:sz w:val="24"/>
        </w:rPr>
        <w:t xml:space="preserve">mel </w:t>
      </w:r>
      <w:r w:rsidRPr="00226148" w:rsidR="292E8945">
        <w:rPr>
          <w:rFonts w:ascii="Times New Roman" w:hAnsi="Times New Roman"/>
          <w:sz w:val="24"/>
        </w:rPr>
        <w:t>nõustamiseks jne</w:t>
      </w:r>
      <w:r w:rsidRPr="00226148">
        <w:rPr>
          <w:rFonts w:ascii="Times New Roman" w:hAnsi="Times New Roman"/>
          <w:sz w:val="24"/>
        </w:rPr>
        <w:t>).</w:t>
      </w:r>
      <w:r w:rsidRPr="00226148" w:rsidR="12FC93D1">
        <w:rPr>
          <w:rFonts w:ascii="Times New Roman" w:hAnsi="Times New Roman"/>
          <w:sz w:val="24"/>
        </w:rPr>
        <w:t xml:space="preserve"> Seetõttu kõikide eelnõus välja</w:t>
      </w:r>
      <w:r w:rsidR="00ED3E6D">
        <w:rPr>
          <w:rFonts w:ascii="Times New Roman" w:hAnsi="Times New Roman"/>
          <w:sz w:val="24"/>
        </w:rPr>
        <w:t xml:space="preserve"> </w:t>
      </w:r>
      <w:r w:rsidRPr="00226148" w:rsidR="12FC93D1">
        <w:rPr>
          <w:rFonts w:ascii="Times New Roman" w:hAnsi="Times New Roman"/>
          <w:sz w:val="24"/>
        </w:rPr>
        <w:t xml:space="preserve">toodud muudatuste mõju </w:t>
      </w:r>
      <w:r w:rsidR="00022A4D">
        <w:rPr>
          <w:rFonts w:ascii="Times New Roman" w:hAnsi="Times New Roman"/>
          <w:sz w:val="24"/>
        </w:rPr>
        <w:t xml:space="preserve">seletuskirjas </w:t>
      </w:r>
      <w:r w:rsidRPr="00226148" w:rsidR="12FC93D1">
        <w:rPr>
          <w:rFonts w:ascii="Times New Roman" w:hAnsi="Times New Roman"/>
          <w:sz w:val="24"/>
        </w:rPr>
        <w:t xml:space="preserve">ei hinnata. </w:t>
      </w:r>
    </w:p>
    <w:p w:rsidRPr="00226148" w:rsidR="0296E75D" w:rsidP="00E76672" w:rsidRDefault="07E9DDB0" w14:paraId="258F0F8C" w14:textId="68FC3C1C">
      <w:pPr>
        <w:rPr>
          <w:rFonts w:ascii="Times New Roman" w:hAnsi="Times New Roman"/>
          <w:sz w:val="24"/>
        </w:rPr>
      </w:pPr>
      <w:r w:rsidRPr="00226148">
        <w:rPr>
          <w:rFonts w:ascii="Times New Roman" w:hAnsi="Times New Roman"/>
          <w:sz w:val="24"/>
        </w:rPr>
        <w:lastRenderedPageBreak/>
        <w:t xml:space="preserve"> </w:t>
      </w:r>
    </w:p>
    <w:p w:rsidRPr="00226148" w:rsidR="0296E75D" w:rsidP="00E76672" w:rsidRDefault="0296E75D" w14:paraId="31186249" w14:textId="439C48CA">
      <w:pPr>
        <w:rPr>
          <w:rFonts w:ascii="Times New Roman" w:hAnsi="Times New Roman"/>
          <w:sz w:val="24"/>
        </w:rPr>
      </w:pPr>
      <w:r w:rsidRPr="00226148">
        <w:rPr>
          <w:rFonts w:ascii="Times New Roman" w:hAnsi="Times New Roman"/>
          <w:sz w:val="24"/>
        </w:rPr>
        <w:t>Eelnõus esitatud muudatuste rakendamisel võib eeldada mõju esinemist järgmistes valdkondades: sotsiaalne mõju</w:t>
      </w:r>
      <w:r w:rsidRPr="00226148" w:rsidR="0E93E9DB">
        <w:rPr>
          <w:rFonts w:ascii="Times New Roman" w:hAnsi="Times New Roman"/>
          <w:sz w:val="24"/>
        </w:rPr>
        <w:t xml:space="preserve"> ehk</w:t>
      </w:r>
      <w:r w:rsidRPr="00226148">
        <w:rPr>
          <w:rFonts w:ascii="Times New Roman" w:hAnsi="Times New Roman"/>
          <w:sz w:val="24"/>
        </w:rPr>
        <w:t xml:space="preserve"> mõju inimeste heaolule, täpsemalt abivajavate laste ja perede õigustele</w:t>
      </w:r>
      <w:r w:rsidRPr="00226148" w:rsidR="46BFF8CF">
        <w:rPr>
          <w:rFonts w:ascii="Times New Roman" w:hAnsi="Times New Roman"/>
          <w:sz w:val="24"/>
        </w:rPr>
        <w:t>;</w:t>
      </w:r>
      <w:r w:rsidRPr="00226148">
        <w:rPr>
          <w:rFonts w:ascii="Times New Roman" w:hAnsi="Times New Roman"/>
          <w:sz w:val="24"/>
        </w:rPr>
        <w:t xml:space="preserve"> mõju riigivalitsemisele, sh eelkõige lastekaitset ja laste hoolekannet korraldavatele </w:t>
      </w:r>
      <w:proofErr w:type="spellStart"/>
      <w:r w:rsidRPr="00226148">
        <w:rPr>
          <w:rFonts w:ascii="Times New Roman" w:hAnsi="Times New Roman"/>
          <w:sz w:val="24"/>
        </w:rPr>
        <w:t>KOV-idele</w:t>
      </w:r>
      <w:proofErr w:type="spellEnd"/>
      <w:r w:rsidRPr="00226148" w:rsidR="56B8EAA9">
        <w:rPr>
          <w:rFonts w:ascii="Times New Roman" w:hAnsi="Times New Roman"/>
          <w:sz w:val="24"/>
        </w:rPr>
        <w:t xml:space="preserve"> ja seal tegutsevatele lastekaitsetöötajatele</w:t>
      </w:r>
      <w:r w:rsidRPr="00226148">
        <w:rPr>
          <w:rFonts w:ascii="Times New Roman" w:hAnsi="Times New Roman"/>
          <w:sz w:val="24"/>
        </w:rPr>
        <w:t>, kuid ka valitsusasutustele (SKA</w:t>
      </w:r>
      <w:r w:rsidRPr="7EECC516" w:rsidR="362C362B">
        <w:rPr>
          <w:rFonts w:ascii="Times New Roman" w:hAnsi="Times New Roman"/>
          <w:sz w:val="24"/>
        </w:rPr>
        <w:t>, kohtutäiturid, Politsei- ja Piirivalveamet (</w:t>
      </w:r>
      <w:r w:rsidR="00977FAC">
        <w:rPr>
          <w:rFonts w:ascii="Times New Roman" w:hAnsi="Times New Roman"/>
          <w:sz w:val="24"/>
        </w:rPr>
        <w:t xml:space="preserve">edaspidi </w:t>
      </w:r>
      <w:r w:rsidRPr="7EECC516" w:rsidR="362C362B">
        <w:rPr>
          <w:rFonts w:ascii="Times New Roman" w:hAnsi="Times New Roman"/>
          <w:sz w:val="24"/>
        </w:rPr>
        <w:t>PPA)</w:t>
      </w:r>
      <w:r w:rsidRPr="7EECC516">
        <w:rPr>
          <w:rFonts w:ascii="Times New Roman" w:hAnsi="Times New Roman"/>
          <w:sz w:val="24"/>
        </w:rPr>
        <w:t>).</w:t>
      </w:r>
      <w:r w:rsidRPr="00226148" w:rsidR="001C35F4">
        <w:rPr>
          <w:rFonts w:ascii="Times New Roman" w:hAnsi="Times New Roman"/>
          <w:sz w:val="24"/>
        </w:rPr>
        <w:t xml:space="preserve"> </w:t>
      </w:r>
    </w:p>
    <w:p w:rsidRPr="00226148" w:rsidR="0156E05C" w:rsidP="00E76672" w:rsidRDefault="0156E05C" w14:paraId="4C92B86C" w14:textId="000063CA">
      <w:pPr>
        <w:rPr>
          <w:rFonts w:ascii="Times New Roman" w:hAnsi="Times New Roman"/>
          <w:sz w:val="24"/>
        </w:rPr>
      </w:pPr>
    </w:p>
    <w:p w:rsidRPr="00226148" w:rsidR="0296E75D" w:rsidP="00E76672" w:rsidRDefault="007A2016" w14:paraId="637A301B" w14:textId="569FD99C">
      <w:pPr>
        <w:rPr>
          <w:rFonts w:ascii="Times New Roman" w:hAnsi="Times New Roman"/>
          <w:sz w:val="24"/>
        </w:rPr>
      </w:pPr>
      <w:r>
        <w:rPr>
          <w:rFonts w:ascii="Times New Roman" w:hAnsi="Times New Roman"/>
          <w:sz w:val="24"/>
        </w:rPr>
        <w:t>Allj</w:t>
      </w:r>
      <w:r w:rsidRPr="00226148" w:rsidR="0296E75D">
        <w:rPr>
          <w:rFonts w:ascii="Times New Roman" w:hAnsi="Times New Roman"/>
          <w:sz w:val="24"/>
        </w:rPr>
        <w:t xml:space="preserve">ärgnevalt on hinnatud nende eelnõu punktide mõju, mis toovad kaasa muudatusi ja </w:t>
      </w:r>
      <w:r w:rsidR="00AD0DCC">
        <w:rPr>
          <w:rFonts w:ascii="Times New Roman" w:hAnsi="Times New Roman"/>
          <w:sz w:val="24"/>
        </w:rPr>
        <w:t>millel on</w:t>
      </w:r>
      <w:r w:rsidRPr="00226148" w:rsidR="0296E75D">
        <w:rPr>
          <w:rFonts w:ascii="Times New Roman" w:hAnsi="Times New Roman"/>
          <w:sz w:val="24"/>
        </w:rPr>
        <w:t xml:space="preserve"> keskmi</w:t>
      </w:r>
      <w:r w:rsidR="00271367">
        <w:rPr>
          <w:rFonts w:ascii="Times New Roman" w:hAnsi="Times New Roman"/>
          <w:sz w:val="24"/>
        </w:rPr>
        <w:t>ne</w:t>
      </w:r>
      <w:r w:rsidRPr="00226148" w:rsidR="0296E75D">
        <w:rPr>
          <w:rFonts w:ascii="Times New Roman" w:hAnsi="Times New Roman"/>
          <w:sz w:val="24"/>
        </w:rPr>
        <w:t xml:space="preserve"> või oluli</w:t>
      </w:r>
      <w:r w:rsidR="00886E77">
        <w:rPr>
          <w:rFonts w:ascii="Times New Roman" w:hAnsi="Times New Roman"/>
          <w:sz w:val="24"/>
        </w:rPr>
        <w:t>ne</w:t>
      </w:r>
      <w:r w:rsidRPr="00226148" w:rsidR="0296E75D">
        <w:rPr>
          <w:rFonts w:ascii="Times New Roman" w:hAnsi="Times New Roman"/>
          <w:sz w:val="24"/>
        </w:rPr>
        <w:t xml:space="preserve"> mõju</w:t>
      </w:r>
      <w:r w:rsidRPr="00226148" w:rsidR="3567D4FE">
        <w:rPr>
          <w:rFonts w:ascii="Times New Roman" w:hAnsi="Times New Roman"/>
          <w:sz w:val="24"/>
        </w:rPr>
        <w:t xml:space="preserve">. </w:t>
      </w:r>
      <w:r w:rsidRPr="643FA7B3" w:rsidR="42A69AD9">
        <w:rPr>
          <w:rFonts w:ascii="Times New Roman" w:hAnsi="Times New Roman"/>
          <w:sz w:val="24"/>
        </w:rPr>
        <w:t>Muudatus</w:t>
      </w:r>
      <w:r w:rsidRPr="643FA7B3" w:rsidR="4E01009A">
        <w:rPr>
          <w:rFonts w:ascii="Times New Roman" w:hAnsi="Times New Roman"/>
          <w:sz w:val="24"/>
        </w:rPr>
        <w:t>i</w:t>
      </w:r>
      <w:r w:rsidRPr="00226148" w:rsidR="42A69AD9">
        <w:rPr>
          <w:rFonts w:ascii="Times New Roman" w:hAnsi="Times New Roman"/>
          <w:sz w:val="24"/>
        </w:rPr>
        <w:t xml:space="preserve">, mis </w:t>
      </w:r>
      <w:r w:rsidR="00D86218">
        <w:rPr>
          <w:rFonts w:ascii="Times New Roman" w:hAnsi="Times New Roman"/>
          <w:sz w:val="24"/>
        </w:rPr>
        <w:t xml:space="preserve">mõju </w:t>
      </w:r>
      <w:r w:rsidRPr="00226148" w:rsidR="42A69AD9">
        <w:rPr>
          <w:rFonts w:ascii="Times New Roman" w:hAnsi="Times New Roman"/>
          <w:sz w:val="24"/>
        </w:rPr>
        <w:t xml:space="preserve">ei oma ja on loodud õigusselguse huvides, mõjude peatükis ei käsitleta. </w:t>
      </w:r>
      <w:r w:rsidRPr="00226148" w:rsidR="0296E75D">
        <w:rPr>
          <w:rFonts w:ascii="Times New Roman" w:hAnsi="Times New Roman"/>
          <w:sz w:val="24"/>
        </w:rPr>
        <w:t xml:space="preserve">Mõjude olulisuse tuvastamiseks on mõju valdkondi </w:t>
      </w:r>
      <w:r w:rsidRPr="00226148" w:rsidR="009313E4">
        <w:rPr>
          <w:rFonts w:ascii="Times New Roman" w:hAnsi="Times New Roman"/>
          <w:sz w:val="24"/>
        </w:rPr>
        <w:t xml:space="preserve">hinnatud </w:t>
      </w:r>
      <w:r w:rsidRPr="00226148" w:rsidR="0296E75D">
        <w:rPr>
          <w:rFonts w:ascii="Times New Roman" w:hAnsi="Times New Roman"/>
          <w:sz w:val="24"/>
        </w:rPr>
        <w:t>nelja kriteeriumi alusel: mõju ulatus, mõju avaldumise sagedus, mõjutatud sihtrühma suurus ja ebasoovitavate mõjude kaasnemise risk.</w:t>
      </w:r>
    </w:p>
    <w:p w:rsidRPr="00226148" w:rsidR="0296E75D" w:rsidP="00E76672" w:rsidRDefault="0296E75D" w14:paraId="0377B44C" w14:textId="5A287943">
      <w:pPr>
        <w:rPr>
          <w:rFonts w:ascii="Times New Roman" w:hAnsi="Times New Roman"/>
          <w:sz w:val="24"/>
        </w:rPr>
      </w:pPr>
      <w:r w:rsidRPr="00226148">
        <w:rPr>
          <w:rFonts w:ascii="Times New Roman" w:hAnsi="Times New Roman"/>
          <w:sz w:val="24"/>
        </w:rPr>
        <w:t xml:space="preserve"> </w:t>
      </w:r>
    </w:p>
    <w:p w:rsidRPr="00226148" w:rsidR="0296E75D" w:rsidP="00E76672" w:rsidRDefault="0296E75D" w14:paraId="70AACB3F" w14:textId="078FA7A9">
      <w:pPr>
        <w:rPr>
          <w:rFonts w:ascii="Times New Roman" w:hAnsi="Times New Roman"/>
          <w:b/>
          <w:bCs/>
          <w:sz w:val="24"/>
        </w:rPr>
      </w:pPr>
      <w:r w:rsidRPr="00226148">
        <w:rPr>
          <w:rFonts w:ascii="Times New Roman" w:hAnsi="Times New Roman"/>
          <w:b/>
          <w:bCs/>
          <w:sz w:val="24"/>
        </w:rPr>
        <w:t>6.1. Sotsiaalne mõju</w:t>
      </w:r>
      <w:r w:rsidR="000E1657">
        <w:rPr>
          <w:rFonts w:ascii="Times New Roman" w:hAnsi="Times New Roman"/>
          <w:b/>
          <w:bCs/>
          <w:sz w:val="24"/>
        </w:rPr>
        <w:t xml:space="preserve"> ehk mõju </w:t>
      </w:r>
      <w:r w:rsidRPr="00226148">
        <w:rPr>
          <w:rFonts w:ascii="Times New Roman" w:hAnsi="Times New Roman"/>
          <w:b/>
          <w:bCs/>
          <w:sz w:val="24"/>
        </w:rPr>
        <w:t>inimeste (laste ja perede) heaolule, õigustele ja sotsiaalsele kaitsele</w:t>
      </w:r>
    </w:p>
    <w:p w:rsidRPr="00226148" w:rsidR="0156E05C" w:rsidP="00E76672" w:rsidRDefault="0156E05C" w14:paraId="68FE787F" w14:textId="678C9D6E">
      <w:pPr>
        <w:rPr>
          <w:rFonts w:ascii="Times New Roman" w:hAnsi="Times New Roman"/>
          <w:b/>
          <w:sz w:val="24"/>
        </w:rPr>
      </w:pPr>
    </w:p>
    <w:p w:rsidRPr="00022A4D" w:rsidR="0156E05C" w:rsidP="00E76672" w:rsidRDefault="282204D0" w14:paraId="5369BDE7" w14:textId="2DC1FB56">
      <w:pPr>
        <w:rPr>
          <w:rFonts w:ascii="Times New Roman" w:hAnsi="Times New Roman"/>
          <w:sz w:val="24"/>
        </w:rPr>
      </w:pPr>
      <w:r w:rsidRPr="00022A4D">
        <w:rPr>
          <w:rFonts w:ascii="Times New Roman" w:hAnsi="Times New Roman"/>
          <w:sz w:val="24"/>
        </w:rPr>
        <w:t xml:space="preserve">Muudatused mõjutavad kõiki lapsi, kelle </w:t>
      </w:r>
      <w:r w:rsidRPr="00022A4D" w:rsidR="58659393">
        <w:rPr>
          <w:rFonts w:ascii="Times New Roman" w:hAnsi="Times New Roman"/>
          <w:sz w:val="24"/>
        </w:rPr>
        <w:t xml:space="preserve">puhul </w:t>
      </w:r>
      <w:r w:rsidRPr="00022A4D" w:rsidR="00C93F30">
        <w:rPr>
          <w:rFonts w:ascii="Times New Roman" w:hAnsi="Times New Roman"/>
          <w:sz w:val="24"/>
        </w:rPr>
        <w:t xml:space="preserve">tuvastatakse </w:t>
      </w:r>
      <w:r w:rsidRPr="00022A4D">
        <w:rPr>
          <w:rFonts w:ascii="Times New Roman" w:hAnsi="Times New Roman"/>
          <w:sz w:val="24"/>
        </w:rPr>
        <w:t xml:space="preserve">abivajadus. </w:t>
      </w:r>
      <w:r w:rsidR="00977FAC">
        <w:rPr>
          <w:rFonts w:ascii="Times New Roman" w:hAnsi="Times New Roman"/>
          <w:sz w:val="24"/>
        </w:rPr>
        <w:t>Muudatuste e</w:t>
      </w:r>
      <w:r w:rsidRPr="00022A4D">
        <w:rPr>
          <w:rFonts w:ascii="Times New Roman" w:hAnsi="Times New Roman"/>
          <w:sz w:val="24"/>
        </w:rPr>
        <w:t xml:space="preserve">esmärk on, et abi jõuaks laste ja </w:t>
      </w:r>
      <w:r w:rsidRPr="7EECC516" w:rsidR="4CC3DA50">
        <w:rPr>
          <w:rFonts w:ascii="Times New Roman" w:hAnsi="Times New Roman"/>
          <w:sz w:val="24"/>
        </w:rPr>
        <w:t>ka nende vanemateni</w:t>
      </w:r>
      <w:r w:rsidRPr="00022A4D">
        <w:rPr>
          <w:rFonts w:ascii="Times New Roman" w:hAnsi="Times New Roman"/>
          <w:sz w:val="24"/>
        </w:rPr>
        <w:t xml:space="preserve"> kiiremini, </w:t>
      </w:r>
      <w:r w:rsidRPr="00977FAC">
        <w:rPr>
          <w:rFonts w:ascii="Times New Roman" w:hAnsi="Times New Roman"/>
          <w:sz w:val="24"/>
        </w:rPr>
        <w:t xml:space="preserve">täpsemalt ja </w:t>
      </w:r>
      <w:r w:rsidRPr="00977FAC" w:rsidR="6003C12C">
        <w:rPr>
          <w:rFonts w:ascii="Times New Roman" w:hAnsi="Times New Roman"/>
          <w:sz w:val="24"/>
        </w:rPr>
        <w:t xml:space="preserve">spetsialistide või asutuste vahel </w:t>
      </w:r>
      <w:r w:rsidRPr="00977FAC">
        <w:rPr>
          <w:rFonts w:ascii="Times New Roman" w:hAnsi="Times New Roman"/>
          <w:sz w:val="24"/>
        </w:rPr>
        <w:t>koordineeritumalt</w:t>
      </w:r>
      <w:r w:rsidRPr="00977FAC" w:rsidR="3E7DC15B">
        <w:rPr>
          <w:rFonts w:ascii="Times New Roman" w:hAnsi="Times New Roman"/>
          <w:sz w:val="24"/>
        </w:rPr>
        <w:t xml:space="preserve">. </w:t>
      </w:r>
      <w:r w:rsidRPr="221B42CE" w:rsidR="3E7DC15B">
        <w:rPr>
          <w:rFonts w:ascii="Times New Roman" w:hAnsi="Times New Roman"/>
          <w:sz w:val="24"/>
        </w:rPr>
        <w:t>S</w:t>
      </w:r>
      <w:r w:rsidRPr="221B42CE">
        <w:rPr>
          <w:rFonts w:ascii="Times New Roman" w:hAnsi="Times New Roman"/>
          <w:sz w:val="24"/>
        </w:rPr>
        <w:t>elleks</w:t>
      </w:r>
      <w:r w:rsidRPr="221B42CE" w:rsidR="62361A19">
        <w:rPr>
          <w:rFonts w:ascii="Times New Roman" w:hAnsi="Times New Roman"/>
          <w:sz w:val="24"/>
        </w:rPr>
        <w:t xml:space="preserve"> </w:t>
      </w:r>
      <w:r w:rsidRPr="66042F9B" w:rsidR="62361A19">
        <w:rPr>
          <w:rFonts w:ascii="Times New Roman" w:hAnsi="Times New Roman"/>
          <w:sz w:val="24"/>
        </w:rPr>
        <w:t>reguleeri</w:t>
      </w:r>
      <w:r w:rsidRPr="66042F9B" w:rsidR="4FCAA894">
        <w:rPr>
          <w:rFonts w:ascii="Times New Roman" w:hAnsi="Times New Roman"/>
          <w:sz w:val="24"/>
        </w:rPr>
        <w:t>vad</w:t>
      </w:r>
      <w:r w:rsidRPr="221B42CE" w:rsidR="62361A19">
        <w:rPr>
          <w:rFonts w:ascii="Times New Roman" w:hAnsi="Times New Roman"/>
          <w:sz w:val="24"/>
        </w:rPr>
        <w:t xml:space="preserve"> eelnõu</w:t>
      </w:r>
      <w:r w:rsidRPr="221B42CE" w:rsidR="7E4EDC9F">
        <w:rPr>
          <w:rFonts w:ascii="Times New Roman" w:hAnsi="Times New Roman"/>
          <w:sz w:val="24"/>
        </w:rPr>
        <w:t xml:space="preserve">ga </w:t>
      </w:r>
      <w:r w:rsidRPr="1730C6D1" w:rsidR="7E4EDC9F">
        <w:rPr>
          <w:rFonts w:ascii="Times New Roman" w:hAnsi="Times New Roman"/>
          <w:sz w:val="24"/>
        </w:rPr>
        <w:t xml:space="preserve">tehtavad </w:t>
      </w:r>
      <w:proofErr w:type="spellStart"/>
      <w:r w:rsidRPr="66042F9B" w:rsidR="7E4EDC9F">
        <w:rPr>
          <w:rFonts w:ascii="Times New Roman" w:hAnsi="Times New Roman"/>
          <w:sz w:val="24"/>
        </w:rPr>
        <w:t>LasteKS-i</w:t>
      </w:r>
      <w:proofErr w:type="spellEnd"/>
      <w:r w:rsidRPr="66042F9B" w:rsidR="7E4EDC9F">
        <w:rPr>
          <w:rFonts w:ascii="Times New Roman" w:hAnsi="Times New Roman"/>
          <w:sz w:val="24"/>
        </w:rPr>
        <w:t xml:space="preserve"> muudatused</w:t>
      </w:r>
      <w:r w:rsidRPr="00977FAC" w:rsidR="62361A19">
        <w:rPr>
          <w:rFonts w:ascii="Times New Roman" w:hAnsi="Times New Roman"/>
          <w:sz w:val="24"/>
        </w:rPr>
        <w:t xml:space="preserve"> täpsemalt võrgustikutööd </w:t>
      </w:r>
      <w:r w:rsidRPr="00977FAC" w:rsidR="00022A4D">
        <w:rPr>
          <w:rFonts w:ascii="Times New Roman" w:hAnsi="Times New Roman"/>
          <w:sz w:val="24"/>
        </w:rPr>
        <w:t>ja</w:t>
      </w:r>
      <w:r w:rsidRPr="00977FAC" w:rsidR="62361A19">
        <w:rPr>
          <w:rFonts w:ascii="Times New Roman" w:hAnsi="Times New Roman"/>
          <w:sz w:val="24"/>
        </w:rPr>
        <w:t xml:space="preserve"> las</w:t>
      </w:r>
      <w:r w:rsidRPr="00977FAC" w:rsidR="5E712BEE">
        <w:rPr>
          <w:rFonts w:ascii="Times New Roman" w:hAnsi="Times New Roman"/>
          <w:sz w:val="24"/>
        </w:rPr>
        <w:t>tekaitsealast</w:t>
      </w:r>
      <w:r w:rsidRPr="00977FAC">
        <w:rPr>
          <w:rFonts w:ascii="Times New Roman" w:hAnsi="Times New Roman"/>
          <w:sz w:val="24"/>
        </w:rPr>
        <w:t xml:space="preserve"> juhtumikorraldus</w:t>
      </w:r>
      <w:r w:rsidRPr="00977FAC" w:rsidR="42A337D0">
        <w:rPr>
          <w:rFonts w:ascii="Times New Roman" w:hAnsi="Times New Roman"/>
          <w:sz w:val="24"/>
        </w:rPr>
        <w:t>t</w:t>
      </w:r>
      <w:r w:rsidRPr="00977FAC" w:rsidR="6DDA255F">
        <w:rPr>
          <w:rFonts w:ascii="Times New Roman" w:hAnsi="Times New Roman"/>
          <w:sz w:val="24"/>
        </w:rPr>
        <w:t xml:space="preserve">. </w:t>
      </w:r>
      <w:proofErr w:type="spellStart"/>
      <w:r w:rsidRPr="67C0F8BD" w:rsidR="5FF7CFCC">
        <w:rPr>
          <w:rFonts w:ascii="Times New Roman" w:hAnsi="Times New Roman"/>
          <w:sz w:val="24"/>
        </w:rPr>
        <w:t>LasteKS-</w:t>
      </w:r>
      <w:r w:rsidRPr="5D7B7513" w:rsidR="5FF7CFCC">
        <w:rPr>
          <w:rFonts w:ascii="Times New Roman" w:hAnsi="Times New Roman"/>
          <w:sz w:val="24"/>
        </w:rPr>
        <w:t>is</w:t>
      </w:r>
      <w:proofErr w:type="spellEnd"/>
      <w:r w:rsidRPr="5D7B7513" w:rsidR="5FF7CFCC">
        <w:rPr>
          <w:rFonts w:ascii="Times New Roman" w:hAnsi="Times New Roman"/>
          <w:sz w:val="24"/>
        </w:rPr>
        <w:t xml:space="preserve"> </w:t>
      </w:r>
      <w:r w:rsidRPr="5D7B7513" w:rsidR="300F9138">
        <w:rPr>
          <w:rFonts w:ascii="Times New Roman" w:hAnsi="Times New Roman"/>
          <w:sz w:val="24"/>
        </w:rPr>
        <w:t>tehtavad</w:t>
      </w:r>
      <w:r w:rsidRPr="00022A4D" w:rsidR="300F9138">
        <w:rPr>
          <w:rFonts w:ascii="Times New Roman" w:hAnsi="Times New Roman"/>
          <w:sz w:val="24"/>
        </w:rPr>
        <w:t xml:space="preserve"> muudatused</w:t>
      </w:r>
      <w:r w:rsidRPr="7EECC516" w:rsidR="3973E50B">
        <w:rPr>
          <w:rFonts w:ascii="Times New Roman" w:hAnsi="Times New Roman"/>
          <w:sz w:val="24"/>
        </w:rPr>
        <w:t xml:space="preserve"> mõjutavad üldisemalt erineva abivajadusega lapsi, sest muudatuste</w:t>
      </w:r>
      <w:r w:rsidRPr="00022A4D" w:rsidR="300F9138">
        <w:rPr>
          <w:rFonts w:ascii="Times New Roman" w:hAnsi="Times New Roman"/>
          <w:sz w:val="24"/>
        </w:rPr>
        <w:t xml:space="preserve"> eesmärk on toetada lastekaitsetööd laiemalt ning võimaldada lastekaitsetöötajal spetsialiseeruda rohkem suurema abivajadusega laste juhtum</w:t>
      </w:r>
      <w:r w:rsidRPr="00022A4D" w:rsidR="4FA36D2D">
        <w:rPr>
          <w:rFonts w:ascii="Times New Roman" w:hAnsi="Times New Roman"/>
          <w:sz w:val="24"/>
        </w:rPr>
        <w:t>itele.</w:t>
      </w:r>
      <w:r w:rsidRPr="67C0F8BD" w:rsidR="57FA4160">
        <w:rPr>
          <w:rFonts w:ascii="Times New Roman" w:hAnsi="Times New Roman"/>
          <w:sz w:val="24"/>
        </w:rPr>
        <w:t xml:space="preserve"> TMS-i muudatused mõjutavad konkreetsemalt lapsi, kelle vanematel on tekkinud </w:t>
      </w:r>
      <w:r w:rsidR="00612687">
        <w:rPr>
          <w:rFonts w:ascii="Times New Roman" w:hAnsi="Times New Roman"/>
          <w:sz w:val="24"/>
        </w:rPr>
        <w:t>probleeme</w:t>
      </w:r>
      <w:r w:rsidR="00C17720">
        <w:rPr>
          <w:rFonts w:ascii="Times New Roman" w:hAnsi="Times New Roman"/>
          <w:sz w:val="24"/>
        </w:rPr>
        <w:t xml:space="preserve"> </w:t>
      </w:r>
      <w:r w:rsidRPr="004C3B81" w:rsidR="57FA4160">
        <w:rPr>
          <w:rFonts w:ascii="Times New Roman" w:hAnsi="Times New Roman"/>
          <w:sz w:val="24"/>
        </w:rPr>
        <w:t>kohtu poolt määratud lapse üleandmise</w:t>
      </w:r>
      <w:r w:rsidRPr="67C0F8BD" w:rsidR="57FA4160">
        <w:rPr>
          <w:rFonts w:ascii="Times New Roman" w:hAnsi="Times New Roman"/>
          <w:sz w:val="24"/>
        </w:rPr>
        <w:t xml:space="preserve"> või suhtluskorra täitmisega</w:t>
      </w:r>
      <w:r w:rsidR="00203447">
        <w:rPr>
          <w:rFonts w:ascii="Times New Roman" w:hAnsi="Times New Roman"/>
          <w:sz w:val="24"/>
        </w:rPr>
        <w:t>.</w:t>
      </w:r>
    </w:p>
    <w:p w:rsidRPr="00226148" w:rsidR="0156E05C" w:rsidP="00E76672" w:rsidRDefault="0156E05C" w14:paraId="2B54ECF0" w14:textId="563C0712">
      <w:pPr>
        <w:rPr>
          <w:rFonts w:ascii="Times New Roman" w:hAnsi="Times New Roman"/>
          <w:sz w:val="24"/>
        </w:rPr>
      </w:pPr>
    </w:p>
    <w:p w:rsidR="0156E05C" w:rsidP="00E76672" w:rsidRDefault="5B05175B" w14:paraId="2EE2C50F" w14:textId="275609F1">
      <w:pPr>
        <w:rPr>
          <w:rFonts w:ascii="Times New Roman" w:hAnsi="Times New Roman"/>
          <w:color w:val="2F5496" w:themeColor="accent5" w:themeShade="BF"/>
          <w:sz w:val="24"/>
        </w:rPr>
      </w:pPr>
      <w:proofErr w:type="spellStart"/>
      <w:r w:rsidRPr="6804D076">
        <w:rPr>
          <w:rFonts w:ascii="Times New Roman" w:hAnsi="Times New Roman"/>
          <w:sz w:val="24"/>
        </w:rPr>
        <w:t>LasteKS-i</w:t>
      </w:r>
      <w:proofErr w:type="spellEnd"/>
      <w:r w:rsidRPr="6804D076">
        <w:rPr>
          <w:rFonts w:ascii="Times New Roman" w:hAnsi="Times New Roman"/>
          <w:sz w:val="24"/>
        </w:rPr>
        <w:t xml:space="preserve"> muudatustest m</w:t>
      </w:r>
      <w:r w:rsidRPr="6804D076" w:rsidR="282204D0">
        <w:rPr>
          <w:rFonts w:ascii="Times New Roman" w:hAnsi="Times New Roman"/>
          <w:sz w:val="24"/>
        </w:rPr>
        <w:t>õjutatud</w:t>
      </w:r>
      <w:r w:rsidRPr="00226148" w:rsidR="282204D0">
        <w:rPr>
          <w:rFonts w:ascii="Times New Roman" w:hAnsi="Times New Roman"/>
          <w:sz w:val="24"/>
        </w:rPr>
        <w:t xml:space="preserve"> sihtrühm on suur</w:t>
      </w:r>
      <w:r w:rsidRPr="00226148" w:rsidR="005536E1">
        <w:rPr>
          <w:rFonts w:ascii="Times New Roman" w:hAnsi="Times New Roman"/>
          <w:sz w:val="24"/>
        </w:rPr>
        <w:t>. N</w:t>
      </w:r>
      <w:r w:rsidRPr="00226148" w:rsidR="265CDC00">
        <w:rPr>
          <w:rFonts w:ascii="Times New Roman" w:hAnsi="Times New Roman"/>
          <w:sz w:val="24"/>
        </w:rPr>
        <w:t xml:space="preserve">eed on </w:t>
      </w:r>
      <w:r w:rsidRPr="00226148" w:rsidR="282204D0">
        <w:rPr>
          <w:rFonts w:ascii="Times New Roman" w:hAnsi="Times New Roman"/>
          <w:sz w:val="24"/>
        </w:rPr>
        <w:t>potentsiaalselt kõik abivajavad lapsed</w:t>
      </w:r>
      <w:r w:rsidRPr="00226148" w:rsidR="70800E5B">
        <w:rPr>
          <w:rFonts w:ascii="Times New Roman" w:hAnsi="Times New Roman"/>
          <w:sz w:val="24"/>
        </w:rPr>
        <w:t xml:space="preserve"> Eestis</w:t>
      </w:r>
      <w:r w:rsidRPr="00226148" w:rsidR="282204D0">
        <w:rPr>
          <w:rFonts w:ascii="Times New Roman" w:hAnsi="Times New Roman"/>
          <w:sz w:val="24"/>
        </w:rPr>
        <w:t xml:space="preserve">. </w:t>
      </w:r>
      <w:proofErr w:type="spellStart"/>
      <w:r w:rsidRPr="00226148" w:rsidR="282204D0">
        <w:rPr>
          <w:rFonts w:ascii="Times New Roman" w:hAnsi="Times New Roman"/>
          <w:sz w:val="24"/>
        </w:rPr>
        <w:t>STAR</w:t>
      </w:r>
      <w:r w:rsidRPr="00226148" w:rsidR="00A8533F">
        <w:rPr>
          <w:rFonts w:ascii="Times New Roman" w:hAnsi="Times New Roman"/>
          <w:sz w:val="24"/>
        </w:rPr>
        <w:t>-</w:t>
      </w:r>
      <w:r w:rsidRPr="00226148" w:rsidR="282204D0">
        <w:rPr>
          <w:rFonts w:ascii="Times New Roman" w:hAnsi="Times New Roman"/>
          <w:sz w:val="24"/>
        </w:rPr>
        <w:t>i</w:t>
      </w:r>
      <w:proofErr w:type="spellEnd"/>
      <w:r w:rsidR="00E648F8">
        <w:rPr>
          <w:rStyle w:val="Allmrkuseviide"/>
          <w:rFonts w:ascii="Times New Roman" w:hAnsi="Times New Roman"/>
          <w:sz w:val="24"/>
        </w:rPr>
        <w:footnoteReference w:id="26"/>
      </w:r>
      <w:r w:rsidR="00E648F8">
        <w:rPr>
          <w:rFonts w:ascii="Times New Roman" w:hAnsi="Times New Roman"/>
          <w:sz w:val="24"/>
        </w:rPr>
        <w:t xml:space="preserve"> </w:t>
      </w:r>
      <w:r w:rsidRPr="00226148" w:rsidR="282204D0">
        <w:rPr>
          <w:rFonts w:ascii="Times New Roman" w:hAnsi="Times New Roman"/>
          <w:sz w:val="24"/>
        </w:rPr>
        <w:t xml:space="preserve">andmetel oli 2024. aastal kehtiva lastekaitse juhtumimenetlusega </w:t>
      </w:r>
      <w:r w:rsidR="00FA4AD8">
        <w:rPr>
          <w:rFonts w:ascii="Times New Roman" w:hAnsi="Times New Roman"/>
          <w:sz w:val="24"/>
        </w:rPr>
        <w:t xml:space="preserve">seotud </w:t>
      </w:r>
      <w:r w:rsidRPr="00226148" w:rsidR="282204D0">
        <w:rPr>
          <w:rFonts w:ascii="Times New Roman" w:hAnsi="Times New Roman"/>
          <w:sz w:val="24"/>
        </w:rPr>
        <w:t xml:space="preserve">ligikaudu 19 000 last (umbes 7% 0–17-aastastest). </w:t>
      </w:r>
      <w:r w:rsidRPr="7EECC516" w:rsidR="1FCE6100">
        <w:rPr>
          <w:rFonts w:ascii="Times New Roman" w:hAnsi="Times New Roman"/>
          <w:sz w:val="24"/>
        </w:rPr>
        <w:t xml:space="preserve">Lisaks </w:t>
      </w:r>
      <w:r w:rsidRPr="7EECC516" w:rsidR="282204D0">
        <w:rPr>
          <w:rFonts w:ascii="Times New Roman" w:hAnsi="Times New Roman"/>
          <w:sz w:val="24"/>
        </w:rPr>
        <w:t xml:space="preserve">registreeriti </w:t>
      </w:r>
      <w:r w:rsidRPr="7EECC516" w:rsidR="1FCE6100">
        <w:rPr>
          <w:rFonts w:ascii="Times New Roman" w:hAnsi="Times New Roman"/>
          <w:sz w:val="24"/>
        </w:rPr>
        <w:t>a</w:t>
      </w:r>
      <w:r w:rsidRPr="7EECC516" w:rsidR="282204D0">
        <w:rPr>
          <w:rFonts w:ascii="Times New Roman" w:hAnsi="Times New Roman"/>
          <w:sz w:val="24"/>
        </w:rPr>
        <w:t>asta jooks</w:t>
      </w:r>
      <w:r w:rsidRPr="7EECC516" w:rsidR="7AD1F1B5">
        <w:rPr>
          <w:rFonts w:ascii="Times New Roman" w:hAnsi="Times New Roman"/>
          <w:sz w:val="24"/>
        </w:rPr>
        <w:t>ul</w:t>
      </w:r>
      <w:r w:rsidRPr="7EECC516" w:rsidR="282204D0">
        <w:rPr>
          <w:rFonts w:ascii="Times New Roman" w:hAnsi="Times New Roman"/>
          <w:sz w:val="24"/>
        </w:rPr>
        <w:t xml:space="preserve"> umbes 6500 lastekaitsealast pöördumist </w:t>
      </w:r>
      <w:r w:rsidRPr="7EECC516" w:rsidR="294FDE7A">
        <w:rPr>
          <w:rFonts w:ascii="Times New Roman" w:hAnsi="Times New Roman"/>
          <w:sz w:val="24"/>
        </w:rPr>
        <w:t xml:space="preserve">ehk </w:t>
      </w:r>
      <w:r w:rsidRPr="7EECC516" w:rsidR="282204D0">
        <w:rPr>
          <w:rFonts w:ascii="Times New Roman" w:hAnsi="Times New Roman"/>
          <w:sz w:val="24"/>
        </w:rPr>
        <w:t>lihtmenetlust</w:t>
      </w:r>
      <w:r w:rsidRPr="7EECC516" w:rsidR="7FC1C573">
        <w:rPr>
          <w:rFonts w:ascii="Times New Roman" w:hAnsi="Times New Roman"/>
          <w:sz w:val="24"/>
        </w:rPr>
        <w:t xml:space="preserve">, mis </w:t>
      </w:r>
      <w:r w:rsidRPr="00226148" w:rsidR="282204D0">
        <w:rPr>
          <w:rFonts w:ascii="Times New Roman" w:hAnsi="Times New Roman"/>
          <w:sz w:val="24"/>
        </w:rPr>
        <w:t>viitab</w:t>
      </w:r>
      <w:r w:rsidRPr="7EECC516" w:rsidR="7FC1C573">
        <w:rPr>
          <w:rFonts w:ascii="Times New Roman" w:hAnsi="Times New Roman"/>
          <w:sz w:val="24"/>
        </w:rPr>
        <w:t xml:space="preserve"> </w:t>
      </w:r>
      <w:r w:rsidRPr="7EECC516" w:rsidR="3480515A">
        <w:rPr>
          <w:rFonts w:ascii="Times New Roman" w:hAnsi="Times New Roman"/>
          <w:sz w:val="24"/>
        </w:rPr>
        <w:t>lapse</w:t>
      </w:r>
      <w:r w:rsidRPr="7EECC516" w:rsidR="7FC1C573">
        <w:rPr>
          <w:rFonts w:ascii="Times New Roman" w:hAnsi="Times New Roman"/>
          <w:sz w:val="24"/>
        </w:rPr>
        <w:t xml:space="preserve"> abivajadusele, mille </w:t>
      </w:r>
      <w:r w:rsidR="009C1883">
        <w:rPr>
          <w:rFonts w:ascii="Times New Roman" w:hAnsi="Times New Roman"/>
          <w:sz w:val="24"/>
        </w:rPr>
        <w:t>rahuldamiseks</w:t>
      </w:r>
      <w:r w:rsidRPr="7EECC516" w:rsidR="7FC1C573">
        <w:rPr>
          <w:rFonts w:ascii="Times New Roman" w:hAnsi="Times New Roman"/>
          <w:sz w:val="24"/>
        </w:rPr>
        <w:t xml:space="preserve"> piisab ühekordsest meetmest või sekkumisest. </w:t>
      </w:r>
      <w:r w:rsidR="00641D60">
        <w:rPr>
          <w:rFonts w:ascii="Times New Roman" w:hAnsi="Times New Roman"/>
          <w:sz w:val="24"/>
        </w:rPr>
        <w:t>See</w:t>
      </w:r>
      <w:r w:rsidRPr="7EECC516" w:rsidR="2711BE01">
        <w:rPr>
          <w:rFonts w:ascii="Times New Roman" w:hAnsi="Times New Roman"/>
          <w:sz w:val="24"/>
        </w:rPr>
        <w:t xml:space="preserve"> on la</w:t>
      </w:r>
      <w:r w:rsidRPr="7EECC516" w:rsidR="0127506D">
        <w:rPr>
          <w:rFonts w:ascii="Times New Roman" w:hAnsi="Times New Roman"/>
          <w:sz w:val="24"/>
        </w:rPr>
        <w:t>ste sihtrühm</w:t>
      </w:r>
      <w:r w:rsidRPr="7EECC516" w:rsidR="2711BE01">
        <w:rPr>
          <w:rFonts w:ascii="Times New Roman" w:hAnsi="Times New Roman"/>
          <w:sz w:val="24"/>
        </w:rPr>
        <w:t>, kell</w:t>
      </w:r>
      <w:r w:rsidRPr="7EECC516" w:rsidR="7D6C1E71">
        <w:rPr>
          <w:rFonts w:ascii="Times New Roman" w:hAnsi="Times New Roman"/>
          <w:sz w:val="24"/>
        </w:rPr>
        <w:t xml:space="preserve">e puhul võiks </w:t>
      </w:r>
      <w:r w:rsidRPr="7EECC516" w:rsidR="4B3295A2">
        <w:rPr>
          <w:rFonts w:ascii="Times New Roman" w:hAnsi="Times New Roman"/>
          <w:sz w:val="24"/>
        </w:rPr>
        <w:t>võimaluse ja spetsialistide valmisoleku</w:t>
      </w:r>
      <w:r w:rsidR="00C33B88">
        <w:rPr>
          <w:rFonts w:ascii="Times New Roman" w:hAnsi="Times New Roman"/>
          <w:sz w:val="24"/>
        </w:rPr>
        <w:t xml:space="preserve"> korra</w:t>
      </w:r>
      <w:r w:rsidRPr="7EECC516" w:rsidR="4B3295A2">
        <w:rPr>
          <w:rFonts w:ascii="Times New Roman" w:hAnsi="Times New Roman"/>
          <w:sz w:val="24"/>
        </w:rPr>
        <w:t xml:space="preserve">l </w:t>
      </w:r>
      <w:r w:rsidRPr="7EECC516" w:rsidR="7D6C1E71">
        <w:rPr>
          <w:rFonts w:ascii="Times New Roman" w:hAnsi="Times New Roman"/>
          <w:sz w:val="24"/>
        </w:rPr>
        <w:t>tulevikus juhtumikorraldajaks kujuneda keegi m</w:t>
      </w:r>
      <w:r w:rsidRPr="7EECC516" w:rsidR="1F62969E">
        <w:rPr>
          <w:rFonts w:ascii="Times New Roman" w:hAnsi="Times New Roman"/>
          <w:sz w:val="24"/>
        </w:rPr>
        <w:t xml:space="preserve">uu kui lastekaitsetöötaja. </w:t>
      </w:r>
      <w:proofErr w:type="spellStart"/>
      <w:r w:rsidRPr="7EECC516" w:rsidR="50D21A27">
        <w:rPr>
          <w:rFonts w:ascii="Times New Roman" w:hAnsi="Times New Roman"/>
          <w:sz w:val="24"/>
        </w:rPr>
        <w:t>STAR</w:t>
      </w:r>
      <w:r w:rsidR="002322D2">
        <w:rPr>
          <w:rFonts w:ascii="Times New Roman" w:hAnsi="Times New Roman"/>
          <w:sz w:val="24"/>
        </w:rPr>
        <w:t>-i</w:t>
      </w:r>
      <w:proofErr w:type="spellEnd"/>
      <w:r w:rsidRPr="7EECC516" w:rsidR="50D21A27">
        <w:rPr>
          <w:rFonts w:ascii="Times New Roman" w:hAnsi="Times New Roman"/>
          <w:sz w:val="24"/>
        </w:rPr>
        <w:t xml:space="preserve"> andmed </w:t>
      </w:r>
      <w:r w:rsidRPr="7EECC516" w:rsidR="282204D0">
        <w:rPr>
          <w:rFonts w:ascii="Times New Roman" w:hAnsi="Times New Roman"/>
          <w:sz w:val="24"/>
        </w:rPr>
        <w:t>viita</w:t>
      </w:r>
      <w:r w:rsidRPr="7EECC516" w:rsidR="18057CD4">
        <w:rPr>
          <w:rFonts w:ascii="Times New Roman" w:hAnsi="Times New Roman"/>
          <w:sz w:val="24"/>
        </w:rPr>
        <w:t>vad</w:t>
      </w:r>
      <w:r w:rsidR="00643B21">
        <w:rPr>
          <w:rFonts w:ascii="Times New Roman" w:hAnsi="Times New Roman"/>
          <w:sz w:val="24"/>
        </w:rPr>
        <w:t xml:space="preserve"> sellele</w:t>
      </w:r>
      <w:r w:rsidRPr="00226148" w:rsidR="282204D0">
        <w:rPr>
          <w:rFonts w:ascii="Times New Roman" w:hAnsi="Times New Roman"/>
          <w:sz w:val="24"/>
        </w:rPr>
        <w:t>, et juhtumimenetluste arv on aasta-aastalt kasvanud</w:t>
      </w:r>
      <w:r w:rsidRPr="7EECC516" w:rsidR="2ED9A54F">
        <w:rPr>
          <w:rFonts w:ascii="Times New Roman" w:hAnsi="Times New Roman"/>
          <w:sz w:val="24"/>
        </w:rPr>
        <w:t xml:space="preserve"> </w:t>
      </w:r>
      <w:r w:rsidR="009657FB">
        <w:rPr>
          <w:rFonts w:ascii="Times New Roman" w:hAnsi="Times New Roman"/>
          <w:sz w:val="24"/>
        </w:rPr>
        <w:t>–</w:t>
      </w:r>
      <w:r w:rsidRPr="7EECC516" w:rsidR="222F15E6">
        <w:rPr>
          <w:rFonts w:ascii="Times New Roman" w:hAnsi="Times New Roman"/>
          <w:sz w:val="24"/>
        </w:rPr>
        <w:t xml:space="preserve"> </w:t>
      </w:r>
      <w:r w:rsidRPr="7EECC516" w:rsidR="2ED9A54F">
        <w:rPr>
          <w:rFonts w:ascii="Times New Roman" w:hAnsi="Times New Roman"/>
          <w:sz w:val="24"/>
        </w:rPr>
        <w:t>202</w:t>
      </w:r>
      <w:r w:rsidRPr="7EECC516" w:rsidR="1AF376B1">
        <w:rPr>
          <w:rFonts w:ascii="Times New Roman" w:hAnsi="Times New Roman"/>
          <w:sz w:val="24"/>
        </w:rPr>
        <w:t>2</w:t>
      </w:r>
      <w:r w:rsidRPr="7EECC516" w:rsidR="2ED9A54F">
        <w:rPr>
          <w:rFonts w:ascii="Times New Roman" w:hAnsi="Times New Roman"/>
          <w:sz w:val="24"/>
        </w:rPr>
        <w:t>.</w:t>
      </w:r>
      <w:r w:rsidR="00977FAC">
        <w:rPr>
          <w:rFonts w:ascii="Times New Roman" w:hAnsi="Times New Roman"/>
          <w:sz w:val="24"/>
        </w:rPr>
        <w:t xml:space="preserve"> </w:t>
      </w:r>
      <w:r w:rsidRPr="7EECC516" w:rsidR="2ED9A54F">
        <w:rPr>
          <w:rFonts w:ascii="Times New Roman" w:hAnsi="Times New Roman"/>
          <w:sz w:val="24"/>
        </w:rPr>
        <w:t>aastal</w:t>
      </w:r>
      <w:r w:rsidRPr="7EECC516" w:rsidR="70679E9A">
        <w:rPr>
          <w:rFonts w:ascii="Times New Roman" w:hAnsi="Times New Roman"/>
          <w:sz w:val="24"/>
        </w:rPr>
        <w:t xml:space="preserve"> oli kehtivaid juhtumimenetlusi umbes 14 000 lapse</w:t>
      </w:r>
      <w:r w:rsidR="005C25A0">
        <w:rPr>
          <w:rFonts w:ascii="Times New Roman" w:hAnsi="Times New Roman"/>
          <w:sz w:val="24"/>
        </w:rPr>
        <w:t xml:space="preserve"> puhu</w:t>
      </w:r>
      <w:r w:rsidRPr="7EECC516" w:rsidR="70679E9A">
        <w:rPr>
          <w:rFonts w:ascii="Times New Roman" w:hAnsi="Times New Roman"/>
          <w:sz w:val="24"/>
        </w:rPr>
        <w:t>l, 2023.</w:t>
      </w:r>
      <w:r w:rsidR="00977FAC">
        <w:rPr>
          <w:rFonts w:ascii="Times New Roman" w:hAnsi="Times New Roman"/>
          <w:sz w:val="24"/>
        </w:rPr>
        <w:t xml:space="preserve"> </w:t>
      </w:r>
      <w:r w:rsidRPr="7EECC516" w:rsidR="70679E9A">
        <w:rPr>
          <w:rFonts w:ascii="Times New Roman" w:hAnsi="Times New Roman"/>
          <w:sz w:val="24"/>
        </w:rPr>
        <w:t>aastal peaaegu 17</w:t>
      </w:r>
      <w:r w:rsidRPr="7EECC516" w:rsidR="3F4C4E95">
        <w:rPr>
          <w:rFonts w:ascii="Times New Roman" w:hAnsi="Times New Roman"/>
          <w:sz w:val="24"/>
        </w:rPr>
        <w:t xml:space="preserve"> 000 la</w:t>
      </w:r>
      <w:r w:rsidRPr="7EECC516" w:rsidR="06D86D88">
        <w:rPr>
          <w:rFonts w:ascii="Times New Roman" w:hAnsi="Times New Roman"/>
          <w:sz w:val="24"/>
        </w:rPr>
        <w:t>pse</w:t>
      </w:r>
      <w:r w:rsidR="00625551">
        <w:rPr>
          <w:rFonts w:ascii="Times New Roman" w:hAnsi="Times New Roman"/>
          <w:sz w:val="24"/>
        </w:rPr>
        <w:t xml:space="preserve"> puhu</w:t>
      </w:r>
      <w:r w:rsidRPr="7EECC516" w:rsidR="06D86D88">
        <w:rPr>
          <w:rFonts w:ascii="Times New Roman" w:hAnsi="Times New Roman"/>
          <w:sz w:val="24"/>
        </w:rPr>
        <w:t>l. On tervitatav, et</w:t>
      </w:r>
      <w:r w:rsidRPr="00226148" w:rsidR="282204D0">
        <w:rPr>
          <w:rFonts w:ascii="Times New Roman" w:hAnsi="Times New Roman"/>
          <w:sz w:val="24"/>
        </w:rPr>
        <w:t xml:space="preserve"> rohkem lapsi ja peresid jõuab abini, </w:t>
      </w:r>
      <w:r w:rsidRPr="7EECC516" w:rsidR="1E28D3E7">
        <w:rPr>
          <w:rFonts w:ascii="Times New Roman" w:hAnsi="Times New Roman"/>
          <w:sz w:val="24"/>
        </w:rPr>
        <w:t>kuid see</w:t>
      </w:r>
      <w:r w:rsidRPr="00226148" w:rsidR="282204D0">
        <w:rPr>
          <w:rFonts w:ascii="Times New Roman" w:hAnsi="Times New Roman"/>
          <w:sz w:val="24"/>
        </w:rPr>
        <w:t xml:space="preserve"> tähendab samal ajal ka suurenevat lastekaitsetöötajate töökoormust.</w:t>
      </w:r>
      <w:r w:rsidRPr="00226148" w:rsidR="1DDD5BDB">
        <w:rPr>
          <w:rFonts w:ascii="Times New Roman" w:hAnsi="Times New Roman"/>
          <w:sz w:val="24"/>
        </w:rPr>
        <w:t xml:space="preserve"> </w:t>
      </w:r>
      <w:r w:rsidR="00FF7601">
        <w:rPr>
          <w:rFonts w:ascii="Times New Roman" w:hAnsi="Times New Roman"/>
          <w:sz w:val="24"/>
        </w:rPr>
        <w:t>Praegu</w:t>
      </w:r>
      <w:r w:rsidRPr="7EECC516" w:rsidR="700EDF39">
        <w:rPr>
          <w:rFonts w:ascii="Times New Roman" w:hAnsi="Times New Roman"/>
          <w:sz w:val="24"/>
        </w:rPr>
        <w:t xml:space="preserve"> puudub ülevaatlik statistika selle </w:t>
      </w:r>
      <w:r w:rsidRPr="7EECC516" w:rsidR="2AF835D8">
        <w:rPr>
          <w:rFonts w:ascii="Times New Roman" w:hAnsi="Times New Roman"/>
          <w:sz w:val="24"/>
        </w:rPr>
        <w:t xml:space="preserve">kohta, </w:t>
      </w:r>
      <w:r w:rsidRPr="7EECC516" w:rsidR="700EDF39">
        <w:rPr>
          <w:rFonts w:ascii="Times New Roman" w:hAnsi="Times New Roman"/>
          <w:sz w:val="24"/>
        </w:rPr>
        <w:t>kui palju lapsi</w:t>
      </w:r>
      <w:r w:rsidRPr="7EECC516" w:rsidR="46FA4504">
        <w:rPr>
          <w:rFonts w:ascii="Times New Roman" w:hAnsi="Times New Roman"/>
          <w:sz w:val="24"/>
        </w:rPr>
        <w:t xml:space="preserve"> on</w:t>
      </w:r>
      <w:r w:rsidRPr="7EECC516" w:rsidR="700EDF39">
        <w:rPr>
          <w:rFonts w:ascii="Times New Roman" w:hAnsi="Times New Roman"/>
          <w:sz w:val="24"/>
        </w:rPr>
        <w:t xml:space="preserve"> </w:t>
      </w:r>
      <w:r w:rsidRPr="009A32B7" w:rsidR="700EDF39">
        <w:rPr>
          <w:rFonts w:ascii="Times New Roman" w:hAnsi="Times New Roman"/>
          <w:sz w:val="24"/>
        </w:rPr>
        <w:t>mõjuta</w:t>
      </w:r>
      <w:r w:rsidRPr="009A32B7" w:rsidR="223AB079">
        <w:rPr>
          <w:rFonts w:ascii="Times New Roman" w:hAnsi="Times New Roman"/>
          <w:sz w:val="24"/>
        </w:rPr>
        <w:t>tud</w:t>
      </w:r>
      <w:r w:rsidRPr="009A32B7" w:rsidR="700EDF39">
        <w:rPr>
          <w:rFonts w:ascii="Times New Roman" w:hAnsi="Times New Roman"/>
          <w:sz w:val="24"/>
        </w:rPr>
        <w:t xml:space="preserve"> </w:t>
      </w:r>
      <w:r w:rsidR="009A32B7">
        <w:rPr>
          <w:rFonts w:ascii="Times New Roman" w:hAnsi="Times New Roman"/>
          <w:sz w:val="24"/>
        </w:rPr>
        <w:t>sellest, et nende</w:t>
      </w:r>
      <w:r w:rsidR="005B70CE">
        <w:rPr>
          <w:rFonts w:ascii="Times New Roman" w:hAnsi="Times New Roman"/>
          <w:sz w:val="24"/>
        </w:rPr>
        <w:t xml:space="preserve"> vanematel</w:t>
      </w:r>
      <w:r w:rsidR="001E55BC">
        <w:rPr>
          <w:rFonts w:ascii="Times New Roman" w:hAnsi="Times New Roman"/>
          <w:sz w:val="24"/>
        </w:rPr>
        <w:t xml:space="preserve"> on tekkinud probleeme </w:t>
      </w:r>
      <w:r w:rsidRPr="009A32B7" w:rsidR="2F6BDD6C">
        <w:rPr>
          <w:rFonts w:ascii="Times New Roman" w:hAnsi="Times New Roman"/>
          <w:sz w:val="24"/>
        </w:rPr>
        <w:t xml:space="preserve">kohtu </w:t>
      </w:r>
      <w:r w:rsidRPr="00DC5C64" w:rsidR="2F6BDD6C">
        <w:rPr>
          <w:rFonts w:ascii="Times New Roman" w:hAnsi="Times New Roman"/>
          <w:sz w:val="24"/>
        </w:rPr>
        <w:t xml:space="preserve">poolt määratud lapse üleandmise või suhtluskorra </w:t>
      </w:r>
      <w:r w:rsidRPr="00E648F8" w:rsidR="2F6BDD6C">
        <w:rPr>
          <w:rFonts w:ascii="Times New Roman" w:hAnsi="Times New Roman"/>
          <w:sz w:val="24"/>
        </w:rPr>
        <w:t>täitmisega</w:t>
      </w:r>
      <w:r w:rsidRPr="00E648F8" w:rsidR="006138A2">
        <w:rPr>
          <w:rFonts w:ascii="Times New Roman" w:hAnsi="Times New Roman"/>
          <w:sz w:val="24"/>
        </w:rPr>
        <w:t>.</w:t>
      </w:r>
      <w:r w:rsidRPr="00E648F8" w:rsidDel="006138A2" w:rsidR="2F6BDD6C">
        <w:rPr>
          <w:rFonts w:ascii="Times New Roman" w:hAnsi="Times New Roman"/>
          <w:sz w:val="24"/>
        </w:rPr>
        <w:t xml:space="preserve"> </w:t>
      </w:r>
      <w:r w:rsidRPr="00E648F8" w:rsidR="4351DD84">
        <w:rPr>
          <w:rFonts w:ascii="Times New Roman" w:hAnsi="Times New Roman"/>
          <w:sz w:val="24"/>
        </w:rPr>
        <w:t>Seetõttu on TMS-i muudatustest mõjutatud sihtrühma suurust raske täpselt hinnata. 2024.</w:t>
      </w:r>
      <w:r w:rsidRPr="00E648F8" w:rsidR="00A259C1">
        <w:rPr>
          <w:rFonts w:ascii="Times New Roman" w:hAnsi="Times New Roman"/>
          <w:sz w:val="24"/>
        </w:rPr>
        <w:t> </w:t>
      </w:r>
      <w:r w:rsidRPr="00E648F8" w:rsidR="4351DD84">
        <w:rPr>
          <w:rFonts w:ascii="Times New Roman" w:hAnsi="Times New Roman"/>
          <w:sz w:val="24"/>
        </w:rPr>
        <w:t xml:space="preserve">aasta lõpus </w:t>
      </w:r>
      <w:proofErr w:type="spellStart"/>
      <w:r w:rsidRPr="00E648F8" w:rsidR="4351DD84">
        <w:rPr>
          <w:rFonts w:ascii="Times New Roman" w:hAnsi="Times New Roman"/>
          <w:sz w:val="24"/>
        </w:rPr>
        <w:t>S</w:t>
      </w:r>
      <w:r w:rsidRPr="00E648F8" w:rsidR="00A259C1">
        <w:rPr>
          <w:rFonts w:ascii="Times New Roman" w:hAnsi="Times New Roman"/>
          <w:sz w:val="24"/>
        </w:rPr>
        <w:t>oM-i</w:t>
      </w:r>
      <w:proofErr w:type="spellEnd"/>
      <w:r w:rsidRPr="00E648F8" w:rsidR="4351DD84">
        <w:rPr>
          <w:rFonts w:ascii="Times New Roman" w:hAnsi="Times New Roman"/>
          <w:sz w:val="24"/>
        </w:rPr>
        <w:t xml:space="preserve"> ja JDM-i koostöös kohtut</w:t>
      </w:r>
      <w:r w:rsidRPr="00E648F8" w:rsidR="27EED98A">
        <w:rPr>
          <w:rFonts w:ascii="Times New Roman" w:hAnsi="Times New Roman"/>
          <w:sz w:val="24"/>
        </w:rPr>
        <w:t xml:space="preserve">äiturite seas </w:t>
      </w:r>
      <w:r w:rsidRPr="00E648F8" w:rsidR="00A259C1">
        <w:rPr>
          <w:rFonts w:ascii="Times New Roman" w:hAnsi="Times New Roman"/>
          <w:sz w:val="24"/>
        </w:rPr>
        <w:t>tehtud</w:t>
      </w:r>
      <w:r w:rsidRPr="00E648F8" w:rsidR="4351DD84">
        <w:rPr>
          <w:rFonts w:ascii="Times New Roman" w:hAnsi="Times New Roman"/>
          <w:sz w:val="24"/>
        </w:rPr>
        <w:t xml:space="preserve"> küsitluse andmete põhjal võib oletada, et sihtrühm on arvuliselt pigem väike.</w:t>
      </w:r>
      <w:r w:rsidRPr="00E648F8" w:rsidR="13E5DAB3">
        <w:rPr>
          <w:rFonts w:ascii="Times New Roman" w:hAnsi="Times New Roman"/>
          <w:sz w:val="24"/>
        </w:rPr>
        <w:t xml:space="preserve"> </w:t>
      </w:r>
      <w:r w:rsidR="00977FAC">
        <w:rPr>
          <w:rFonts w:ascii="Times New Roman" w:hAnsi="Times New Roman"/>
          <w:sz w:val="24"/>
        </w:rPr>
        <w:t>Kokkuvõtlikult võib seega öelda, et mõjutatud s</w:t>
      </w:r>
      <w:r w:rsidRPr="7EECC516" w:rsidR="4799374D">
        <w:rPr>
          <w:rFonts w:ascii="Times New Roman" w:hAnsi="Times New Roman"/>
          <w:sz w:val="24"/>
        </w:rPr>
        <w:t>ihtrühm</w:t>
      </w:r>
      <w:r w:rsidR="00977FAC">
        <w:rPr>
          <w:rFonts w:ascii="Times New Roman" w:hAnsi="Times New Roman"/>
          <w:sz w:val="24"/>
        </w:rPr>
        <w:t xml:space="preserve"> </w:t>
      </w:r>
      <w:r w:rsidRPr="7EECC516" w:rsidR="4799374D">
        <w:rPr>
          <w:rFonts w:ascii="Times New Roman" w:hAnsi="Times New Roman"/>
          <w:sz w:val="24"/>
        </w:rPr>
        <w:t xml:space="preserve">on suur. </w:t>
      </w:r>
    </w:p>
    <w:p w:rsidRPr="00226148" w:rsidR="075AE0E6" w:rsidP="00E76672" w:rsidRDefault="075AE0E6" w14:paraId="6E46B0AF" w14:textId="24E49E23">
      <w:pPr>
        <w:rPr>
          <w:rFonts w:ascii="Times New Roman" w:hAnsi="Times New Roman"/>
          <w:sz w:val="24"/>
        </w:rPr>
      </w:pPr>
    </w:p>
    <w:p w:rsidRPr="00226148" w:rsidR="0156E05C" w:rsidP="1D5188EA" w:rsidRDefault="33CD24A3" w14:paraId="6F813E4F" w14:textId="00D990F0">
      <w:pPr>
        <w:rPr>
          <w:rFonts w:ascii="Times New Roman" w:hAnsi="Times New Roman"/>
          <w:sz w:val="24"/>
          <w:szCs w:val="24"/>
        </w:rPr>
      </w:pPr>
      <w:r w:rsidRPr="37D7148E" w:rsidR="33CD24A3">
        <w:rPr>
          <w:rFonts w:ascii="Times New Roman" w:hAnsi="Times New Roman"/>
          <w:sz w:val="24"/>
          <w:szCs w:val="24"/>
        </w:rPr>
        <w:t>LasteKS-is</w:t>
      </w:r>
      <w:r w:rsidRPr="37D7148E" w:rsidR="33CD24A3">
        <w:rPr>
          <w:rFonts w:ascii="Times New Roman" w:hAnsi="Times New Roman"/>
          <w:sz w:val="24"/>
          <w:szCs w:val="24"/>
        </w:rPr>
        <w:t xml:space="preserve"> tehtavate muudatuste m</w:t>
      </w:r>
      <w:r w:rsidRPr="37D7148E" w:rsidR="0296E75D">
        <w:rPr>
          <w:rFonts w:ascii="Times New Roman" w:hAnsi="Times New Roman"/>
          <w:sz w:val="24"/>
          <w:szCs w:val="24"/>
        </w:rPr>
        <w:t>õju</w:t>
      </w:r>
      <w:r w:rsidRPr="37D7148E" w:rsidR="0296E75D">
        <w:rPr>
          <w:rFonts w:ascii="Times New Roman" w:hAnsi="Times New Roman"/>
          <w:sz w:val="24"/>
          <w:szCs w:val="24"/>
        </w:rPr>
        <w:t xml:space="preserve"> ulatust on </w:t>
      </w:r>
      <w:r w:rsidRPr="37D7148E" w:rsidR="07E9DDB0">
        <w:rPr>
          <w:rFonts w:ascii="Times New Roman" w:hAnsi="Times New Roman"/>
          <w:sz w:val="24"/>
          <w:szCs w:val="24"/>
        </w:rPr>
        <w:t>keeruli</w:t>
      </w:r>
      <w:r w:rsidRPr="37D7148E" w:rsidR="05578571">
        <w:rPr>
          <w:rFonts w:ascii="Times New Roman" w:hAnsi="Times New Roman"/>
          <w:sz w:val="24"/>
          <w:szCs w:val="24"/>
        </w:rPr>
        <w:t>s</w:t>
      </w:r>
      <w:r w:rsidRPr="37D7148E" w:rsidR="07E9DDB0">
        <w:rPr>
          <w:rFonts w:ascii="Times New Roman" w:hAnsi="Times New Roman"/>
          <w:sz w:val="24"/>
          <w:szCs w:val="24"/>
        </w:rPr>
        <w:t>e</w:t>
      </w:r>
      <w:r w:rsidRPr="37D7148E" w:rsidR="0CB9BEFF">
        <w:rPr>
          <w:rFonts w:ascii="Times New Roman" w:hAnsi="Times New Roman"/>
          <w:sz w:val="24"/>
          <w:szCs w:val="24"/>
        </w:rPr>
        <w:t>m</w:t>
      </w:r>
      <w:r w:rsidRPr="37D7148E" w:rsidR="0296E75D">
        <w:rPr>
          <w:rFonts w:ascii="Times New Roman" w:hAnsi="Times New Roman"/>
          <w:sz w:val="24"/>
          <w:szCs w:val="24"/>
        </w:rPr>
        <w:t xml:space="preserve"> hinnata, sest </w:t>
      </w:r>
      <w:r w:rsidRPr="37D7148E" w:rsidR="0DFF362D">
        <w:rPr>
          <w:rFonts w:ascii="Times New Roman" w:hAnsi="Times New Roman"/>
          <w:sz w:val="24"/>
          <w:szCs w:val="24"/>
        </w:rPr>
        <w:t>see</w:t>
      </w:r>
      <w:r w:rsidRPr="37D7148E" w:rsidR="00E61BC4">
        <w:rPr>
          <w:rFonts w:ascii="Times New Roman" w:hAnsi="Times New Roman"/>
          <w:sz w:val="24"/>
          <w:szCs w:val="24"/>
        </w:rPr>
        <w:t>,</w:t>
      </w:r>
      <w:r w:rsidRPr="37D7148E" w:rsidR="0296E75D">
        <w:rPr>
          <w:rFonts w:ascii="Times New Roman" w:hAnsi="Times New Roman"/>
          <w:sz w:val="24"/>
          <w:szCs w:val="24"/>
        </w:rPr>
        <w:t xml:space="preserve"> kui palju peavad lapsed </w:t>
      </w:r>
      <w:r w:rsidRPr="37D7148E" w:rsidR="3ADB2706">
        <w:rPr>
          <w:rFonts w:ascii="Times New Roman" w:hAnsi="Times New Roman"/>
          <w:sz w:val="24"/>
          <w:szCs w:val="24"/>
        </w:rPr>
        <w:t>ja</w:t>
      </w:r>
      <w:r w:rsidRPr="37D7148E" w:rsidR="0296E75D">
        <w:rPr>
          <w:rFonts w:ascii="Times New Roman" w:hAnsi="Times New Roman"/>
          <w:sz w:val="24"/>
          <w:szCs w:val="24"/>
        </w:rPr>
        <w:t xml:space="preserve"> pered </w:t>
      </w:r>
      <w:r w:rsidRPr="37D7148E" w:rsidR="001F3115">
        <w:rPr>
          <w:rFonts w:ascii="Times New Roman" w:hAnsi="Times New Roman"/>
          <w:sz w:val="24"/>
          <w:szCs w:val="24"/>
        </w:rPr>
        <w:t xml:space="preserve">muudatusega </w:t>
      </w:r>
      <w:r w:rsidRPr="37D7148E" w:rsidR="0296E75D">
        <w:rPr>
          <w:rFonts w:ascii="Times New Roman" w:hAnsi="Times New Roman"/>
          <w:sz w:val="24"/>
          <w:szCs w:val="24"/>
        </w:rPr>
        <w:t>kohanem</w:t>
      </w:r>
      <w:r w:rsidRPr="37D7148E" w:rsidR="00E61BC4">
        <w:rPr>
          <w:rFonts w:ascii="Times New Roman" w:hAnsi="Times New Roman"/>
          <w:sz w:val="24"/>
          <w:szCs w:val="24"/>
        </w:rPr>
        <w:t>a</w:t>
      </w:r>
      <w:r w:rsidRPr="37D7148E" w:rsidR="0296E75D">
        <w:rPr>
          <w:rFonts w:ascii="Times New Roman" w:hAnsi="Times New Roman"/>
          <w:sz w:val="24"/>
          <w:szCs w:val="24"/>
        </w:rPr>
        <w:t xml:space="preserve">, sõltub perest/lapsest </w:t>
      </w:r>
      <w:r w:rsidRPr="37D7148E" w:rsidR="5A2A20D9">
        <w:rPr>
          <w:rFonts w:ascii="Times New Roman" w:hAnsi="Times New Roman"/>
          <w:sz w:val="24"/>
          <w:szCs w:val="24"/>
        </w:rPr>
        <w:t>ning</w:t>
      </w:r>
      <w:r w:rsidRPr="37D7148E" w:rsidR="0296E75D">
        <w:rPr>
          <w:rFonts w:ascii="Times New Roman" w:hAnsi="Times New Roman"/>
          <w:sz w:val="24"/>
          <w:szCs w:val="24"/>
        </w:rPr>
        <w:t xml:space="preserve"> </w:t>
      </w:r>
      <w:r w:rsidRPr="37D7148E" w:rsidR="07E9DDB0">
        <w:rPr>
          <w:rFonts w:ascii="Times New Roman" w:hAnsi="Times New Roman"/>
          <w:sz w:val="24"/>
          <w:szCs w:val="24"/>
        </w:rPr>
        <w:t>juhtumi</w:t>
      </w:r>
      <w:r w:rsidRPr="37D7148E" w:rsidR="1DB497B9">
        <w:rPr>
          <w:rFonts w:ascii="Times New Roman" w:hAnsi="Times New Roman"/>
          <w:sz w:val="24"/>
          <w:szCs w:val="24"/>
        </w:rPr>
        <w:t xml:space="preserve"> sisust</w:t>
      </w:r>
      <w:r w:rsidRPr="37D7148E" w:rsidR="07E9DDB0">
        <w:rPr>
          <w:rFonts w:ascii="Times New Roman" w:hAnsi="Times New Roman"/>
          <w:sz w:val="24"/>
          <w:szCs w:val="24"/>
        </w:rPr>
        <w:t>.</w:t>
      </w:r>
      <w:r w:rsidRPr="37D7148E" w:rsidR="0296E75D">
        <w:rPr>
          <w:rFonts w:ascii="Times New Roman" w:hAnsi="Times New Roman"/>
          <w:sz w:val="24"/>
          <w:szCs w:val="24"/>
        </w:rPr>
        <w:t xml:space="preserve"> Kui </w:t>
      </w:r>
      <w:r w:rsidRPr="37D7148E" w:rsidR="14B832A1">
        <w:rPr>
          <w:rFonts w:ascii="Times New Roman" w:hAnsi="Times New Roman"/>
          <w:sz w:val="24"/>
          <w:szCs w:val="24"/>
        </w:rPr>
        <w:t>lastevanematel</w:t>
      </w:r>
      <w:r w:rsidRPr="37D7148E" w:rsidR="6B8B5351">
        <w:rPr>
          <w:rFonts w:ascii="Times New Roman" w:hAnsi="Times New Roman"/>
          <w:sz w:val="24"/>
          <w:szCs w:val="24"/>
        </w:rPr>
        <w:t xml:space="preserve"> on </w:t>
      </w:r>
      <w:r w:rsidRPr="37D7148E" w:rsidR="14B832A1">
        <w:rPr>
          <w:rFonts w:ascii="Times New Roman" w:hAnsi="Times New Roman"/>
          <w:sz w:val="24"/>
          <w:szCs w:val="24"/>
        </w:rPr>
        <w:t xml:space="preserve">harjumus </w:t>
      </w:r>
      <w:r w:rsidRPr="37D7148E" w:rsidR="322E6FD6">
        <w:rPr>
          <w:rFonts w:ascii="Times New Roman" w:hAnsi="Times New Roman"/>
          <w:sz w:val="24"/>
          <w:szCs w:val="24"/>
        </w:rPr>
        <w:t>kõigi lastega seotud probleemide</w:t>
      </w:r>
      <w:r w:rsidRPr="37D7148E" w:rsidR="6EEC8596">
        <w:rPr>
          <w:rFonts w:ascii="Times New Roman" w:hAnsi="Times New Roman"/>
          <w:sz w:val="24"/>
          <w:szCs w:val="24"/>
        </w:rPr>
        <w:t xml:space="preserve"> või küsimuste korral</w:t>
      </w:r>
      <w:r w:rsidRPr="37D7148E" w:rsidR="6B8B5351">
        <w:rPr>
          <w:rFonts w:ascii="Times New Roman" w:hAnsi="Times New Roman"/>
          <w:sz w:val="24"/>
          <w:szCs w:val="24"/>
        </w:rPr>
        <w:t xml:space="preserve"> </w:t>
      </w:r>
      <w:r w:rsidRPr="37D7148E" w:rsidR="008642AD">
        <w:rPr>
          <w:rFonts w:ascii="Times New Roman" w:hAnsi="Times New Roman"/>
          <w:sz w:val="24"/>
          <w:szCs w:val="24"/>
        </w:rPr>
        <w:t xml:space="preserve">pöörduda </w:t>
      </w:r>
      <w:r w:rsidRPr="37D7148E" w:rsidR="6B8B5351">
        <w:rPr>
          <w:rFonts w:ascii="Times New Roman" w:hAnsi="Times New Roman"/>
          <w:sz w:val="24"/>
          <w:szCs w:val="24"/>
        </w:rPr>
        <w:t>lastekaitsetöötaja poole</w:t>
      </w:r>
      <w:r w:rsidRPr="37D7148E" w:rsidR="00AC1EFC">
        <w:rPr>
          <w:rFonts w:ascii="Times New Roman" w:hAnsi="Times New Roman"/>
          <w:sz w:val="24"/>
          <w:szCs w:val="24"/>
        </w:rPr>
        <w:t>,</w:t>
      </w:r>
      <w:r w:rsidRPr="37D7148E" w:rsidR="6B8B5351">
        <w:rPr>
          <w:rFonts w:ascii="Times New Roman" w:hAnsi="Times New Roman"/>
          <w:sz w:val="24"/>
          <w:szCs w:val="24"/>
        </w:rPr>
        <w:t xml:space="preserve"> võib </w:t>
      </w:r>
      <w:r w:rsidRPr="37D7148E" w:rsidR="009C0FEB">
        <w:rPr>
          <w:rFonts w:ascii="Times New Roman" w:hAnsi="Times New Roman"/>
          <w:sz w:val="24"/>
          <w:szCs w:val="24"/>
        </w:rPr>
        <w:t xml:space="preserve">nüüd </w:t>
      </w:r>
      <w:r w:rsidRPr="37D7148E" w:rsidR="6B8B5351">
        <w:rPr>
          <w:rFonts w:ascii="Times New Roman" w:hAnsi="Times New Roman"/>
          <w:sz w:val="24"/>
          <w:szCs w:val="24"/>
        </w:rPr>
        <w:t xml:space="preserve">olla </w:t>
      </w:r>
      <w:r w:rsidRPr="37D7148E" w:rsidR="26D366EB">
        <w:rPr>
          <w:rFonts w:ascii="Times New Roman" w:hAnsi="Times New Roman"/>
          <w:sz w:val="24"/>
          <w:szCs w:val="24"/>
        </w:rPr>
        <w:t>samade vanemate</w:t>
      </w:r>
      <w:r w:rsidRPr="37D7148E" w:rsidR="003F3904">
        <w:rPr>
          <w:rFonts w:ascii="Times New Roman" w:hAnsi="Times New Roman"/>
          <w:sz w:val="24"/>
          <w:szCs w:val="24"/>
        </w:rPr>
        <w:t xml:space="preserve"> jaoks</w:t>
      </w:r>
      <w:r w:rsidRPr="37D7148E" w:rsidR="26D366EB">
        <w:rPr>
          <w:rFonts w:ascii="Times New Roman" w:hAnsi="Times New Roman"/>
          <w:sz w:val="24"/>
          <w:szCs w:val="24"/>
        </w:rPr>
        <w:t xml:space="preserve"> </w:t>
      </w:r>
      <w:r w:rsidRPr="37D7148E" w:rsidR="6B8B5351">
        <w:rPr>
          <w:rFonts w:ascii="Times New Roman" w:hAnsi="Times New Roman"/>
          <w:sz w:val="24"/>
          <w:szCs w:val="24"/>
        </w:rPr>
        <w:t>harjumatu saada endale uus juhtumi</w:t>
      </w:r>
      <w:r w:rsidRPr="37D7148E" w:rsidR="00977FAC">
        <w:rPr>
          <w:rFonts w:ascii="Times New Roman" w:hAnsi="Times New Roman"/>
          <w:sz w:val="24"/>
          <w:szCs w:val="24"/>
        </w:rPr>
        <w:t xml:space="preserve"> koordineerija</w:t>
      </w:r>
      <w:r w:rsidRPr="37D7148E" w:rsidR="6B8B5351">
        <w:rPr>
          <w:rFonts w:ascii="Times New Roman" w:hAnsi="Times New Roman"/>
          <w:sz w:val="24"/>
          <w:szCs w:val="24"/>
        </w:rPr>
        <w:t xml:space="preserve"> (nt kui lapse abivajadus ilmneb eelkõige </w:t>
      </w:r>
      <w:r w:rsidRPr="37D7148E" w:rsidR="7A3B571D">
        <w:rPr>
          <w:rFonts w:ascii="Times New Roman" w:hAnsi="Times New Roman"/>
          <w:sz w:val="24"/>
          <w:szCs w:val="24"/>
        </w:rPr>
        <w:t>h</w:t>
      </w:r>
      <w:r w:rsidRPr="37D7148E" w:rsidR="6B8B5351">
        <w:rPr>
          <w:rFonts w:ascii="Times New Roman" w:hAnsi="Times New Roman"/>
          <w:sz w:val="24"/>
          <w:szCs w:val="24"/>
        </w:rPr>
        <w:t>aridus</w:t>
      </w:r>
      <w:r w:rsidRPr="37D7148E" w:rsidR="016352BD">
        <w:rPr>
          <w:rFonts w:ascii="Times New Roman" w:hAnsi="Times New Roman"/>
          <w:sz w:val="24"/>
          <w:szCs w:val="24"/>
        </w:rPr>
        <w:t>valdkonnas</w:t>
      </w:r>
      <w:r w:rsidRPr="37D7148E" w:rsidR="6B8B5351">
        <w:rPr>
          <w:rFonts w:ascii="Times New Roman" w:hAnsi="Times New Roman"/>
          <w:sz w:val="24"/>
          <w:szCs w:val="24"/>
        </w:rPr>
        <w:t xml:space="preserve">). </w:t>
      </w:r>
      <w:r w:rsidRPr="37D7148E" w:rsidR="531FCDB3">
        <w:rPr>
          <w:rFonts w:ascii="Times New Roman" w:hAnsi="Times New Roman"/>
          <w:sz w:val="24"/>
          <w:szCs w:val="24"/>
        </w:rPr>
        <w:t>Sarnaselt võib ka lapsel, kellel on tekkinud oma lastekaitsetöötajaga usalduslik suhe,</w:t>
      </w:r>
      <w:r w:rsidRPr="37D7148E" w:rsidR="4B7152C5">
        <w:rPr>
          <w:rFonts w:ascii="Times New Roman" w:hAnsi="Times New Roman"/>
          <w:sz w:val="24"/>
          <w:szCs w:val="24"/>
        </w:rPr>
        <w:t xml:space="preserve"> </w:t>
      </w:r>
      <w:r w:rsidRPr="37D7148E" w:rsidR="531FCDB3">
        <w:rPr>
          <w:rFonts w:ascii="Times New Roman" w:hAnsi="Times New Roman"/>
          <w:sz w:val="24"/>
          <w:szCs w:val="24"/>
        </w:rPr>
        <w:t xml:space="preserve">tekkida segadus, kui mingis </w:t>
      </w:r>
      <w:r w:rsidRPr="37D7148E" w:rsidR="7CE6C0E7">
        <w:rPr>
          <w:rFonts w:ascii="Times New Roman" w:hAnsi="Times New Roman"/>
          <w:sz w:val="24"/>
          <w:szCs w:val="24"/>
        </w:rPr>
        <w:t>etapis peaks juhtumi</w:t>
      </w:r>
      <w:r w:rsidRPr="37D7148E" w:rsidR="00977FAC">
        <w:rPr>
          <w:rFonts w:ascii="Times New Roman" w:hAnsi="Times New Roman"/>
          <w:sz w:val="24"/>
          <w:szCs w:val="24"/>
        </w:rPr>
        <w:t xml:space="preserve"> koordineerija</w:t>
      </w:r>
      <w:r w:rsidRPr="37D7148E" w:rsidR="7CE6C0E7">
        <w:rPr>
          <w:rFonts w:ascii="Times New Roman" w:hAnsi="Times New Roman"/>
          <w:sz w:val="24"/>
          <w:szCs w:val="24"/>
        </w:rPr>
        <w:t xml:space="preserve"> roll liikuma kellegi teise kätte.</w:t>
      </w:r>
      <w:r w:rsidRPr="37D7148E" w:rsidR="6B8B5351">
        <w:rPr>
          <w:rFonts w:ascii="Times New Roman" w:hAnsi="Times New Roman"/>
          <w:sz w:val="24"/>
          <w:szCs w:val="24"/>
        </w:rPr>
        <w:t xml:space="preserve"> </w:t>
      </w:r>
      <w:r w:rsidRPr="37D7148E" w:rsidR="6B8B5351">
        <w:rPr>
          <w:rFonts w:ascii="Times New Roman" w:hAnsi="Times New Roman"/>
          <w:sz w:val="24"/>
          <w:szCs w:val="24"/>
        </w:rPr>
        <w:t xml:space="preserve">Samas </w:t>
      </w:r>
      <w:r w:rsidRPr="37D7148E" w:rsidR="648BDDF2">
        <w:rPr>
          <w:rFonts w:ascii="Times New Roman" w:hAnsi="Times New Roman"/>
          <w:sz w:val="24"/>
          <w:szCs w:val="24"/>
        </w:rPr>
        <w:t>saab seda riski maandada selgitustööga</w:t>
      </w:r>
      <w:r w:rsidRPr="37D7148E" w:rsidR="5F9C82F4">
        <w:rPr>
          <w:rFonts w:ascii="Times New Roman" w:hAnsi="Times New Roman"/>
          <w:sz w:val="24"/>
          <w:szCs w:val="24"/>
        </w:rPr>
        <w:t xml:space="preserve">. </w:t>
      </w:r>
      <w:r w:rsidRPr="37D7148E" w:rsidR="000E1657">
        <w:rPr>
          <w:rFonts w:ascii="Times New Roman" w:hAnsi="Times New Roman"/>
          <w:sz w:val="24"/>
          <w:szCs w:val="24"/>
        </w:rPr>
        <w:t xml:space="preserve">Samuti toetavad lapse sisulisemat kaasatust ja seega tema paremat orienteerumist toimuvas need juhtumikorralduse muudatused, mis puudutavad lapse kaasamist, talle toimuva arusaadaval viisil selgitamist ning lapse kaebeõigust. </w:t>
      </w:r>
      <w:r w:rsidRPr="37D7148E" w:rsidR="4C7C558D">
        <w:rPr>
          <w:rFonts w:ascii="Times New Roman" w:hAnsi="Times New Roman"/>
          <w:sz w:val="24"/>
          <w:szCs w:val="24"/>
        </w:rPr>
        <w:t>TMS-i muudatus</w:t>
      </w:r>
      <w:r w:rsidRPr="37D7148E" w:rsidR="465DF8A6">
        <w:rPr>
          <w:rFonts w:ascii="Times New Roman" w:hAnsi="Times New Roman"/>
          <w:sz w:val="24"/>
          <w:szCs w:val="24"/>
        </w:rPr>
        <w:t xml:space="preserve">ed </w:t>
      </w:r>
      <w:r w:rsidRPr="37D7148E" w:rsidR="4C7C558D">
        <w:rPr>
          <w:rFonts w:ascii="Times New Roman" w:hAnsi="Times New Roman"/>
          <w:sz w:val="24"/>
          <w:szCs w:val="24"/>
        </w:rPr>
        <w:t>peaks</w:t>
      </w:r>
      <w:r w:rsidRPr="37D7148E" w:rsidR="48CD23BD">
        <w:rPr>
          <w:rFonts w:ascii="Times New Roman" w:hAnsi="Times New Roman"/>
          <w:sz w:val="24"/>
          <w:szCs w:val="24"/>
        </w:rPr>
        <w:t>id</w:t>
      </w:r>
      <w:r w:rsidRPr="37D7148E" w:rsidR="4C7C558D">
        <w:rPr>
          <w:rFonts w:ascii="Times New Roman" w:hAnsi="Times New Roman"/>
          <w:sz w:val="24"/>
          <w:szCs w:val="24"/>
        </w:rPr>
        <w:t xml:space="preserve"> </w:t>
      </w:r>
      <w:r w:rsidRPr="37D7148E" w:rsidR="00F17F7C">
        <w:rPr>
          <w:rFonts w:ascii="Times New Roman" w:hAnsi="Times New Roman"/>
          <w:sz w:val="24"/>
          <w:szCs w:val="24"/>
        </w:rPr>
        <w:t xml:space="preserve">muutma </w:t>
      </w:r>
      <w:r w:rsidRPr="37D7148E" w:rsidR="4C7C558D">
        <w:rPr>
          <w:rFonts w:ascii="Times New Roman" w:hAnsi="Times New Roman"/>
          <w:sz w:val="24"/>
          <w:szCs w:val="24"/>
        </w:rPr>
        <w:t>menetlus</w:t>
      </w:r>
      <w:r w:rsidRPr="37D7148E" w:rsidR="00F17F7C">
        <w:rPr>
          <w:rFonts w:ascii="Times New Roman" w:hAnsi="Times New Roman"/>
          <w:sz w:val="24"/>
          <w:szCs w:val="24"/>
        </w:rPr>
        <w:t>e</w:t>
      </w:r>
      <w:r w:rsidRPr="37D7148E" w:rsidR="549D62C0">
        <w:rPr>
          <w:rFonts w:ascii="Times New Roman" w:hAnsi="Times New Roman"/>
          <w:sz w:val="24"/>
          <w:szCs w:val="24"/>
        </w:rPr>
        <w:t xml:space="preserve"> lapse jaoks</w:t>
      </w:r>
      <w:r w:rsidRPr="37D7148E" w:rsidR="4C7C558D">
        <w:rPr>
          <w:rFonts w:ascii="Times New Roman" w:hAnsi="Times New Roman"/>
          <w:sz w:val="24"/>
          <w:szCs w:val="24"/>
        </w:rPr>
        <w:t xml:space="preserve"> rahulikumaks ja selgemaks, sest spetsialistide </w:t>
      </w:r>
      <w:r w:rsidRPr="37D7148E" w:rsidR="2645B2E6">
        <w:rPr>
          <w:rFonts w:ascii="Times New Roman" w:hAnsi="Times New Roman"/>
          <w:sz w:val="24"/>
          <w:szCs w:val="24"/>
        </w:rPr>
        <w:t>vastutus ja vajalikud sammud muutuvad selgemaks.</w:t>
      </w:r>
      <w:r w:rsidRPr="37D7148E" w:rsidR="4B3093EF">
        <w:rPr>
          <w:rFonts w:ascii="Times New Roman" w:hAnsi="Times New Roman"/>
          <w:sz w:val="24"/>
          <w:szCs w:val="24"/>
        </w:rPr>
        <w:t xml:space="preserve"> Lapsevanematele annab TMS-i muudatus selge raamistiku</w:t>
      </w:r>
      <w:r w:rsidRPr="37D7148E" w:rsidR="005F2A0B">
        <w:rPr>
          <w:rFonts w:ascii="Times New Roman" w:hAnsi="Times New Roman"/>
          <w:sz w:val="24"/>
          <w:szCs w:val="24"/>
        </w:rPr>
        <w:t xml:space="preserve"> selle kohta</w:t>
      </w:r>
      <w:r w:rsidRPr="37D7148E" w:rsidR="4B3093EF">
        <w:rPr>
          <w:rFonts w:ascii="Times New Roman" w:hAnsi="Times New Roman"/>
          <w:sz w:val="24"/>
          <w:szCs w:val="24"/>
        </w:rPr>
        <w:t xml:space="preserve">, kes vastutab ja millised on menetluse etapid. See aitab vältida arusaamatusi ja vähendab pingeid. </w:t>
      </w:r>
      <w:r w:rsidRPr="37D7148E" w:rsidR="4B3093EF">
        <w:rPr>
          <w:rFonts w:ascii="Times New Roman" w:hAnsi="Times New Roman"/>
          <w:sz w:val="24"/>
          <w:szCs w:val="24"/>
        </w:rPr>
        <w:t xml:space="preserve">Kokkuvõtlikult on mõju keskmise suurusega. </w:t>
      </w:r>
    </w:p>
    <w:p w:rsidRPr="00226148" w:rsidR="0156E05C" w:rsidP="00E648F8" w:rsidRDefault="0156E05C" w14:paraId="1FCC26D1" w14:textId="53884311">
      <w:pPr>
        <w:rPr>
          <w:rFonts w:ascii="Times New Roman" w:hAnsi="Times New Roman"/>
          <w:sz w:val="24"/>
        </w:rPr>
      </w:pPr>
    </w:p>
    <w:p w:rsidRPr="00226148" w:rsidR="0156E05C" w:rsidP="00E648F8" w:rsidRDefault="184D5330" w14:paraId="58100F99" w14:textId="0A6ACDFA">
      <w:pPr>
        <w:rPr>
          <w:rFonts w:ascii="Times New Roman" w:hAnsi="Times New Roman"/>
          <w:sz w:val="24"/>
        </w:rPr>
      </w:pPr>
      <w:proofErr w:type="spellStart"/>
      <w:r w:rsidRPr="400089F8">
        <w:rPr>
          <w:rFonts w:ascii="Times New Roman" w:hAnsi="Times New Roman"/>
          <w:sz w:val="24"/>
        </w:rPr>
        <w:t>LasteKS-is</w:t>
      </w:r>
      <w:proofErr w:type="spellEnd"/>
      <w:r w:rsidRPr="400089F8">
        <w:rPr>
          <w:rFonts w:ascii="Times New Roman" w:hAnsi="Times New Roman"/>
          <w:sz w:val="24"/>
        </w:rPr>
        <w:t xml:space="preserve"> tehtavate m</w:t>
      </w:r>
      <w:r w:rsidRPr="400089F8" w:rsidR="6417336E">
        <w:rPr>
          <w:rFonts w:ascii="Times New Roman" w:hAnsi="Times New Roman"/>
          <w:sz w:val="24"/>
        </w:rPr>
        <w:t>uudatuste</w:t>
      </w:r>
      <w:r w:rsidRPr="00226148" w:rsidR="02E3C2F3">
        <w:rPr>
          <w:rFonts w:ascii="Times New Roman" w:hAnsi="Times New Roman"/>
          <w:sz w:val="24"/>
        </w:rPr>
        <w:t xml:space="preserve"> mõju </w:t>
      </w:r>
      <w:r w:rsidR="008B7B56">
        <w:rPr>
          <w:rFonts w:ascii="Times New Roman" w:hAnsi="Times New Roman"/>
          <w:sz w:val="24"/>
        </w:rPr>
        <w:t xml:space="preserve">avaldumise </w:t>
      </w:r>
      <w:r w:rsidRPr="00226148" w:rsidR="02E3C2F3">
        <w:rPr>
          <w:rFonts w:ascii="Times New Roman" w:hAnsi="Times New Roman"/>
          <w:sz w:val="24"/>
        </w:rPr>
        <w:t xml:space="preserve">sagedust lastele ja peredele võib pidada keskmiseks, sest </w:t>
      </w:r>
      <w:r w:rsidRPr="00226148" w:rsidR="00BF788D">
        <w:rPr>
          <w:rFonts w:ascii="Times New Roman" w:hAnsi="Times New Roman"/>
          <w:sz w:val="24"/>
        </w:rPr>
        <w:t xml:space="preserve">laste ja perede </w:t>
      </w:r>
      <w:r w:rsidRPr="00226148" w:rsidR="02E3C2F3">
        <w:rPr>
          <w:rFonts w:ascii="Times New Roman" w:hAnsi="Times New Roman"/>
          <w:sz w:val="24"/>
        </w:rPr>
        <w:t xml:space="preserve">koostöö </w:t>
      </w:r>
      <w:r w:rsidRPr="0854D0B0" w:rsidR="5009EC06">
        <w:rPr>
          <w:rFonts w:ascii="Times New Roman" w:hAnsi="Times New Roman"/>
          <w:sz w:val="24"/>
        </w:rPr>
        <w:t xml:space="preserve">lastekaitsetöötaja, </w:t>
      </w:r>
      <w:r w:rsidRPr="00226148" w:rsidR="02E3C2F3">
        <w:rPr>
          <w:rFonts w:ascii="Times New Roman" w:hAnsi="Times New Roman"/>
          <w:sz w:val="24"/>
        </w:rPr>
        <w:t xml:space="preserve">juhtumikorraldaja ja/või võrgustikuga võib teatud perioodidel </w:t>
      </w:r>
      <w:r w:rsidR="00924428">
        <w:rPr>
          <w:rFonts w:ascii="Times New Roman" w:hAnsi="Times New Roman"/>
          <w:sz w:val="24"/>
        </w:rPr>
        <w:t xml:space="preserve">olla </w:t>
      </w:r>
      <w:r w:rsidRPr="00226148" w:rsidR="02E3C2F3">
        <w:rPr>
          <w:rFonts w:ascii="Times New Roman" w:hAnsi="Times New Roman"/>
          <w:sz w:val="24"/>
        </w:rPr>
        <w:t>sagedane. Samas peaksid muudatused olema peredele ja lastele toetava iseloomuga, sest stabiilsem spetsialistide võrgustik ja/või väiksema töökoormusega juhtumikorraldaja pakub neile efektiivsemat toetust võrreldes varasemaga.</w:t>
      </w:r>
      <w:r w:rsidRPr="0854D0B0" w:rsidR="55652E39">
        <w:rPr>
          <w:rFonts w:ascii="Times New Roman" w:hAnsi="Times New Roman"/>
          <w:sz w:val="24"/>
        </w:rPr>
        <w:t xml:space="preserve"> TMS-i muudatuste mõju </w:t>
      </w:r>
      <w:r w:rsidR="002821DC">
        <w:rPr>
          <w:rFonts w:ascii="Times New Roman" w:hAnsi="Times New Roman"/>
          <w:sz w:val="24"/>
        </w:rPr>
        <w:t xml:space="preserve">avaldumise </w:t>
      </w:r>
      <w:r w:rsidRPr="0854D0B0" w:rsidR="55652E39">
        <w:rPr>
          <w:rFonts w:ascii="Times New Roman" w:hAnsi="Times New Roman"/>
          <w:sz w:val="24"/>
        </w:rPr>
        <w:t xml:space="preserve">sagedus on pigem väike. </w:t>
      </w:r>
    </w:p>
    <w:p w:rsidRPr="00226148" w:rsidR="7E018F07" w:rsidP="00E648F8" w:rsidRDefault="7E018F07" w14:paraId="7E3121C3" w14:textId="3516F1C7">
      <w:pPr>
        <w:rPr>
          <w:rFonts w:ascii="Times New Roman" w:hAnsi="Times New Roman"/>
          <w:sz w:val="24"/>
        </w:rPr>
      </w:pPr>
    </w:p>
    <w:p w:rsidRPr="00226148" w:rsidR="0296E75D" w:rsidP="00E648F8" w:rsidRDefault="0296E75D" w14:paraId="30D85D1B" w14:textId="715ECCE4">
      <w:pPr>
        <w:rPr>
          <w:rFonts w:ascii="Times New Roman" w:hAnsi="Times New Roman"/>
          <w:sz w:val="24"/>
        </w:rPr>
      </w:pPr>
      <w:r w:rsidRPr="00226148">
        <w:rPr>
          <w:rFonts w:ascii="Times New Roman" w:hAnsi="Times New Roman"/>
          <w:sz w:val="24"/>
        </w:rPr>
        <w:t xml:space="preserve">Ebasoovitavate mõjude kaasnemise risk </w:t>
      </w:r>
      <w:r w:rsidRPr="400089F8" w:rsidR="22956680">
        <w:rPr>
          <w:rFonts w:ascii="Times New Roman" w:hAnsi="Times New Roman"/>
          <w:sz w:val="24"/>
        </w:rPr>
        <w:t xml:space="preserve">on nii </w:t>
      </w:r>
      <w:proofErr w:type="spellStart"/>
      <w:r w:rsidRPr="400089F8" w:rsidR="22956680">
        <w:rPr>
          <w:rFonts w:ascii="Times New Roman" w:hAnsi="Times New Roman"/>
          <w:sz w:val="24"/>
        </w:rPr>
        <w:t>LasteKS-i</w:t>
      </w:r>
      <w:proofErr w:type="spellEnd"/>
      <w:r w:rsidRPr="400089F8" w:rsidR="22956680">
        <w:rPr>
          <w:rFonts w:ascii="Times New Roman" w:hAnsi="Times New Roman"/>
          <w:sz w:val="24"/>
        </w:rPr>
        <w:t xml:space="preserve"> kui TMS-i </w:t>
      </w:r>
      <w:r w:rsidRPr="00226148">
        <w:rPr>
          <w:rFonts w:ascii="Times New Roman" w:hAnsi="Times New Roman"/>
          <w:sz w:val="24"/>
        </w:rPr>
        <w:t>muudatuste</w:t>
      </w:r>
      <w:r w:rsidR="001E69C7">
        <w:rPr>
          <w:rFonts w:ascii="Times New Roman" w:hAnsi="Times New Roman"/>
          <w:sz w:val="24"/>
        </w:rPr>
        <w:t xml:space="preserve"> puhul väike.</w:t>
      </w:r>
      <w:r w:rsidRPr="00226148">
        <w:rPr>
          <w:rFonts w:ascii="Times New Roman" w:hAnsi="Times New Roman"/>
          <w:sz w:val="24"/>
        </w:rPr>
        <w:t xml:space="preserve"> Muudatus</w:t>
      </w:r>
      <w:r w:rsidR="00D10A76">
        <w:rPr>
          <w:rFonts w:ascii="Times New Roman" w:hAnsi="Times New Roman"/>
          <w:sz w:val="24"/>
        </w:rPr>
        <w:t>t</w:t>
      </w:r>
      <w:r w:rsidRPr="00226148">
        <w:rPr>
          <w:rFonts w:ascii="Times New Roman" w:hAnsi="Times New Roman"/>
          <w:sz w:val="24"/>
        </w:rPr>
        <w:t xml:space="preserve">e </w:t>
      </w:r>
      <w:r w:rsidR="00D10A76">
        <w:rPr>
          <w:rFonts w:ascii="Times New Roman" w:hAnsi="Times New Roman"/>
          <w:sz w:val="24"/>
        </w:rPr>
        <w:t xml:space="preserve">tegemise </w:t>
      </w:r>
      <w:r w:rsidRPr="00226148">
        <w:rPr>
          <w:rFonts w:ascii="Times New Roman" w:hAnsi="Times New Roman"/>
          <w:sz w:val="24"/>
        </w:rPr>
        <w:t>järgsel</w:t>
      </w:r>
      <w:r w:rsidR="00D10A76">
        <w:rPr>
          <w:rFonts w:ascii="Times New Roman" w:hAnsi="Times New Roman"/>
          <w:sz w:val="24"/>
        </w:rPr>
        <w:t xml:space="preserve"> perioodil</w:t>
      </w:r>
      <w:r w:rsidRPr="00226148">
        <w:rPr>
          <w:rFonts w:ascii="Times New Roman" w:hAnsi="Times New Roman"/>
          <w:sz w:val="24"/>
        </w:rPr>
        <w:t xml:space="preserve"> võib </w:t>
      </w:r>
      <w:r w:rsidRPr="00A00E49">
        <w:rPr>
          <w:rFonts w:ascii="Times New Roman" w:hAnsi="Times New Roman"/>
          <w:sz w:val="24"/>
        </w:rPr>
        <w:t>ilmneda</w:t>
      </w:r>
      <w:r w:rsidR="00475509">
        <w:rPr>
          <w:rFonts w:ascii="Times New Roman" w:hAnsi="Times New Roman"/>
          <w:sz w:val="24"/>
        </w:rPr>
        <w:t>, et lapsed</w:t>
      </w:r>
      <w:r w:rsidRPr="00226148">
        <w:rPr>
          <w:rFonts w:ascii="Times New Roman" w:hAnsi="Times New Roman"/>
          <w:sz w:val="24"/>
        </w:rPr>
        <w:t xml:space="preserve"> ja</w:t>
      </w:r>
      <w:r w:rsidRPr="00226148" w:rsidR="6DD3B478">
        <w:rPr>
          <w:rFonts w:ascii="Times New Roman" w:hAnsi="Times New Roman"/>
          <w:sz w:val="24"/>
        </w:rPr>
        <w:t>/või</w:t>
      </w:r>
      <w:r w:rsidRPr="00226148">
        <w:rPr>
          <w:rFonts w:ascii="Times New Roman" w:hAnsi="Times New Roman"/>
          <w:sz w:val="24"/>
        </w:rPr>
        <w:t xml:space="preserve"> pered on </w:t>
      </w:r>
      <w:r w:rsidRPr="000E2078">
        <w:rPr>
          <w:rFonts w:ascii="Times New Roman" w:hAnsi="Times New Roman"/>
          <w:sz w:val="24"/>
        </w:rPr>
        <w:t>segadus</w:t>
      </w:r>
      <w:r w:rsidR="000E2078">
        <w:rPr>
          <w:rFonts w:ascii="Times New Roman" w:hAnsi="Times New Roman"/>
          <w:sz w:val="24"/>
        </w:rPr>
        <w:t>es ega tea, kes on nende</w:t>
      </w:r>
      <w:r w:rsidRPr="000E2078">
        <w:rPr>
          <w:rFonts w:ascii="Times New Roman" w:hAnsi="Times New Roman"/>
          <w:sz w:val="24"/>
        </w:rPr>
        <w:t xml:space="preserve"> juhtumikorraldaja,</w:t>
      </w:r>
      <w:r w:rsidRPr="00226148">
        <w:rPr>
          <w:rFonts w:ascii="Times New Roman" w:hAnsi="Times New Roman"/>
          <w:sz w:val="24"/>
        </w:rPr>
        <w:t xml:space="preserve"> mis võib suurendada spetsialistide koormust (nt </w:t>
      </w:r>
      <w:r w:rsidRPr="00226148" w:rsidR="627F7456">
        <w:rPr>
          <w:rFonts w:ascii="Times New Roman" w:hAnsi="Times New Roman"/>
          <w:sz w:val="24"/>
        </w:rPr>
        <w:t>ülesannete dubleerimi</w:t>
      </w:r>
      <w:r w:rsidR="003F3CFE">
        <w:rPr>
          <w:rFonts w:ascii="Times New Roman" w:hAnsi="Times New Roman"/>
          <w:sz w:val="24"/>
        </w:rPr>
        <w:t>ne,</w:t>
      </w:r>
      <w:r w:rsidR="002E161B">
        <w:rPr>
          <w:rFonts w:ascii="Times New Roman" w:hAnsi="Times New Roman"/>
          <w:sz w:val="24"/>
        </w:rPr>
        <w:t xml:space="preserve"> lisainfo vajadus</w:t>
      </w:r>
      <w:r w:rsidR="005158AC">
        <w:rPr>
          <w:rFonts w:ascii="Times New Roman" w:hAnsi="Times New Roman"/>
          <w:sz w:val="24"/>
        </w:rPr>
        <w:t>)</w:t>
      </w:r>
      <w:r w:rsidRPr="00226148">
        <w:rPr>
          <w:rFonts w:ascii="Times New Roman" w:hAnsi="Times New Roman"/>
          <w:sz w:val="24"/>
        </w:rPr>
        <w:t xml:space="preserve">, kuid </w:t>
      </w:r>
      <w:r w:rsidRPr="00226148" w:rsidR="00DE10A2">
        <w:rPr>
          <w:rFonts w:ascii="Times New Roman" w:hAnsi="Times New Roman"/>
          <w:sz w:val="24"/>
        </w:rPr>
        <w:t xml:space="preserve">aja jooksul </w:t>
      </w:r>
      <w:r w:rsidRPr="00226148">
        <w:rPr>
          <w:rFonts w:ascii="Times New Roman" w:hAnsi="Times New Roman"/>
          <w:sz w:val="24"/>
        </w:rPr>
        <w:t>see tõenäoliselt leeveneb</w:t>
      </w:r>
      <w:r w:rsidRPr="00226148" w:rsidR="6C4A05E5">
        <w:rPr>
          <w:rFonts w:ascii="Times New Roman" w:hAnsi="Times New Roman"/>
          <w:sz w:val="24"/>
        </w:rPr>
        <w:t>, kui muudatustega on kohanetud. Lapsevanematel, kellel on var</w:t>
      </w:r>
      <w:r w:rsidR="005E204A">
        <w:rPr>
          <w:rFonts w:ascii="Times New Roman" w:hAnsi="Times New Roman"/>
          <w:sz w:val="24"/>
        </w:rPr>
        <w:t>em</w:t>
      </w:r>
      <w:r w:rsidR="009D0819">
        <w:rPr>
          <w:rFonts w:ascii="Times New Roman" w:hAnsi="Times New Roman"/>
          <w:sz w:val="24"/>
        </w:rPr>
        <w:t xml:space="preserve"> olnud</w:t>
      </w:r>
      <w:r w:rsidRPr="00226148" w:rsidR="6C4A05E5">
        <w:rPr>
          <w:rFonts w:ascii="Times New Roman" w:hAnsi="Times New Roman"/>
          <w:sz w:val="24"/>
        </w:rPr>
        <w:t xml:space="preserve"> hea koostöökogemus lastekaitsetöötajaga, ei pruugi o</w:t>
      </w:r>
      <w:r w:rsidRPr="00226148" w:rsidR="25DB9DDD">
        <w:rPr>
          <w:rFonts w:ascii="Times New Roman" w:hAnsi="Times New Roman"/>
          <w:sz w:val="24"/>
        </w:rPr>
        <w:t>lla valmis</w:t>
      </w:r>
      <w:r w:rsidRPr="00226148" w:rsidR="6C4A05E5">
        <w:rPr>
          <w:rFonts w:ascii="Times New Roman" w:hAnsi="Times New Roman"/>
          <w:sz w:val="24"/>
        </w:rPr>
        <w:t xml:space="preserve"> </w:t>
      </w:r>
      <w:r w:rsidRPr="00226148" w:rsidR="2F401097">
        <w:rPr>
          <w:rFonts w:ascii="Times New Roman" w:hAnsi="Times New Roman"/>
          <w:sz w:val="24"/>
        </w:rPr>
        <w:t>te</w:t>
      </w:r>
      <w:r w:rsidRPr="00226148" w:rsidR="4484C21B">
        <w:rPr>
          <w:rFonts w:ascii="Times New Roman" w:hAnsi="Times New Roman"/>
          <w:sz w:val="24"/>
        </w:rPr>
        <w:t>gema</w:t>
      </w:r>
      <w:r w:rsidRPr="00226148" w:rsidR="2F401097">
        <w:rPr>
          <w:rFonts w:ascii="Times New Roman" w:hAnsi="Times New Roman"/>
          <w:sz w:val="24"/>
        </w:rPr>
        <w:t xml:space="preserve"> sarnasel tasemel koostööd teiste valdkondade spetsialistidega. See tähendab, et lapsevanemad võivad jääda endiselt pöörduma kõigi oma küsimustega lastekaitsetöötaja poole</w:t>
      </w:r>
      <w:r w:rsidRPr="00226148" w:rsidR="59E43239">
        <w:rPr>
          <w:rFonts w:ascii="Times New Roman" w:hAnsi="Times New Roman"/>
          <w:sz w:val="24"/>
        </w:rPr>
        <w:t>. Seega</w:t>
      </w:r>
      <w:r w:rsidR="006C027F">
        <w:rPr>
          <w:rFonts w:ascii="Times New Roman" w:hAnsi="Times New Roman"/>
          <w:sz w:val="24"/>
        </w:rPr>
        <w:t>,</w:t>
      </w:r>
      <w:r w:rsidRPr="00226148" w:rsidR="59E43239">
        <w:rPr>
          <w:rFonts w:ascii="Times New Roman" w:hAnsi="Times New Roman"/>
          <w:sz w:val="24"/>
        </w:rPr>
        <w:t xml:space="preserve"> </w:t>
      </w:r>
      <w:r w:rsidRPr="00226148" w:rsidR="78A5ADEB">
        <w:rPr>
          <w:rFonts w:ascii="Times New Roman" w:hAnsi="Times New Roman"/>
          <w:sz w:val="24"/>
        </w:rPr>
        <w:t xml:space="preserve">teatud juhtudel ei oma </w:t>
      </w:r>
      <w:r w:rsidRPr="00226148" w:rsidR="59E43239">
        <w:rPr>
          <w:rFonts w:ascii="Times New Roman" w:hAnsi="Times New Roman"/>
          <w:sz w:val="24"/>
        </w:rPr>
        <w:t>muudatus suurt mõju lastekaitsetöötaja töökoormuse vähendamise</w:t>
      </w:r>
      <w:r w:rsidRPr="00226148" w:rsidR="6A3E43C9">
        <w:rPr>
          <w:rFonts w:ascii="Times New Roman" w:hAnsi="Times New Roman"/>
          <w:sz w:val="24"/>
        </w:rPr>
        <w:t>le</w:t>
      </w:r>
      <w:r w:rsidRPr="00226148">
        <w:rPr>
          <w:rFonts w:ascii="Times New Roman" w:hAnsi="Times New Roman"/>
          <w:sz w:val="24"/>
        </w:rPr>
        <w:t xml:space="preserve">. </w:t>
      </w:r>
      <w:r w:rsidRPr="400089F8" w:rsidR="7D4B6CFB">
        <w:rPr>
          <w:rFonts w:ascii="Times New Roman" w:hAnsi="Times New Roman"/>
          <w:sz w:val="24"/>
        </w:rPr>
        <w:t xml:space="preserve">TMS-i muudatuste võimalikuks ebasoovitavaks mõjuks on </w:t>
      </w:r>
      <w:r w:rsidRPr="400089F8" w:rsidR="5687B4F5">
        <w:rPr>
          <w:rFonts w:ascii="Times New Roman" w:hAnsi="Times New Roman"/>
          <w:sz w:val="24"/>
        </w:rPr>
        <w:t xml:space="preserve">see, </w:t>
      </w:r>
      <w:r w:rsidRPr="400089F8" w:rsidR="36E554B7">
        <w:rPr>
          <w:rFonts w:ascii="Times New Roman" w:hAnsi="Times New Roman"/>
          <w:sz w:val="24"/>
        </w:rPr>
        <w:t xml:space="preserve">et </w:t>
      </w:r>
      <w:r w:rsidRPr="400089F8" w:rsidR="54E11904">
        <w:rPr>
          <w:rFonts w:ascii="Times New Roman" w:hAnsi="Times New Roman"/>
          <w:sz w:val="24"/>
        </w:rPr>
        <w:t xml:space="preserve">seadus loob aluse jätta lapsega suhtlemise võimaldamise lahend </w:t>
      </w:r>
      <w:r w:rsidRPr="400089F8" w:rsidR="36E554B7">
        <w:rPr>
          <w:rFonts w:ascii="Times New Roman" w:hAnsi="Times New Roman"/>
          <w:sz w:val="24"/>
        </w:rPr>
        <w:t xml:space="preserve">lapsega seotud asjaolude tõttu </w:t>
      </w:r>
      <w:r w:rsidRPr="400089F8" w:rsidR="3AF3A760">
        <w:rPr>
          <w:rFonts w:ascii="Times New Roman" w:hAnsi="Times New Roman"/>
          <w:sz w:val="24"/>
        </w:rPr>
        <w:t>täitmata</w:t>
      </w:r>
      <w:r w:rsidRPr="400089F8" w:rsidR="4C9B8EC4">
        <w:rPr>
          <w:rFonts w:ascii="Times New Roman" w:hAnsi="Times New Roman"/>
          <w:sz w:val="24"/>
        </w:rPr>
        <w:t xml:space="preserve">. </w:t>
      </w:r>
      <w:r w:rsidRPr="400089F8" w:rsidR="75CC8EEC">
        <w:rPr>
          <w:rFonts w:ascii="Times New Roman" w:hAnsi="Times New Roman"/>
          <w:sz w:val="24"/>
        </w:rPr>
        <w:t xml:space="preserve">Samas on vastavad alused seaduses piiritletud ning peaksid olema erandlikud, ka suunab seadus sellistel juhtudel vanemaid uuesti kohtu poole pöörduma. </w:t>
      </w:r>
      <w:r w:rsidR="00F9126B">
        <w:rPr>
          <w:rFonts w:ascii="Times New Roman" w:hAnsi="Times New Roman"/>
          <w:sz w:val="24"/>
        </w:rPr>
        <w:t>Samuti</w:t>
      </w:r>
      <w:r w:rsidRPr="400089F8" w:rsidR="75CC8EEC">
        <w:rPr>
          <w:rFonts w:ascii="Times New Roman" w:hAnsi="Times New Roman"/>
          <w:sz w:val="24"/>
        </w:rPr>
        <w:t xml:space="preserve"> tuleb arvestada, et kui lapsega suhtlemise võimaldamise lahendit pole lapsega seotud asjaolude tõttu võ</w:t>
      </w:r>
      <w:r w:rsidRPr="400089F8" w:rsidR="54C18C4A">
        <w:rPr>
          <w:rFonts w:ascii="Times New Roman" w:hAnsi="Times New Roman"/>
          <w:sz w:val="24"/>
        </w:rPr>
        <w:t xml:space="preserve">imalik täita, pole selle täitmine eelduslikult ka lapse huvides. Seda arvestades ei saa ebasoovitavate mõjude kaasnemise riski lugeda suureks. </w:t>
      </w:r>
    </w:p>
    <w:p w:rsidRPr="00226148" w:rsidR="1F50866A" w:rsidP="00E76672" w:rsidRDefault="1F50866A" w14:paraId="636505AC" w14:textId="0B94FB79">
      <w:pPr>
        <w:rPr>
          <w:rFonts w:ascii="Times New Roman" w:hAnsi="Times New Roman"/>
          <w:sz w:val="24"/>
        </w:rPr>
      </w:pPr>
    </w:p>
    <w:p w:rsidRPr="00226148" w:rsidR="0296E75D" w:rsidP="00E76672" w:rsidRDefault="0296E75D" w14:paraId="2D3F64DC" w14:textId="649F6B54">
      <w:pPr>
        <w:rPr>
          <w:rFonts w:ascii="Times New Roman" w:hAnsi="Times New Roman"/>
          <w:sz w:val="24"/>
        </w:rPr>
      </w:pPr>
      <w:r w:rsidRPr="00226148">
        <w:rPr>
          <w:rFonts w:ascii="Times New Roman" w:hAnsi="Times New Roman"/>
          <w:sz w:val="24"/>
        </w:rPr>
        <w:t>Kokkuvõtlikult on muudatuste</w:t>
      </w:r>
      <w:r w:rsidR="00CB2F63">
        <w:rPr>
          <w:rFonts w:ascii="Times New Roman" w:hAnsi="Times New Roman"/>
          <w:sz w:val="24"/>
        </w:rPr>
        <w:t>l</w:t>
      </w:r>
      <w:r w:rsidRPr="0854D0B0" w:rsidR="355DD664">
        <w:rPr>
          <w:rFonts w:ascii="Times New Roman" w:hAnsi="Times New Roman"/>
          <w:sz w:val="24"/>
        </w:rPr>
        <w:t xml:space="preserve"> </w:t>
      </w:r>
      <w:r w:rsidRPr="00226148">
        <w:rPr>
          <w:rFonts w:ascii="Times New Roman" w:hAnsi="Times New Roman"/>
          <w:sz w:val="24"/>
        </w:rPr>
        <w:t>abivajavatele lastele ja peredele</w:t>
      </w:r>
      <w:r w:rsidR="00647ABC">
        <w:rPr>
          <w:rFonts w:ascii="Times New Roman" w:hAnsi="Times New Roman"/>
          <w:sz w:val="24"/>
        </w:rPr>
        <w:t xml:space="preserve"> keskmine mõju</w:t>
      </w:r>
      <w:r w:rsidRPr="00226148" w:rsidR="0C566BD7">
        <w:rPr>
          <w:rFonts w:ascii="Times New Roman" w:hAnsi="Times New Roman"/>
          <w:sz w:val="24"/>
        </w:rPr>
        <w:t xml:space="preserve">. </w:t>
      </w:r>
    </w:p>
    <w:p w:rsidRPr="00226148" w:rsidR="0156E05C" w:rsidP="00E76672" w:rsidRDefault="0156E05C" w14:paraId="06A58AE1" w14:textId="4D1A5772">
      <w:pPr>
        <w:rPr>
          <w:rFonts w:ascii="Times New Roman" w:hAnsi="Times New Roman"/>
          <w:sz w:val="24"/>
        </w:rPr>
      </w:pPr>
    </w:p>
    <w:p w:rsidRPr="00226148" w:rsidR="0156E05C" w:rsidP="00E76672" w:rsidRDefault="797E11D3" w14:paraId="7C23F21C" w14:textId="4D362F41">
      <w:pPr>
        <w:rPr>
          <w:rFonts w:ascii="Times New Roman" w:hAnsi="Times New Roman"/>
          <w:b/>
          <w:sz w:val="24"/>
        </w:rPr>
      </w:pPr>
      <w:r w:rsidRPr="00226148">
        <w:rPr>
          <w:rFonts w:ascii="Times New Roman" w:hAnsi="Times New Roman"/>
          <w:b/>
          <w:bCs/>
          <w:sz w:val="24"/>
        </w:rPr>
        <w:t>6.2</w:t>
      </w:r>
      <w:r w:rsidR="005449E6">
        <w:rPr>
          <w:rFonts w:ascii="Times New Roman" w:hAnsi="Times New Roman"/>
          <w:b/>
          <w:bCs/>
          <w:sz w:val="24"/>
        </w:rPr>
        <w:t>.</w:t>
      </w:r>
      <w:r w:rsidRPr="00226148">
        <w:rPr>
          <w:rFonts w:ascii="Times New Roman" w:hAnsi="Times New Roman"/>
          <w:b/>
          <w:bCs/>
          <w:sz w:val="24"/>
        </w:rPr>
        <w:t xml:space="preserve"> Mõju riigivalitsemisele</w:t>
      </w:r>
      <w:r w:rsidR="000E1657">
        <w:rPr>
          <w:rFonts w:ascii="Times New Roman" w:hAnsi="Times New Roman"/>
          <w:b/>
          <w:bCs/>
          <w:sz w:val="24"/>
        </w:rPr>
        <w:t xml:space="preserve">: </w:t>
      </w:r>
      <w:proofErr w:type="spellStart"/>
      <w:r w:rsidRPr="00226148" w:rsidR="6B40196A">
        <w:rPr>
          <w:rFonts w:ascii="Times New Roman" w:hAnsi="Times New Roman"/>
          <w:b/>
          <w:bCs/>
          <w:sz w:val="24"/>
        </w:rPr>
        <w:t>KOV</w:t>
      </w:r>
      <w:r w:rsidRPr="00226148" w:rsidR="00595115">
        <w:rPr>
          <w:rFonts w:ascii="Times New Roman" w:hAnsi="Times New Roman"/>
          <w:b/>
          <w:bCs/>
          <w:sz w:val="24"/>
        </w:rPr>
        <w:t>-</w:t>
      </w:r>
      <w:r w:rsidRPr="00226148" w:rsidR="6B40196A">
        <w:rPr>
          <w:rFonts w:ascii="Times New Roman" w:hAnsi="Times New Roman"/>
          <w:b/>
          <w:bCs/>
          <w:sz w:val="24"/>
        </w:rPr>
        <w:t>id</w:t>
      </w:r>
      <w:proofErr w:type="spellEnd"/>
      <w:r w:rsidRPr="00226148" w:rsidR="552162E2">
        <w:rPr>
          <w:rFonts w:ascii="Times New Roman" w:hAnsi="Times New Roman"/>
          <w:b/>
          <w:bCs/>
          <w:sz w:val="24"/>
        </w:rPr>
        <w:t xml:space="preserve"> </w:t>
      </w:r>
    </w:p>
    <w:p w:rsidRPr="00226148" w:rsidR="6469BDFB" w:rsidP="00E76672" w:rsidRDefault="6469BDFB" w14:paraId="31F27D77" w14:textId="5B45BFBE">
      <w:pPr>
        <w:rPr>
          <w:rFonts w:ascii="Times New Roman" w:hAnsi="Times New Roman"/>
          <w:b/>
          <w:bCs/>
          <w:sz w:val="24"/>
        </w:rPr>
      </w:pPr>
    </w:p>
    <w:p w:rsidRPr="00226148" w:rsidR="10C8D50A" w:rsidP="00E76672" w:rsidRDefault="2D7FBDC7" w14:paraId="2A29F4CD" w14:textId="2AC81CEC">
      <w:pPr>
        <w:rPr>
          <w:rFonts w:ascii="Times New Roman" w:hAnsi="Times New Roman"/>
          <w:sz w:val="24"/>
        </w:rPr>
      </w:pPr>
      <w:proofErr w:type="spellStart"/>
      <w:r w:rsidRPr="00226148">
        <w:rPr>
          <w:rFonts w:ascii="Times New Roman" w:hAnsi="Times New Roman"/>
          <w:sz w:val="24"/>
        </w:rPr>
        <w:t>LasteKS</w:t>
      </w:r>
      <w:proofErr w:type="spellEnd"/>
      <w:r w:rsidR="000E1657">
        <w:rPr>
          <w:rFonts w:ascii="Times New Roman" w:hAnsi="Times New Roman"/>
          <w:sz w:val="24"/>
        </w:rPr>
        <w:t>-</w:t>
      </w:r>
      <w:r w:rsidRPr="00226148">
        <w:rPr>
          <w:rFonts w:ascii="Times New Roman" w:hAnsi="Times New Roman"/>
          <w:sz w:val="24"/>
        </w:rPr>
        <w:t>iga seotud muudatustel on</w:t>
      </w:r>
      <w:r w:rsidRPr="00226148" w:rsidR="460C5803">
        <w:rPr>
          <w:rFonts w:ascii="Times New Roman" w:hAnsi="Times New Roman"/>
          <w:sz w:val="24"/>
        </w:rPr>
        <w:t xml:space="preserve"> suurim</w:t>
      </w:r>
      <w:r w:rsidRPr="00226148">
        <w:rPr>
          <w:rFonts w:ascii="Times New Roman" w:hAnsi="Times New Roman"/>
          <w:sz w:val="24"/>
        </w:rPr>
        <w:t xml:space="preserve"> mõju </w:t>
      </w:r>
      <w:proofErr w:type="spellStart"/>
      <w:r w:rsidRPr="00226148">
        <w:rPr>
          <w:rFonts w:ascii="Times New Roman" w:hAnsi="Times New Roman"/>
          <w:sz w:val="24"/>
        </w:rPr>
        <w:t>KOV</w:t>
      </w:r>
      <w:r w:rsidRPr="00226148" w:rsidR="6B45F8CB">
        <w:rPr>
          <w:rFonts w:ascii="Times New Roman" w:hAnsi="Times New Roman"/>
          <w:sz w:val="24"/>
        </w:rPr>
        <w:t>-i</w:t>
      </w:r>
      <w:proofErr w:type="spellEnd"/>
      <w:r w:rsidRPr="00226148">
        <w:rPr>
          <w:rFonts w:ascii="Times New Roman" w:hAnsi="Times New Roman"/>
          <w:sz w:val="24"/>
        </w:rPr>
        <w:t xml:space="preserve"> lastekaitsetöötajatele, kes puutuvad </w:t>
      </w:r>
      <w:r w:rsidRPr="00226148" w:rsidR="6823F7FD">
        <w:rPr>
          <w:rFonts w:ascii="Times New Roman" w:hAnsi="Times New Roman"/>
          <w:sz w:val="24"/>
        </w:rPr>
        <w:t>juhtumikorralduse</w:t>
      </w:r>
      <w:r w:rsidRPr="00226148" w:rsidR="00B5631F">
        <w:rPr>
          <w:rFonts w:ascii="Times New Roman" w:hAnsi="Times New Roman"/>
          <w:sz w:val="24"/>
        </w:rPr>
        <w:t xml:space="preserve"> ja </w:t>
      </w:r>
      <w:r w:rsidRPr="00226148" w:rsidR="6823F7FD">
        <w:rPr>
          <w:rFonts w:ascii="Times New Roman" w:hAnsi="Times New Roman"/>
          <w:sz w:val="24"/>
        </w:rPr>
        <w:t>võrgustikutöö</w:t>
      </w:r>
      <w:r w:rsidRPr="00226148" w:rsidR="00B5631F">
        <w:rPr>
          <w:rFonts w:ascii="Times New Roman" w:hAnsi="Times New Roman"/>
          <w:sz w:val="24"/>
        </w:rPr>
        <w:t>ga</w:t>
      </w:r>
      <w:r w:rsidRPr="00226148" w:rsidR="7BAB616C">
        <w:rPr>
          <w:rFonts w:ascii="Times New Roman" w:hAnsi="Times New Roman"/>
          <w:sz w:val="24"/>
        </w:rPr>
        <w:t xml:space="preserve">, </w:t>
      </w:r>
      <w:proofErr w:type="spellStart"/>
      <w:r w:rsidRPr="00226148" w:rsidR="6B45F8CB">
        <w:rPr>
          <w:rFonts w:ascii="Times New Roman" w:hAnsi="Times New Roman"/>
          <w:sz w:val="24"/>
        </w:rPr>
        <w:t>KOV-ile</w:t>
      </w:r>
      <w:proofErr w:type="spellEnd"/>
      <w:r w:rsidRPr="00226148" w:rsidR="0E7BAB0A">
        <w:rPr>
          <w:rFonts w:ascii="Times New Roman" w:hAnsi="Times New Roman"/>
          <w:sz w:val="24"/>
        </w:rPr>
        <w:t xml:space="preserve"> seatud</w:t>
      </w:r>
      <w:r w:rsidRPr="00226148" w:rsidR="7BAB616C">
        <w:rPr>
          <w:rFonts w:ascii="Times New Roman" w:hAnsi="Times New Roman"/>
          <w:sz w:val="24"/>
        </w:rPr>
        <w:t xml:space="preserve"> </w:t>
      </w:r>
      <w:r w:rsidRPr="00226148" w:rsidR="6B45F8CB">
        <w:rPr>
          <w:rFonts w:ascii="Times New Roman" w:hAnsi="Times New Roman"/>
          <w:sz w:val="24"/>
        </w:rPr>
        <w:t>lastekaitseülesannete</w:t>
      </w:r>
      <w:r w:rsidRPr="00226148" w:rsidR="67678402">
        <w:rPr>
          <w:rFonts w:ascii="Times New Roman" w:hAnsi="Times New Roman"/>
          <w:sz w:val="24"/>
        </w:rPr>
        <w:t xml:space="preserve"> täitmise</w:t>
      </w:r>
      <w:r w:rsidR="00964E62">
        <w:rPr>
          <w:rFonts w:ascii="Times New Roman" w:hAnsi="Times New Roman"/>
          <w:sz w:val="24"/>
        </w:rPr>
        <w:t>ga</w:t>
      </w:r>
      <w:r w:rsidRPr="00226148" w:rsidR="6B45F8CB">
        <w:rPr>
          <w:rFonts w:ascii="Times New Roman" w:hAnsi="Times New Roman"/>
          <w:sz w:val="24"/>
        </w:rPr>
        <w:t>,</w:t>
      </w:r>
      <w:r w:rsidRPr="00226148" w:rsidR="6823F7FD">
        <w:rPr>
          <w:rFonts w:ascii="Times New Roman" w:hAnsi="Times New Roman"/>
          <w:sz w:val="24"/>
        </w:rPr>
        <w:t xml:space="preserve"> SKA </w:t>
      </w:r>
      <w:r w:rsidRPr="00226148" w:rsidR="3CD1BC59">
        <w:rPr>
          <w:rFonts w:ascii="Times New Roman" w:hAnsi="Times New Roman"/>
          <w:sz w:val="24"/>
        </w:rPr>
        <w:t xml:space="preserve">lastekaitsega seotud </w:t>
      </w:r>
      <w:r w:rsidRPr="00226148" w:rsidR="6B45F8CB">
        <w:rPr>
          <w:rFonts w:ascii="Times New Roman" w:hAnsi="Times New Roman"/>
          <w:sz w:val="24"/>
        </w:rPr>
        <w:t>teenuste</w:t>
      </w:r>
      <w:r w:rsidR="00964E62">
        <w:rPr>
          <w:rFonts w:ascii="Times New Roman" w:hAnsi="Times New Roman"/>
          <w:sz w:val="24"/>
        </w:rPr>
        <w:t>ga</w:t>
      </w:r>
      <w:r w:rsidR="00466A49">
        <w:rPr>
          <w:rFonts w:ascii="Times New Roman" w:hAnsi="Times New Roman"/>
          <w:sz w:val="24"/>
        </w:rPr>
        <w:t xml:space="preserve"> ja</w:t>
      </w:r>
      <w:r w:rsidRPr="00226148" w:rsidR="6B45F8CB">
        <w:rPr>
          <w:rFonts w:ascii="Times New Roman" w:hAnsi="Times New Roman"/>
          <w:sz w:val="24"/>
        </w:rPr>
        <w:t xml:space="preserve"> TMS-iga</w:t>
      </w:r>
      <w:r w:rsidR="00076564">
        <w:rPr>
          <w:rFonts w:ascii="Times New Roman" w:hAnsi="Times New Roman"/>
          <w:sz w:val="24"/>
        </w:rPr>
        <w:t xml:space="preserve"> </w:t>
      </w:r>
      <w:r w:rsidR="00020020">
        <w:rPr>
          <w:rFonts w:ascii="Times New Roman" w:hAnsi="Times New Roman"/>
          <w:sz w:val="24"/>
        </w:rPr>
        <w:t>kokku iga päev</w:t>
      </w:r>
      <w:r w:rsidRPr="00226148" w:rsidR="6B45F8CB">
        <w:rPr>
          <w:rFonts w:ascii="Times New Roman" w:hAnsi="Times New Roman"/>
          <w:sz w:val="24"/>
        </w:rPr>
        <w:t>.</w:t>
      </w:r>
      <w:r w:rsidRPr="00226148" w:rsidR="0BD41AA2">
        <w:rPr>
          <w:rFonts w:ascii="Times New Roman" w:hAnsi="Times New Roman"/>
          <w:sz w:val="24"/>
        </w:rPr>
        <w:t xml:space="preserve"> </w:t>
      </w:r>
      <w:r w:rsidRPr="00226148" w:rsidR="7C706C82">
        <w:rPr>
          <w:rFonts w:ascii="Times New Roman" w:hAnsi="Times New Roman"/>
          <w:sz w:val="24"/>
        </w:rPr>
        <w:t>2024.</w:t>
      </w:r>
      <w:r w:rsidRPr="00226148" w:rsidR="6B45F8CB">
        <w:rPr>
          <w:rFonts w:ascii="Times New Roman" w:hAnsi="Times New Roman"/>
          <w:sz w:val="24"/>
        </w:rPr>
        <w:t xml:space="preserve"> </w:t>
      </w:r>
      <w:r w:rsidRPr="00226148" w:rsidR="7C706C82">
        <w:rPr>
          <w:rFonts w:ascii="Times New Roman" w:hAnsi="Times New Roman"/>
          <w:sz w:val="24"/>
        </w:rPr>
        <w:t>aasta lõpu seisuga</w:t>
      </w:r>
      <w:r w:rsidR="00E648F8">
        <w:rPr>
          <w:rStyle w:val="Allmrkuseviide"/>
          <w:rFonts w:ascii="Times New Roman" w:hAnsi="Times New Roman"/>
          <w:sz w:val="24"/>
        </w:rPr>
        <w:footnoteReference w:id="27"/>
      </w:r>
      <w:r w:rsidRPr="00226148" w:rsidR="6B45F8CB">
        <w:rPr>
          <w:rFonts w:ascii="Times New Roman" w:hAnsi="Times New Roman"/>
          <w:sz w:val="24"/>
        </w:rPr>
        <w:t xml:space="preserve"> töötas</w:t>
      </w:r>
      <w:r w:rsidRPr="00226148" w:rsidR="7C706C82">
        <w:rPr>
          <w:rFonts w:ascii="Times New Roman" w:hAnsi="Times New Roman"/>
          <w:sz w:val="24"/>
        </w:rPr>
        <w:t xml:space="preserve"> Eestis </w:t>
      </w:r>
      <w:r w:rsidRPr="00226148" w:rsidR="3C23ABC8">
        <w:rPr>
          <w:rFonts w:ascii="Times New Roman" w:hAnsi="Times New Roman"/>
          <w:sz w:val="24"/>
        </w:rPr>
        <w:t>307 lastekaitsetööd tegeva</w:t>
      </w:r>
      <w:r w:rsidRPr="00226148" w:rsidR="382927F3">
        <w:rPr>
          <w:rFonts w:ascii="Times New Roman" w:hAnsi="Times New Roman"/>
          <w:sz w:val="24"/>
        </w:rPr>
        <w:t>t</w:t>
      </w:r>
      <w:r w:rsidRPr="00226148" w:rsidR="3C23ABC8">
        <w:rPr>
          <w:rFonts w:ascii="Times New Roman" w:hAnsi="Times New Roman"/>
          <w:sz w:val="24"/>
        </w:rPr>
        <w:t xml:space="preserve"> ametnikk</w:t>
      </w:r>
      <w:r w:rsidRPr="00226148" w:rsidR="4B43A154">
        <w:rPr>
          <w:rFonts w:ascii="Times New Roman" w:hAnsi="Times New Roman"/>
          <w:sz w:val="24"/>
        </w:rPr>
        <w:t>u</w:t>
      </w:r>
      <w:r w:rsidRPr="0854D0B0" w:rsidR="00745B4B">
        <w:rPr>
          <w:rFonts w:ascii="Times New Roman" w:hAnsi="Times New Roman"/>
          <w:sz w:val="24"/>
        </w:rPr>
        <w:t xml:space="preserve">. </w:t>
      </w:r>
      <w:r w:rsidRPr="0854D0B0" w:rsidR="49F2FB1E">
        <w:rPr>
          <w:rFonts w:ascii="Times New Roman" w:hAnsi="Times New Roman"/>
          <w:sz w:val="24"/>
        </w:rPr>
        <w:t>Kuna mõned</w:t>
      </w:r>
      <w:r w:rsidRPr="0854D0B0" w:rsidR="00745B4B">
        <w:rPr>
          <w:rFonts w:ascii="Times New Roman" w:hAnsi="Times New Roman"/>
          <w:sz w:val="24"/>
        </w:rPr>
        <w:t xml:space="preserve"> </w:t>
      </w:r>
      <w:r w:rsidRPr="0854D0B0" w:rsidR="69237DB2">
        <w:rPr>
          <w:rFonts w:ascii="Times New Roman" w:hAnsi="Times New Roman"/>
          <w:sz w:val="24"/>
        </w:rPr>
        <w:t>ametnikud</w:t>
      </w:r>
      <w:r w:rsidRPr="0854D0B0" w:rsidR="00745B4B">
        <w:rPr>
          <w:rFonts w:ascii="Times New Roman" w:hAnsi="Times New Roman"/>
          <w:sz w:val="24"/>
        </w:rPr>
        <w:t xml:space="preserve"> töötasid osalise koormusega</w:t>
      </w:r>
      <w:r w:rsidR="0062018F">
        <w:rPr>
          <w:rFonts w:ascii="Times New Roman" w:hAnsi="Times New Roman"/>
          <w:sz w:val="24"/>
        </w:rPr>
        <w:t>,</w:t>
      </w:r>
      <w:r w:rsidRPr="0854D0B0" w:rsidR="3C418612">
        <w:rPr>
          <w:rFonts w:ascii="Times New Roman" w:hAnsi="Times New Roman"/>
          <w:sz w:val="24"/>
        </w:rPr>
        <w:t xml:space="preserve"> täitsid kõik</w:t>
      </w:r>
      <w:r w:rsidRPr="0854D0B0" w:rsidR="00745B4B">
        <w:rPr>
          <w:rFonts w:ascii="Times New Roman" w:hAnsi="Times New Roman"/>
          <w:sz w:val="24"/>
        </w:rPr>
        <w:t xml:space="preserve"> lastekaitsetööd tegevad ametnikud</w:t>
      </w:r>
      <w:r w:rsidRPr="00226148" w:rsidR="48243A25">
        <w:rPr>
          <w:rFonts w:ascii="Times New Roman" w:hAnsi="Times New Roman"/>
          <w:sz w:val="24"/>
        </w:rPr>
        <w:t xml:space="preserve"> </w:t>
      </w:r>
      <w:r w:rsidRPr="0854D0B0" w:rsidR="00745B4B">
        <w:rPr>
          <w:rFonts w:ascii="Times New Roman" w:hAnsi="Times New Roman"/>
          <w:sz w:val="24"/>
        </w:rPr>
        <w:t xml:space="preserve">kokku </w:t>
      </w:r>
      <w:r w:rsidRPr="00226148" w:rsidR="5AF59C93">
        <w:rPr>
          <w:rFonts w:ascii="Times New Roman" w:hAnsi="Times New Roman"/>
          <w:sz w:val="24"/>
        </w:rPr>
        <w:t xml:space="preserve">302,6 </w:t>
      </w:r>
      <w:r w:rsidRPr="00226148" w:rsidR="48243A25">
        <w:rPr>
          <w:rFonts w:ascii="Times New Roman" w:hAnsi="Times New Roman"/>
          <w:sz w:val="24"/>
        </w:rPr>
        <w:t xml:space="preserve">töötaja koormuse </w:t>
      </w:r>
      <w:r w:rsidRPr="0854D0B0" w:rsidR="00C3084D">
        <w:rPr>
          <w:rFonts w:ascii="Times New Roman" w:hAnsi="Times New Roman"/>
          <w:sz w:val="24"/>
        </w:rPr>
        <w:t>(</w:t>
      </w:r>
      <w:r w:rsidRPr="00226148" w:rsidR="48243A25">
        <w:rPr>
          <w:rFonts w:ascii="Times New Roman" w:hAnsi="Times New Roman"/>
          <w:sz w:val="24"/>
        </w:rPr>
        <w:t>ettenähtud</w:t>
      </w:r>
      <w:r w:rsidRPr="00226148" w:rsidR="5AF59C93">
        <w:rPr>
          <w:rFonts w:ascii="Times New Roman" w:hAnsi="Times New Roman"/>
          <w:sz w:val="24"/>
        </w:rPr>
        <w:t xml:space="preserve"> </w:t>
      </w:r>
      <w:r w:rsidRPr="0854D0B0" w:rsidR="00C3084D">
        <w:rPr>
          <w:rFonts w:ascii="Times New Roman" w:hAnsi="Times New Roman"/>
          <w:sz w:val="24"/>
        </w:rPr>
        <w:t xml:space="preserve">koormus kõigi ametikohtade peale oli </w:t>
      </w:r>
      <w:r w:rsidRPr="00226148" w:rsidR="5AF59C93">
        <w:rPr>
          <w:rFonts w:ascii="Times New Roman" w:hAnsi="Times New Roman"/>
          <w:sz w:val="24"/>
        </w:rPr>
        <w:t>311,</w:t>
      </w:r>
      <w:r w:rsidRPr="00226148" w:rsidR="48243A25">
        <w:rPr>
          <w:rFonts w:ascii="Times New Roman" w:hAnsi="Times New Roman"/>
          <w:sz w:val="24"/>
        </w:rPr>
        <w:t>05</w:t>
      </w:r>
      <w:r w:rsidRPr="0854D0B0" w:rsidR="00C3084D">
        <w:rPr>
          <w:rFonts w:ascii="Times New Roman" w:hAnsi="Times New Roman"/>
          <w:sz w:val="24"/>
        </w:rPr>
        <w:t>).</w:t>
      </w:r>
      <w:r w:rsidRPr="0854D0B0" w:rsidR="6B45F8CB">
        <w:rPr>
          <w:rFonts w:ascii="Times New Roman" w:hAnsi="Times New Roman"/>
          <w:sz w:val="24"/>
        </w:rPr>
        <w:t xml:space="preserve"> </w:t>
      </w:r>
      <w:r w:rsidRPr="00226148" w:rsidR="6B45F8CB">
        <w:rPr>
          <w:rFonts w:ascii="Times New Roman" w:hAnsi="Times New Roman"/>
          <w:sz w:val="24"/>
        </w:rPr>
        <w:t>Otseselt mõjutatud</w:t>
      </w:r>
      <w:r w:rsidRPr="00226148" w:rsidR="57DE8ABD">
        <w:rPr>
          <w:rFonts w:ascii="Times New Roman" w:hAnsi="Times New Roman"/>
          <w:sz w:val="24"/>
        </w:rPr>
        <w:t xml:space="preserve"> sihtrühm on </w:t>
      </w:r>
      <w:r w:rsidRPr="00226148" w:rsidR="6B45F8CB">
        <w:rPr>
          <w:rFonts w:ascii="Times New Roman" w:hAnsi="Times New Roman"/>
          <w:sz w:val="24"/>
        </w:rPr>
        <w:t xml:space="preserve">seega </w:t>
      </w:r>
      <w:r w:rsidRPr="00226148" w:rsidR="08D78DB2">
        <w:rPr>
          <w:rFonts w:ascii="Times New Roman" w:hAnsi="Times New Roman"/>
          <w:sz w:val="24"/>
        </w:rPr>
        <w:t xml:space="preserve">arvuliselt </w:t>
      </w:r>
      <w:r w:rsidRPr="00226148" w:rsidR="57DE8ABD">
        <w:rPr>
          <w:rFonts w:ascii="Times New Roman" w:hAnsi="Times New Roman"/>
          <w:sz w:val="24"/>
        </w:rPr>
        <w:t>väike</w:t>
      </w:r>
      <w:r w:rsidRPr="00226148" w:rsidR="525C25D8">
        <w:rPr>
          <w:rFonts w:ascii="Times New Roman" w:hAnsi="Times New Roman"/>
          <w:sz w:val="24"/>
        </w:rPr>
        <w:t xml:space="preserve">, kuid </w:t>
      </w:r>
      <w:r w:rsidRPr="00226148" w:rsidR="6B45F8CB">
        <w:rPr>
          <w:rFonts w:ascii="Times New Roman" w:hAnsi="Times New Roman"/>
          <w:sz w:val="24"/>
        </w:rPr>
        <w:t xml:space="preserve">hõlmab </w:t>
      </w:r>
      <w:r w:rsidRPr="00226148" w:rsidR="525C25D8">
        <w:rPr>
          <w:rFonts w:ascii="Times New Roman" w:hAnsi="Times New Roman"/>
          <w:sz w:val="24"/>
        </w:rPr>
        <w:t>kõiki l</w:t>
      </w:r>
      <w:r w:rsidRPr="00226148" w:rsidR="45CDBEE9">
        <w:rPr>
          <w:rFonts w:ascii="Times New Roman" w:hAnsi="Times New Roman"/>
          <w:sz w:val="24"/>
        </w:rPr>
        <w:t xml:space="preserve">astekaitsetöötajaid </w:t>
      </w:r>
      <w:r w:rsidRPr="00226148" w:rsidR="6B45F8CB">
        <w:rPr>
          <w:rFonts w:ascii="Times New Roman" w:hAnsi="Times New Roman"/>
          <w:sz w:val="24"/>
        </w:rPr>
        <w:t xml:space="preserve">ning mõjutab </w:t>
      </w:r>
      <w:r w:rsidRPr="00226148" w:rsidR="7CC196E4">
        <w:rPr>
          <w:rFonts w:ascii="Times New Roman" w:hAnsi="Times New Roman"/>
          <w:sz w:val="24"/>
        </w:rPr>
        <w:t xml:space="preserve">seeläbi </w:t>
      </w:r>
      <w:r w:rsidRPr="00226148" w:rsidR="733B9ED8">
        <w:rPr>
          <w:rFonts w:ascii="Times New Roman" w:hAnsi="Times New Roman"/>
          <w:sz w:val="24"/>
        </w:rPr>
        <w:t xml:space="preserve">kogu </w:t>
      </w:r>
      <w:r w:rsidRPr="00226148" w:rsidR="6B45F8CB">
        <w:rPr>
          <w:rFonts w:ascii="Times New Roman" w:hAnsi="Times New Roman"/>
          <w:sz w:val="24"/>
        </w:rPr>
        <w:t>valdkonda.</w:t>
      </w:r>
      <w:r w:rsidRPr="00226148" w:rsidR="4313F067">
        <w:rPr>
          <w:rFonts w:ascii="Times New Roman" w:hAnsi="Times New Roman"/>
          <w:sz w:val="24"/>
        </w:rPr>
        <w:t xml:space="preserve"> </w:t>
      </w:r>
    </w:p>
    <w:p w:rsidRPr="00226148" w:rsidR="10C8D50A" w:rsidP="00E76672" w:rsidRDefault="10C8D50A" w14:paraId="3A589197" w14:textId="4E06DA6E">
      <w:pPr>
        <w:rPr>
          <w:rFonts w:ascii="Times New Roman" w:hAnsi="Times New Roman"/>
          <w:sz w:val="24"/>
        </w:rPr>
      </w:pPr>
    </w:p>
    <w:p w:rsidRPr="00226148" w:rsidR="2D7FBDC7" w:rsidP="00E76672" w:rsidRDefault="10C8D50A" w14:paraId="30439FE2" w14:textId="0CE964CC">
      <w:pPr>
        <w:rPr>
          <w:rFonts w:ascii="Times New Roman" w:hAnsi="Times New Roman"/>
          <w:sz w:val="24"/>
        </w:rPr>
      </w:pPr>
      <w:r w:rsidRPr="00226148">
        <w:rPr>
          <w:rFonts w:ascii="Times New Roman" w:hAnsi="Times New Roman"/>
          <w:sz w:val="24"/>
        </w:rPr>
        <w:t xml:space="preserve">Lisaks lastekaitsetöötajatele </w:t>
      </w:r>
      <w:r w:rsidRPr="00226148" w:rsidR="006E2969">
        <w:rPr>
          <w:rFonts w:ascii="Times New Roman" w:hAnsi="Times New Roman"/>
          <w:sz w:val="24"/>
        </w:rPr>
        <w:t xml:space="preserve">mõjutavad muudatused </w:t>
      </w:r>
      <w:r w:rsidRPr="00226148">
        <w:rPr>
          <w:rFonts w:ascii="Times New Roman" w:hAnsi="Times New Roman"/>
          <w:sz w:val="24"/>
        </w:rPr>
        <w:t>ka teis</w:t>
      </w:r>
      <w:r w:rsidRPr="00226148" w:rsidR="006E2969">
        <w:rPr>
          <w:rFonts w:ascii="Times New Roman" w:hAnsi="Times New Roman"/>
          <w:sz w:val="24"/>
        </w:rPr>
        <w:t>i</w:t>
      </w:r>
      <w:r w:rsidRPr="00226148" w:rsidR="0D66906D">
        <w:rPr>
          <w:rFonts w:ascii="Times New Roman" w:hAnsi="Times New Roman"/>
          <w:sz w:val="24"/>
        </w:rPr>
        <w:t xml:space="preserve"> spetsialist</w:t>
      </w:r>
      <w:r w:rsidRPr="00226148" w:rsidR="006E2969">
        <w:rPr>
          <w:rFonts w:ascii="Times New Roman" w:hAnsi="Times New Roman"/>
          <w:sz w:val="24"/>
        </w:rPr>
        <w:t>e</w:t>
      </w:r>
      <w:r w:rsidRPr="00226148">
        <w:rPr>
          <w:rFonts w:ascii="Times New Roman" w:hAnsi="Times New Roman"/>
          <w:sz w:val="24"/>
        </w:rPr>
        <w:t xml:space="preserve">, kes teevad lastega tööd </w:t>
      </w:r>
      <w:proofErr w:type="spellStart"/>
      <w:r w:rsidRPr="00226148">
        <w:rPr>
          <w:rFonts w:ascii="Times New Roman" w:hAnsi="Times New Roman"/>
          <w:sz w:val="24"/>
        </w:rPr>
        <w:t>KOV-ides</w:t>
      </w:r>
      <w:proofErr w:type="spellEnd"/>
      <w:r w:rsidRPr="00226148">
        <w:rPr>
          <w:rFonts w:ascii="Times New Roman" w:hAnsi="Times New Roman"/>
          <w:sz w:val="24"/>
        </w:rPr>
        <w:t xml:space="preserve"> ja </w:t>
      </w:r>
      <w:proofErr w:type="spellStart"/>
      <w:r w:rsidRPr="00226148">
        <w:rPr>
          <w:rFonts w:ascii="Times New Roman" w:hAnsi="Times New Roman"/>
          <w:sz w:val="24"/>
        </w:rPr>
        <w:t>KOV</w:t>
      </w:r>
      <w:r w:rsidRPr="00226148" w:rsidR="00A46CE6">
        <w:rPr>
          <w:rFonts w:ascii="Times New Roman" w:hAnsi="Times New Roman"/>
          <w:sz w:val="24"/>
        </w:rPr>
        <w:t>-i</w:t>
      </w:r>
      <w:proofErr w:type="spellEnd"/>
      <w:r w:rsidRPr="00226148">
        <w:rPr>
          <w:rFonts w:ascii="Times New Roman" w:hAnsi="Times New Roman"/>
          <w:sz w:val="24"/>
        </w:rPr>
        <w:t xml:space="preserve"> asutustes. Juhtumikorraldaja rolli võivad muudatuste järel võtta </w:t>
      </w:r>
      <w:r w:rsidRPr="0854D0B0" w:rsidR="00BC740E">
        <w:rPr>
          <w:rFonts w:ascii="Times New Roman" w:hAnsi="Times New Roman"/>
          <w:sz w:val="24"/>
        </w:rPr>
        <w:t>haridusvaldkonnas</w:t>
      </w:r>
      <w:r w:rsidRPr="00226148" w:rsidR="00BC740E">
        <w:rPr>
          <w:rFonts w:ascii="Times New Roman" w:hAnsi="Times New Roman"/>
          <w:sz w:val="24"/>
        </w:rPr>
        <w:t xml:space="preserve"> </w:t>
      </w:r>
      <w:r w:rsidRPr="00226148">
        <w:rPr>
          <w:rFonts w:ascii="Times New Roman" w:hAnsi="Times New Roman"/>
          <w:sz w:val="24"/>
        </w:rPr>
        <w:t>näiteks sotsiaalpedagoogid või koolipsühholoogid</w:t>
      </w:r>
      <w:r w:rsidRPr="00226148" w:rsidR="350F1766">
        <w:rPr>
          <w:rFonts w:ascii="Times New Roman" w:hAnsi="Times New Roman"/>
          <w:sz w:val="24"/>
        </w:rPr>
        <w:t>,</w:t>
      </w:r>
      <w:r w:rsidRPr="00226148">
        <w:rPr>
          <w:rFonts w:ascii="Times New Roman" w:hAnsi="Times New Roman"/>
          <w:sz w:val="24"/>
        </w:rPr>
        <w:t xml:space="preserve"> keda 2024/2025. õppeaastal oli </w:t>
      </w:r>
      <w:r w:rsidRPr="00226148" w:rsidR="76A02CBC">
        <w:rPr>
          <w:rFonts w:ascii="Times New Roman" w:hAnsi="Times New Roman"/>
          <w:sz w:val="24"/>
        </w:rPr>
        <w:t>Haridussilma</w:t>
      </w:r>
      <w:r w:rsidR="006A4865">
        <w:rPr>
          <w:rStyle w:val="Allmrkuseviide"/>
          <w:rFonts w:ascii="Times New Roman" w:hAnsi="Times New Roman"/>
          <w:sz w:val="24"/>
        </w:rPr>
        <w:footnoteReference w:id="28"/>
      </w:r>
      <w:r w:rsidR="006A4865">
        <w:rPr>
          <w:rFonts w:ascii="Times New Roman" w:hAnsi="Times New Roman"/>
          <w:sz w:val="24"/>
        </w:rPr>
        <w:t xml:space="preserve"> </w:t>
      </w:r>
      <w:r w:rsidRPr="00226148" w:rsidR="76A02CBC">
        <w:rPr>
          <w:rFonts w:ascii="Times New Roman" w:hAnsi="Times New Roman"/>
          <w:sz w:val="24"/>
        </w:rPr>
        <w:t>andmetel</w:t>
      </w:r>
      <w:r w:rsidRPr="00226148">
        <w:rPr>
          <w:rFonts w:ascii="Times New Roman" w:hAnsi="Times New Roman"/>
          <w:sz w:val="24"/>
        </w:rPr>
        <w:t xml:space="preserve"> üldhariduses vastavalt </w:t>
      </w:r>
      <w:r w:rsidRPr="5D1D9A51">
        <w:rPr>
          <w:rFonts w:ascii="Times New Roman" w:hAnsi="Times New Roman"/>
          <w:sz w:val="24"/>
        </w:rPr>
        <w:t>48</w:t>
      </w:r>
      <w:r w:rsidRPr="5D1D9A51" w:rsidR="0947D3B6">
        <w:rPr>
          <w:rFonts w:ascii="Times New Roman" w:hAnsi="Times New Roman"/>
          <w:sz w:val="24"/>
        </w:rPr>
        <w:t>4</w:t>
      </w:r>
      <w:r w:rsidRPr="00226148">
        <w:rPr>
          <w:rFonts w:ascii="Times New Roman" w:hAnsi="Times New Roman"/>
          <w:sz w:val="24"/>
        </w:rPr>
        <w:t xml:space="preserve"> ja 285. Kokkuvõtvalt on muudatustest </w:t>
      </w:r>
      <w:r w:rsidRPr="00226148">
        <w:rPr>
          <w:rFonts w:ascii="Times New Roman" w:hAnsi="Times New Roman"/>
          <w:sz w:val="24"/>
        </w:rPr>
        <w:lastRenderedPageBreak/>
        <w:t>mõjutatud sihtrühm</w:t>
      </w:r>
      <w:r w:rsidR="007326E3">
        <w:rPr>
          <w:rFonts w:ascii="Times New Roman" w:hAnsi="Times New Roman"/>
          <w:sz w:val="24"/>
        </w:rPr>
        <w:t>a suurus</w:t>
      </w:r>
      <w:r w:rsidRPr="00226148">
        <w:rPr>
          <w:rFonts w:ascii="Times New Roman" w:hAnsi="Times New Roman"/>
          <w:sz w:val="24"/>
        </w:rPr>
        <w:t xml:space="preserve"> </w:t>
      </w:r>
      <w:r w:rsidRPr="00226148" w:rsidR="6F9D4745">
        <w:rPr>
          <w:rFonts w:ascii="Times New Roman" w:hAnsi="Times New Roman"/>
          <w:sz w:val="24"/>
        </w:rPr>
        <w:t>keskmi</w:t>
      </w:r>
      <w:r w:rsidR="00CB73B9">
        <w:rPr>
          <w:rFonts w:ascii="Times New Roman" w:hAnsi="Times New Roman"/>
          <w:sz w:val="24"/>
        </w:rPr>
        <w:t>ne</w:t>
      </w:r>
      <w:r w:rsidR="00330735">
        <w:rPr>
          <w:rFonts w:ascii="Times New Roman" w:hAnsi="Times New Roman"/>
          <w:sz w:val="24"/>
        </w:rPr>
        <w:t>,</w:t>
      </w:r>
      <w:r w:rsidRPr="00226148" w:rsidR="2503E436">
        <w:rPr>
          <w:rFonts w:ascii="Times New Roman" w:hAnsi="Times New Roman"/>
          <w:sz w:val="24"/>
        </w:rPr>
        <w:t xml:space="preserve"> hõlmates </w:t>
      </w:r>
      <w:r w:rsidR="00001E1D">
        <w:rPr>
          <w:rFonts w:ascii="Times New Roman" w:hAnsi="Times New Roman"/>
          <w:sz w:val="24"/>
        </w:rPr>
        <w:t xml:space="preserve">nii </w:t>
      </w:r>
      <w:proofErr w:type="spellStart"/>
      <w:r w:rsidRPr="00226148" w:rsidR="2503E436">
        <w:rPr>
          <w:rFonts w:ascii="Times New Roman" w:hAnsi="Times New Roman"/>
          <w:sz w:val="24"/>
        </w:rPr>
        <w:t>KOV</w:t>
      </w:r>
      <w:r w:rsidRPr="00226148" w:rsidR="00A46CE6">
        <w:rPr>
          <w:rFonts w:ascii="Times New Roman" w:hAnsi="Times New Roman"/>
          <w:sz w:val="24"/>
        </w:rPr>
        <w:t>-</w:t>
      </w:r>
      <w:r w:rsidRPr="00226148" w:rsidR="2503E436">
        <w:rPr>
          <w:rFonts w:ascii="Times New Roman" w:hAnsi="Times New Roman"/>
          <w:sz w:val="24"/>
        </w:rPr>
        <w:t>ide</w:t>
      </w:r>
      <w:proofErr w:type="spellEnd"/>
      <w:r w:rsidRPr="00226148" w:rsidR="2503E436">
        <w:rPr>
          <w:rFonts w:ascii="Times New Roman" w:hAnsi="Times New Roman"/>
          <w:sz w:val="24"/>
        </w:rPr>
        <w:t xml:space="preserve"> lastekaitsetöötajaid kui ka teis</w:t>
      </w:r>
      <w:r w:rsidRPr="00226148" w:rsidR="3718FD3F">
        <w:rPr>
          <w:rFonts w:ascii="Times New Roman" w:hAnsi="Times New Roman"/>
          <w:sz w:val="24"/>
        </w:rPr>
        <w:t>te</w:t>
      </w:r>
      <w:r w:rsidRPr="00226148" w:rsidR="2503E436">
        <w:rPr>
          <w:rFonts w:ascii="Times New Roman" w:hAnsi="Times New Roman"/>
          <w:sz w:val="24"/>
        </w:rPr>
        <w:t xml:space="preserve"> </w:t>
      </w:r>
      <w:r w:rsidRPr="00226148" w:rsidR="54961229">
        <w:rPr>
          <w:rFonts w:ascii="Times New Roman" w:hAnsi="Times New Roman"/>
          <w:sz w:val="24"/>
        </w:rPr>
        <w:t>valdkondade</w:t>
      </w:r>
      <w:r w:rsidR="0040773F">
        <w:rPr>
          <w:rFonts w:ascii="Times New Roman" w:hAnsi="Times New Roman"/>
          <w:sz w:val="24"/>
        </w:rPr>
        <w:t xml:space="preserve"> </w:t>
      </w:r>
      <w:r w:rsidRPr="00226148" w:rsidR="0040773F">
        <w:rPr>
          <w:rFonts w:ascii="Times New Roman" w:hAnsi="Times New Roman"/>
          <w:sz w:val="24"/>
        </w:rPr>
        <w:t>spetsialiste</w:t>
      </w:r>
      <w:r w:rsidRPr="00226148" w:rsidR="54961229">
        <w:rPr>
          <w:rFonts w:ascii="Times New Roman" w:hAnsi="Times New Roman"/>
          <w:sz w:val="24"/>
        </w:rPr>
        <w:t xml:space="preserve">. </w:t>
      </w:r>
    </w:p>
    <w:p w:rsidRPr="00226148" w:rsidR="1A693816" w:rsidP="00E76672" w:rsidRDefault="1A693816" w14:paraId="2E535F20" w14:textId="6DD5943B">
      <w:pPr>
        <w:rPr>
          <w:rFonts w:ascii="Times New Roman" w:hAnsi="Times New Roman"/>
          <w:sz w:val="24"/>
        </w:rPr>
      </w:pPr>
    </w:p>
    <w:p w:rsidRPr="00226148" w:rsidR="1F50866A" w:rsidP="00E76672" w:rsidRDefault="0D81BD89" w14:paraId="3F8A37EF" w14:textId="3260F953">
      <w:pPr>
        <w:rPr>
          <w:rFonts w:ascii="Times New Roman" w:hAnsi="Times New Roman"/>
          <w:sz w:val="24"/>
        </w:rPr>
      </w:pPr>
      <w:r w:rsidRPr="00226148">
        <w:rPr>
          <w:rFonts w:ascii="Times New Roman" w:hAnsi="Times New Roman"/>
          <w:sz w:val="24"/>
        </w:rPr>
        <w:t>Muudatuste</w:t>
      </w:r>
      <w:r w:rsidRPr="00226148" w:rsidR="10A443A3">
        <w:rPr>
          <w:rFonts w:ascii="Times New Roman" w:hAnsi="Times New Roman"/>
          <w:sz w:val="24"/>
        </w:rPr>
        <w:t>ga</w:t>
      </w:r>
      <w:r w:rsidRPr="00226148">
        <w:rPr>
          <w:rFonts w:ascii="Times New Roman" w:hAnsi="Times New Roman"/>
          <w:sz w:val="24"/>
        </w:rPr>
        <w:t xml:space="preserve"> kohanemiseks </w:t>
      </w:r>
      <w:r w:rsidRPr="00226148" w:rsidR="7A1D9292">
        <w:rPr>
          <w:rFonts w:ascii="Times New Roman" w:hAnsi="Times New Roman"/>
          <w:sz w:val="24"/>
        </w:rPr>
        <w:t xml:space="preserve">(ehk muudatuste mõju ulatuse) </w:t>
      </w:r>
      <w:r w:rsidRPr="00226148">
        <w:rPr>
          <w:rFonts w:ascii="Times New Roman" w:hAnsi="Times New Roman"/>
          <w:sz w:val="24"/>
        </w:rPr>
        <w:t xml:space="preserve">vajaliku ressursi täpne hindamine on keeruline. </w:t>
      </w:r>
      <w:r w:rsidRPr="0854D0B0" w:rsidR="734CA0B1">
        <w:rPr>
          <w:rFonts w:ascii="Times New Roman" w:hAnsi="Times New Roman"/>
          <w:sz w:val="24"/>
        </w:rPr>
        <w:t>Ühest küljes</w:t>
      </w:r>
      <w:r w:rsidR="00750520">
        <w:rPr>
          <w:rFonts w:ascii="Times New Roman" w:hAnsi="Times New Roman"/>
          <w:sz w:val="24"/>
        </w:rPr>
        <w:t>t</w:t>
      </w:r>
      <w:r w:rsidRPr="0854D0B0" w:rsidR="734CA0B1">
        <w:rPr>
          <w:rFonts w:ascii="Times New Roman" w:hAnsi="Times New Roman"/>
          <w:sz w:val="24"/>
        </w:rPr>
        <w:t xml:space="preserve"> ei vaja muudatused kohanemist, sest need</w:t>
      </w:r>
      <w:r w:rsidRPr="00226148">
        <w:rPr>
          <w:rFonts w:ascii="Times New Roman" w:hAnsi="Times New Roman"/>
          <w:sz w:val="24"/>
        </w:rPr>
        <w:t xml:space="preserve"> ei lisa lastekaitsetöötajatele uusi sisulisi ülesandeid</w:t>
      </w:r>
      <w:r w:rsidRPr="0854D0B0" w:rsidR="734CA0B1">
        <w:rPr>
          <w:rFonts w:ascii="Times New Roman" w:hAnsi="Times New Roman"/>
          <w:sz w:val="24"/>
        </w:rPr>
        <w:t xml:space="preserve">. Samas </w:t>
      </w:r>
      <w:r w:rsidR="000A302C">
        <w:rPr>
          <w:rFonts w:ascii="Times New Roman" w:hAnsi="Times New Roman"/>
          <w:sz w:val="24"/>
        </w:rPr>
        <w:t xml:space="preserve">võib </w:t>
      </w:r>
      <w:r w:rsidRPr="0854D0B0" w:rsidR="734CA0B1">
        <w:rPr>
          <w:rFonts w:ascii="Times New Roman" w:hAnsi="Times New Roman"/>
          <w:sz w:val="24"/>
        </w:rPr>
        <w:t xml:space="preserve">muudatuste juurutamine praktikas </w:t>
      </w:r>
      <w:r w:rsidRPr="0854D0B0" w:rsidR="34E048CF">
        <w:rPr>
          <w:rFonts w:ascii="Times New Roman" w:hAnsi="Times New Roman"/>
          <w:sz w:val="24"/>
        </w:rPr>
        <w:t>vajada</w:t>
      </w:r>
      <w:r w:rsidRPr="00226148" w:rsidR="44A445F4">
        <w:rPr>
          <w:rFonts w:ascii="Times New Roman" w:hAnsi="Times New Roman"/>
          <w:sz w:val="24"/>
        </w:rPr>
        <w:t xml:space="preserve"> siiski </w:t>
      </w:r>
      <w:r w:rsidRPr="0854D0B0" w:rsidR="2E3B81A8">
        <w:rPr>
          <w:rFonts w:ascii="Times New Roman" w:hAnsi="Times New Roman"/>
          <w:sz w:val="24"/>
        </w:rPr>
        <w:t>omajagu</w:t>
      </w:r>
      <w:r w:rsidRPr="00226148" w:rsidR="44A445F4">
        <w:rPr>
          <w:rFonts w:ascii="Times New Roman" w:hAnsi="Times New Roman"/>
          <w:sz w:val="24"/>
        </w:rPr>
        <w:t xml:space="preserve"> aega</w:t>
      </w:r>
      <w:r w:rsidRPr="0854D0B0" w:rsidR="734CA0B1">
        <w:rPr>
          <w:rFonts w:ascii="Times New Roman" w:hAnsi="Times New Roman"/>
          <w:sz w:val="24"/>
        </w:rPr>
        <w:t>, lastekaitsetöötaja selgitustööd</w:t>
      </w:r>
      <w:r w:rsidRPr="0854D0B0" w:rsidR="6B67ED78">
        <w:rPr>
          <w:rFonts w:ascii="Times New Roman" w:hAnsi="Times New Roman"/>
          <w:sz w:val="24"/>
        </w:rPr>
        <w:t xml:space="preserve"> teadlikkuse </w:t>
      </w:r>
      <w:r w:rsidR="000A302C">
        <w:rPr>
          <w:rFonts w:ascii="Times New Roman" w:hAnsi="Times New Roman"/>
          <w:sz w:val="24"/>
        </w:rPr>
        <w:t>suurendamiseks</w:t>
      </w:r>
      <w:r w:rsidRPr="00226148" w:rsidR="44A445F4">
        <w:rPr>
          <w:rFonts w:ascii="Times New Roman" w:hAnsi="Times New Roman"/>
          <w:sz w:val="24"/>
        </w:rPr>
        <w:t xml:space="preserve"> ja ümbritsevate spetsialistide</w:t>
      </w:r>
      <w:r w:rsidRPr="0854D0B0" w:rsidR="4E7E50F2">
        <w:rPr>
          <w:rFonts w:ascii="Times New Roman" w:hAnsi="Times New Roman"/>
          <w:sz w:val="24"/>
        </w:rPr>
        <w:t>/asutuste</w:t>
      </w:r>
      <w:r w:rsidRPr="00226148" w:rsidR="44A445F4">
        <w:rPr>
          <w:rFonts w:ascii="Times New Roman" w:hAnsi="Times New Roman"/>
          <w:sz w:val="24"/>
        </w:rPr>
        <w:t xml:space="preserve"> valmisolekut </w:t>
      </w:r>
      <w:r w:rsidRPr="0854D0B0" w:rsidR="21B980F2">
        <w:rPr>
          <w:rFonts w:ascii="Times New Roman" w:hAnsi="Times New Roman"/>
          <w:sz w:val="24"/>
        </w:rPr>
        <w:t>muudatustest tulenevate võimaluste/kohustuste täitmiseks.</w:t>
      </w:r>
      <w:r w:rsidRPr="0854D0B0" w:rsidR="10D655A7">
        <w:rPr>
          <w:rFonts w:ascii="Times New Roman" w:hAnsi="Times New Roman"/>
          <w:sz w:val="24"/>
        </w:rPr>
        <w:t xml:space="preserve"> Selleks</w:t>
      </w:r>
      <w:r w:rsidRPr="00226148" w:rsidR="44A445F4">
        <w:rPr>
          <w:rFonts w:ascii="Times New Roman" w:hAnsi="Times New Roman"/>
          <w:sz w:val="24"/>
        </w:rPr>
        <w:t xml:space="preserve">, et muudatused </w:t>
      </w:r>
      <w:r w:rsidRPr="0854D0B0" w:rsidR="10D655A7">
        <w:rPr>
          <w:rFonts w:ascii="Times New Roman" w:hAnsi="Times New Roman"/>
          <w:sz w:val="24"/>
        </w:rPr>
        <w:t xml:space="preserve">täidaksid oma eesmärki (aitaks vähendada lastekaitsetöötaja töökoormust, toetaks võrgustikutööd), </w:t>
      </w:r>
      <w:r w:rsidRPr="400089F8" w:rsidR="58733502">
        <w:rPr>
          <w:rFonts w:ascii="Times New Roman" w:hAnsi="Times New Roman"/>
          <w:sz w:val="24"/>
        </w:rPr>
        <w:t>võib</w:t>
      </w:r>
      <w:r w:rsidRPr="0854D0B0" w:rsidR="10D655A7">
        <w:rPr>
          <w:rFonts w:ascii="Times New Roman" w:hAnsi="Times New Roman"/>
          <w:sz w:val="24"/>
        </w:rPr>
        <w:t xml:space="preserve"> lastekaitsetöötajal</w:t>
      </w:r>
      <w:r w:rsidRPr="400089F8" w:rsidR="3EDC55EB">
        <w:rPr>
          <w:rFonts w:ascii="Times New Roman" w:hAnsi="Times New Roman"/>
          <w:sz w:val="24"/>
        </w:rPr>
        <w:t xml:space="preserve"> </w:t>
      </w:r>
      <w:r w:rsidRPr="400089F8" w:rsidR="1512F3D9">
        <w:rPr>
          <w:rFonts w:ascii="Times New Roman" w:hAnsi="Times New Roman"/>
          <w:sz w:val="24"/>
        </w:rPr>
        <w:t>olla</w:t>
      </w:r>
      <w:r w:rsidRPr="0854D0B0" w:rsidR="10D655A7">
        <w:rPr>
          <w:rFonts w:ascii="Times New Roman" w:hAnsi="Times New Roman"/>
          <w:sz w:val="24"/>
        </w:rPr>
        <w:t xml:space="preserve"> </w:t>
      </w:r>
      <w:r w:rsidRPr="0854D0B0" w:rsidR="2BA221ED">
        <w:rPr>
          <w:rFonts w:ascii="Times New Roman" w:hAnsi="Times New Roman"/>
          <w:sz w:val="24"/>
        </w:rPr>
        <w:t xml:space="preserve">vaja </w:t>
      </w:r>
      <w:r w:rsidRPr="0854D0B0" w:rsidR="10D655A7">
        <w:rPr>
          <w:rFonts w:ascii="Times New Roman" w:hAnsi="Times New Roman"/>
          <w:sz w:val="24"/>
        </w:rPr>
        <w:t xml:space="preserve">teha </w:t>
      </w:r>
      <w:r w:rsidRPr="0854D0B0" w:rsidR="4CC896A4">
        <w:rPr>
          <w:rFonts w:ascii="Times New Roman" w:hAnsi="Times New Roman"/>
          <w:sz w:val="24"/>
        </w:rPr>
        <w:t xml:space="preserve">esialgu </w:t>
      </w:r>
      <w:r w:rsidRPr="0854D0B0" w:rsidR="10D655A7">
        <w:rPr>
          <w:rFonts w:ascii="Times New Roman" w:hAnsi="Times New Roman"/>
          <w:sz w:val="24"/>
        </w:rPr>
        <w:t>lisatööd</w:t>
      </w:r>
      <w:r w:rsidRPr="0854D0B0" w:rsidR="2CC3E86D">
        <w:rPr>
          <w:rFonts w:ascii="Times New Roman" w:hAnsi="Times New Roman"/>
          <w:sz w:val="24"/>
        </w:rPr>
        <w:t xml:space="preserve"> (nt viia võrgustikuliikmed, spetsialistid, lapsed ja pered kurssi uute võimalustega</w:t>
      </w:r>
      <w:r w:rsidRPr="0854D0B0" w:rsidR="141A0232">
        <w:rPr>
          <w:rFonts w:ascii="Times New Roman" w:hAnsi="Times New Roman"/>
          <w:sz w:val="24"/>
        </w:rPr>
        <w:t>, toetama spetsialiste uues rollis jne</w:t>
      </w:r>
      <w:r w:rsidRPr="0854D0B0" w:rsidR="2CC3E86D">
        <w:rPr>
          <w:rFonts w:ascii="Times New Roman" w:hAnsi="Times New Roman"/>
          <w:sz w:val="24"/>
        </w:rPr>
        <w:t>).</w:t>
      </w:r>
      <w:r w:rsidRPr="0854D0B0" w:rsidR="7197F7B8">
        <w:rPr>
          <w:rFonts w:ascii="Times New Roman" w:hAnsi="Times New Roman"/>
          <w:sz w:val="24"/>
        </w:rPr>
        <w:t xml:space="preserve"> </w:t>
      </w:r>
      <w:r w:rsidRPr="0854D0B0" w:rsidR="2CC3E86D">
        <w:rPr>
          <w:rFonts w:ascii="Times New Roman" w:hAnsi="Times New Roman"/>
          <w:sz w:val="24"/>
        </w:rPr>
        <w:t xml:space="preserve">Mõned </w:t>
      </w:r>
      <w:proofErr w:type="spellStart"/>
      <w:r w:rsidRPr="0854D0B0" w:rsidR="006E592B">
        <w:rPr>
          <w:rFonts w:ascii="Times New Roman" w:hAnsi="Times New Roman"/>
          <w:sz w:val="24"/>
        </w:rPr>
        <w:t>LasteKS-is</w:t>
      </w:r>
      <w:proofErr w:type="spellEnd"/>
      <w:r w:rsidRPr="0854D0B0" w:rsidR="006E592B">
        <w:rPr>
          <w:rFonts w:ascii="Times New Roman" w:hAnsi="Times New Roman"/>
          <w:sz w:val="24"/>
        </w:rPr>
        <w:t xml:space="preserve"> </w:t>
      </w:r>
      <w:r w:rsidRPr="0854D0B0" w:rsidR="2CC3E86D">
        <w:rPr>
          <w:rFonts w:ascii="Times New Roman" w:hAnsi="Times New Roman"/>
          <w:sz w:val="24"/>
        </w:rPr>
        <w:t>tehtavad</w:t>
      </w:r>
      <w:r w:rsidRPr="00226148" w:rsidR="4D72F45C">
        <w:rPr>
          <w:rFonts w:ascii="Times New Roman" w:hAnsi="Times New Roman"/>
          <w:sz w:val="24"/>
        </w:rPr>
        <w:t xml:space="preserve"> muudatused </w:t>
      </w:r>
      <w:r w:rsidRPr="0854D0B0" w:rsidR="2CC3E86D">
        <w:rPr>
          <w:rFonts w:ascii="Times New Roman" w:hAnsi="Times New Roman"/>
          <w:sz w:val="24"/>
        </w:rPr>
        <w:t xml:space="preserve">ei eelda </w:t>
      </w:r>
      <w:r w:rsidRPr="0854D0B0" w:rsidR="33F53A0E">
        <w:rPr>
          <w:rFonts w:ascii="Times New Roman" w:hAnsi="Times New Roman"/>
          <w:sz w:val="24"/>
        </w:rPr>
        <w:t xml:space="preserve">aga </w:t>
      </w:r>
      <w:r w:rsidRPr="0854D0B0" w:rsidR="2CC3E86D">
        <w:rPr>
          <w:rFonts w:ascii="Times New Roman" w:hAnsi="Times New Roman"/>
          <w:sz w:val="24"/>
        </w:rPr>
        <w:t>üldse kohanemist</w:t>
      </w:r>
      <w:r w:rsidRPr="0854D0B0" w:rsidR="26B51742">
        <w:rPr>
          <w:rFonts w:ascii="Times New Roman" w:hAnsi="Times New Roman"/>
          <w:sz w:val="24"/>
        </w:rPr>
        <w:t xml:space="preserve"> lastekaitsetöötajalt</w:t>
      </w:r>
      <w:r w:rsidRPr="0854D0B0" w:rsidR="2CC3E86D">
        <w:rPr>
          <w:rFonts w:ascii="Times New Roman" w:hAnsi="Times New Roman"/>
          <w:sz w:val="24"/>
        </w:rPr>
        <w:t xml:space="preserve">, kuid on </w:t>
      </w:r>
      <w:r w:rsidRPr="00226148" w:rsidR="4D72F45C">
        <w:rPr>
          <w:rFonts w:ascii="Times New Roman" w:hAnsi="Times New Roman"/>
          <w:sz w:val="24"/>
        </w:rPr>
        <w:t xml:space="preserve">toetava </w:t>
      </w:r>
      <w:r w:rsidRPr="0854D0B0" w:rsidR="2CC3E86D">
        <w:rPr>
          <w:rFonts w:ascii="Times New Roman" w:hAnsi="Times New Roman"/>
          <w:sz w:val="24"/>
        </w:rPr>
        <w:t>ja usaldust tekitava mõjuga</w:t>
      </w:r>
      <w:r w:rsidRPr="0854D0B0" w:rsidR="6CEBF079">
        <w:rPr>
          <w:rFonts w:ascii="Times New Roman" w:hAnsi="Times New Roman"/>
          <w:sz w:val="24"/>
        </w:rPr>
        <w:t xml:space="preserve"> (</w:t>
      </w:r>
      <w:r w:rsidRPr="0854D0B0" w:rsidR="77A97BC0">
        <w:rPr>
          <w:rFonts w:ascii="Times New Roman" w:hAnsi="Times New Roman"/>
          <w:sz w:val="24"/>
        </w:rPr>
        <w:t>SKA nõustamisteenust pakkuvate ametnike haridustaseme vastavusse viimine lastekaitsetöötaja nõuetega</w:t>
      </w:r>
      <w:r w:rsidRPr="0854D0B0" w:rsidR="2F484CFE">
        <w:rPr>
          <w:rFonts w:ascii="Times New Roman" w:hAnsi="Times New Roman"/>
          <w:sz w:val="24"/>
        </w:rPr>
        <w:t>)</w:t>
      </w:r>
      <w:r w:rsidR="00DA1F1C">
        <w:rPr>
          <w:rFonts w:ascii="Times New Roman" w:hAnsi="Times New Roman"/>
          <w:sz w:val="24"/>
        </w:rPr>
        <w:t>.</w:t>
      </w:r>
      <w:r w:rsidRPr="00226148" w:rsidR="77A97BC0">
        <w:rPr>
          <w:rFonts w:ascii="Times New Roman" w:hAnsi="Times New Roman"/>
          <w:sz w:val="24"/>
        </w:rPr>
        <w:t xml:space="preserve"> </w:t>
      </w:r>
      <w:r w:rsidRPr="00226148" w:rsidR="4B37BE4A">
        <w:rPr>
          <w:rFonts w:ascii="Times New Roman" w:hAnsi="Times New Roman"/>
          <w:sz w:val="24"/>
        </w:rPr>
        <w:t xml:space="preserve">Ka </w:t>
      </w:r>
      <w:r w:rsidRPr="00226148" w:rsidR="13468541">
        <w:rPr>
          <w:rFonts w:ascii="Times New Roman" w:hAnsi="Times New Roman"/>
          <w:sz w:val="24"/>
        </w:rPr>
        <w:t>TMS</w:t>
      </w:r>
      <w:r w:rsidRPr="00226148" w:rsidR="00604935">
        <w:rPr>
          <w:rFonts w:ascii="Times New Roman" w:hAnsi="Times New Roman"/>
          <w:sz w:val="24"/>
        </w:rPr>
        <w:t>-</w:t>
      </w:r>
      <w:proofErr w:type="spellStart"/>
      <w:r w:rsidRPr="00226148" w:rsidR="13468541">
        <w:rPr>
          <w:rFonts w:ascii="Times New Roman" w:hAnsi="Times New Roman"/>
          <w:sz w:val="24"/>
        </w:rPr>
        <w:t>i</w:t>
      </w:r>
      <w:r w:rsidRPr="00226148" w:rsidR="6E76F252">
        <w:rPr>
          <w:rFonts w:ascii="Times New Roman" w:hAnsi="Times New Roman"/>
          <w:sz w:val="24"/>
        </w:rPr>
        <w:t>s</w:t>
      </w:r>
      <w:proofErr w:type="spellEnd"/>
      <w:r w:rsidRPr="00226148" w:rsidR="13468541">
        <w:rPr>
          <w:rFonts w:ascii="Times New Roman" w:hAnsi="Times New Roman"/>
          <w:sz w:val="24"/>
        </w:rPr>
        <w:t xml:space="preserve"> tehtavate muudatuste puhul</w:t>
      </w:r>
      <w:r w:rsidRPr="00226148" w:rsidR="03B6B2FF">
        <w:rPr>
          <w:rFonts w:ascii="Times New Roman" w:hAnsi="Times New Roman"/>
          <w:sz w:val="24"/>
        </w:rPr>
        <w:t xml:space="preserve"> </w:t>
      </w:r>
      <w:r w:rsidRPr="00226148" w:rsidR="13468541">
        <w:rPr>
          <w:rFonts w:ascii="Times New Roman" w:hAnsi="Times New Roman"/>
          <w:sz w:val="24"/>
        </w:rPr>
        <w:t>pigem selgitatakse spetsialistide vastutusala</w:t>
      </w:r>
      <w:r w:rsidRPr="00226148" w:rsidR="38C0FA2F">
        <w:rPr>
          <w:rFonts w:ascii="Times New Roman" w:hAnsi="Times New Roman"/>
          <w:sz w:val="24"/>
        </w:rPr>
        <w:t>, mis</w:t>
      </w:r>
      <w:r w:rsidRPr="00226148" w:rsidR="73112E5C">
        <w:rPr>
          <w:rFonts w:ascii="Times New Roman" w:hAnsi="Times New Roman"/>
          <w:sz w:val="24"/>
        </w:rPr>
        <w:t xml:space="preserve"> aitab keerulis</w:t>
      </w:r>
      <w:r w:rsidRPr="00226148" w:rsidR="6EAB45BD">
        <w:rPr>
          <w:rFonts w:ascii="Times New Roman" w:hAnsi="Times New Roman"/>
          <w:sz w:val="24"/>
        </w:rPr>
        <w:t>t</w:t>
      </w:r>
      <w:r w:rsidRPr="00226148" w:rsidR="73112E5C">
        <w:rPr>
          <w:rFonts w:ascii="Times New Roman" w:hAnsi="Times New Roman"/>
          <w:sz w:val="24"/>
        </w:rPr>
        <w:t>es olukor</w:t>
      </w:r>
      <w:r w:rsidRPr="00226148" w:rsidR="2549EB3D">
        <w:rPr>
          <w:rFonts w:ascii="Times New Roman" w:hAnsi="Times New Roman"/>
          <w:sz w:val="24"/>
        </w:rPr>
        <w:t>dades</w:t>
      </w:r>
      <w:r w:rsidRPr="00226148" w:rsidR="73112E5C">
        <w:rPr>
          <w:rFonts w:ascii="Times New Roman" w:hAnsi="Times New Roman"/>
          <w:sz w:val="24"/>
        </w:rPr>
        <w:t xml:space="preserve"> vastutust </w:t>
      </w:r>
      <w:r w:rsidR="00DD2491">
        <w:rPr>
          <w:rFonts w:ascii="Times New Roman" w:hAnsi="Times New Roman"/>
          <w:sz w:val="24"/>
        </w:rPr>
        <w:t>ja</w:t>
      </w:r>
      <w:r w:rsidRPr="00226148" w:rsidR="73112E5C">
        <w:rPr>
          <w:rFonts w:ascii="Times New Roman" w:hAnsi="Times New Roman"/>
          <w:sz w:val="24"/>
        </w:rPr>
        <w:t xml:space="preserve"> tegevusi politsei, </w:t>
      </w:r>
      <w:proofErr w:type="spellStart"/>
      <w:r w:rsidR="006A4865">
        <w:rPr>
          <w:rFonts w:ascii="Times New Roman" w:hAnsi="Times New Roman"/>
          <w:sz w:val="24"/>
        </w:rPr>
        <w:t>KOV-i</w:t>
      </w:r>
      <w:proofErr w:type="spellEnd"/>
      <w:r w:rsidR="006A4865">
        <w:rPr>
          <w:rFonts w:ascii="Times New Roman" w:hAnsi="Times New Roman"/>
          <w:sz w:val="24"/>
        </w:rPr>
        <w:t xml:space="preserve"> esindaja</w:t>
      </w:r>
      <w:r w:rsidRPr="00226148" w:rsidR="73112E5C">
        <w:rPr>
          <w:rFonts w:ascii="Times New Roman" w:hAnsi="Times New Roman"/>
          <w:sz w:val="24"/>
        </w:rPr>
        <w:t xml:space="preserve"> ja </w:t>
      </w:r>
      <w:r w:rsidRPr="00226148" w:rsidR="6F2808AB">
        <w:rPr>
          <w:rFonts w:ascii="Times New Roman" w:hAnsi="Times New Roman"/>
          <w:sz w:val="24"/>
        </w:rPr>
        <w:t>kohtu</w:t>
      </w:r>
      <w:r w:rsidRPr="00226148" w:rsidR="73112E5C">
        <w:rPr>
          <w:rFonts w:ascii="Times New Roman" w:hAnsi="Times New Roman"/>
          <w:sz w:val="24"/>
        </w:rPr>
        <w:t>täituri vahel</w:t>
      </w:r>
      <w:r w:rsidR="00DE07F4">
        <w:rPr>
          <w:rFonts w:ascii="Times New Roman" w:hAnsi="Times New Roman"/>
          <w:sz w:val="24"/>
        </w:rPr>
        <w:t xml:space="preserve"> </w:t>
      </w:r>
      <w:r w:rsidRPr="00226148" w:rsidR="00DE07F4">
        <w:rPr>
          <w:rFonts w:ascii="Times New Roman" w:hAnsi="Times New Roman"/>
          <w:sz w:val="24"/>
        </w:rPr>
        <w:t>paremini</w:t>
      </w:r>
      <w:r w:rsidR="00C06FC2">
        <w:rPr>
          <w:rFonts w:ascii="Times New Roman" w:hAnsi="Times New Roman"/>
          <w:sz w:val="24"/>
        </w:rPr>
        <w:t xml:space="preserve"> </w:t>
      </w:r>
      <w:r w:rsidRPr="00226148" w:rsidR="00C06FC2">
        <w:rPr>
          <w:rFonts w:ascii="Times New Roman" w:hAnsi="Times New Roman"/>
          <w:sz w:val="24"/>
        </w:rPr>
        <w:t>jagada</w:t>
      </w:r>
      <w:r w:rsidRPr="00226148" w:rsidR="73112E5C">
        <w:rPr>
          <w:rFonts w:ascii="Times New Roman" w:hAnsi="Times New Roman"/>
          <w:sz w:val="24"/>
        </w:rPr>
        <w:t xml:space="preserve">. </w:t>
      </w:r>
      <w:r w:rsidRPr="00226148" w:rsidR="77A97BC0">
        <w:rPr>
          <w:rFonts w:ascii="Times New Roman" w:hAnsi="Times New Roman"/>
          <w:sz w:val="24"/>
        </w:rPr>
        <w:t>Seega</w:t>
      </w:r>
      <w:r w:rsidRPr="00226148" w:rsidR="4EAA6C83">
        <w:rPr>
          <w:rFonts w:ascii="Times New Roman" w:hAnsi="Times New Roman"/>
          <w:sz w:val="24"/>
        </w:rPr>
        <w:t xml:space="preserve"> </w:t>
      </w:r>
      <w:r w:rsidRPr="00226148" w:rsidR="0089023C">
        <w:rPr>
          <w:rFonts w:ascii="Times New Roman" w:hAnsi="Times New Roman"/>
          <w:sz w:val="24"/>
        </w:rPr>
        <w:t xml:space="preserve">on muudatused </w:t>
      </w:r>
      <w:r w:rsidRPr="00226148" w:rsidR="4EAA6C83">
        <w:rPr>
          <w:rFonts w:ascii="Times New Roman" w:hAnsi="Times New Roman"/>
          <w:sz w:val="24"/>
        </w:rPr>
        <w:t>pikemas perspektiivis suunatud lastekaitsetöötajate toetamisele</w:t>
      </w:r>
      <w:r w:rsidRPr="0854D0B0" w:rsidR="200D5B1C">
        <w:rPr>
          <w:rFonts w:ascii="Times New Roman" w:hAnsi="Times New Roman"/>
          <w:sz w:val="24"/>
        </w:rPr>
        <w:t xml:space="preserve"> ja vajadus kohanemiseks puudub.</w:t>
      </w:r>
      <w:r w:rsidRPr="00226148" w:rsidR="4EAA6C83">
        <w:rPr>
          <w:rFonts w:ascii="Times New Roman" w:hAnsi="Times New Roman"/>
          <w:sz w:val="24"/>
        </w:rPr>
        <w:t xml:space="preserve"> </w:t>
      </w:r>
      <w:r w:rsidRPr="00226148">
        <w:rPr>
          <w:rFonts w:ascii="Times New Roman" w:hAnsi="Times New Roman"/>
          <w:sz w:val="24"/>
        </w:rPr>
        <w:t>Lüh</w:t>
      </w:r>
      <w:r w:rsidRPr="00226148" w:rsidR="321F3ACD">
        <w:rPr>
          <w:rFonts w:ascii="Times New Roman" w:hAnsi="Times New Roman"/>
          <w:sz w:val="24"/>
        </w:rPr>
        <w:t>emas perspektiivis</w:t>
      </w:r>
      <w:r w:rsidRPr="00226148">
        <w:rPr>
          <w:rFonts w:ascii="Times New Roman" w:hAnsi="Times New Roman"/>
          <w:sz w:val="24"/>
        </w:rPr>
        <w:t xml:space="preserve"> võib aga kaasneda ajutine lisakoormus</w:t>
      </w:r>
      <w:r w:rsidRPr="0854D0B0" w:rsidR="3341B1C9">
        <w:rPr>
          <w:rFonts w:ascii="Times New Roman" w:hAnsi="Times New Roman"/>
          <w:sz w:val="24"/>
        </w:rPr>
        <w:t xml:space="preserve">. </w:t>
      </w:r>
      <w:r w:rsidRPr="0854D0B0" w:rsidR="3A35CFB5">
        <w:rPr>
          <w:rFonts w:ascii="Times New Roman" w:hAnsi="Times New Roman"/>
          <w:sz w:val="24"/>
        </w:rPr>
        <w:t xml:space="preserve">Kokkuvõtlikult on mõju ulatus esialgu keskmine, hiljem väike. </w:t>
      </w:r>
    </w:p>
    <w:p w:rsidRPr="00226148" w:rsidR="687A46C7" w:rsidP="00E76672" w:rsidRDefault="687A46C7" w14:paraId="3581077F" w14:textId="77193879">
      <w:pPr>
        <w:rPr>
          <w:rFonts w:ascii="Times New Roman" w:hAnsi="Times New Roman" w:eastAsia="Calibri"/>
          <w:szCs w:val="22"/>
        </w:rPr>
      </w:pPr>
    </w:p>
    <w:p w:rsidR="48A2BAE9" w:rsidP="00E76672" w:rsidRDefault="6D4466FB" w14:paraId="04AD3F1E" w14:textId="49FFC944">
      <w:pPr>
        <w:rPr>
          <w:rFonts w:ascii="Times New Roman" w:hAnsi="Times New Roman"/>
          <w:sz w:val="24"/>
        </w:rPr>
      </w:pPr>
      <w:proofErr w:type="spellStart"/>
      <w:r w:rsidRPr="0854D0B0">
        <w:rPr>
          <w:rFonts w:ascii="Times New Roman" w:hAnsi="Times New Roman"/>
          <w:sz w:val="24"/>
        </w:rPr>
        <w:t>LasteKS-is</w:t>
      </w:r>
      <w:proofErr w:type="spellEnd"/>
      <w:r w:rsidRPr="0854D0B0">
        <w:rPr>
          <w:rFonts w:ascii="Times New Roman" w:hAnsi="Times New Roman"/>
          <w:sz w:val="24"/>
        </w:rPr>
        <w:t xml:space="preserve"> </w:t>
      </w:r>
      <w:r w:rsidR="00561688">
        <w:rPr>
          <w:rFonts w:ascii="Times New Roman" w:hAnsi="Times New Roman"/>
          <w:sz w:val="24"/>
        </w:rPr>
        <w:t xml:space="preserve">tehtavad muudatused </w:t>
      </w:r>
      <w:r w:rsidRPr="0854D0B0">
        <w:rPr>
          <w:rFonts w:ascii="Times New Roman" w:hAnsi="Times New Roman"/>
          <w:sz w:val="24"/>
        </w:rPr>
        <w:t xml:space="preserve">eeldavad teatud kohanemist ka </w:t>
      </w:r>
      <w:r w:rsidRPr="0854D0B0" w:rsidR="38130ED3">
        <w:rPr>
          <w:rFonts w:ascii="Times New Roman" w:hAnsi="Times New Roman"/>
          <w:sz w:val="24"/>
        </w:rPr>
        <w:t>l</w:t>
      </w:r>
      <w:r w:rsidRPr="0854D0B0" w:rsidR="48A2BAE9">
        <w:rPr>
          <w:rFonts w:ascii="Times New Roman" w:hAnsi="Times New Roman"/>
          <w:sz w:val="24"/>
        </w:rPr>
        <w:t>asteasutuste</w:t>
      </w:r>
      <w:r w:rsidRPr="0854D0B0" w:rsidR="361B29B3">
        <w:rPr>
          <w:rFonts w:ascii="Times New Roman" w:hAnsi="Times New Roman"/>
          <w:sz w:val="24"/>
        </w:rPr>
        <w:t>lt</w:t>
      </w:r>
      <w:r w:rsidRPr="0854D0B0" w:rsidR="48A2BAE9">
        <w:rPr>
          <w:rFonts w:ascii="Times New Roman" w:hAnsi="Times New Roman"/>
          <w:sz w:val="24"/>
        </w:rPr>
        <w:t xml:space="preserve">, </w:t>
      </w:r>
      <w:r w:rsidR="00330735">
        <w:rPr>
          <w:rFonts w:ascii="Times New Roman" w:hAnsi="Times New Roman"/>
          <w:sz w:val="24"/>
        </w:rPr>
        <w:t>kelle vastutus on luua</w:t>
      </w:r>
      <w:r w:rsidRPr="0854D0B0" w:rsidR="00F725A0">
        <w:rPr>
          <w:rFonts w:ascii="Times New Roman" w:hAnsi="Times New Roman"/>
          <w:sz w:val="24"/>
        </w:rPr>
        <w:t xml:space="preserve"> oma</w:t>
      </w:r>
      <w:r w:rsidRPr="0854D0B0" w:rsidR="48A2BAE9">
        <w:rPr>
          <w:rFonts w:ascii="Times New Roman" w:hAnsi="Times New Roman"/>
          <w:sz w:val="24"/>
        </w:rPr>
        <w:t xml:space="preserve"> töötajatele </w:t>
      </w:r>
      <w:r w:rsidRPr="0854D0B0" w:rsidR="00F725A0">
        <w:rPr>
          <w:rFonts w:ascii="Times New Roman" w:hAnsi="Times New Roman"/>
          <w:sz w:val="24"/>
        </w:rPr>
        <w:t>tingimused ja</w:t>
      </w:r>
      <w:r w:rsidRPr="0854D0B0" w:rsidR="48A2BAE9">
        <w:rPr>
          <w:rFonts w:ascii="Times New Roman" w:hAnsi="Times New Roman"/>
          <w:sz w:val="24"/>
        </w:rPr>
        <w:t xml:space="preserve"> võimalus osaleda võrgustikutöös. </w:t>
      </w:r>
      <w:r w:rsidRPr="0854D0B0" w:rsidR="009F62E1">
        <w:rPr>
          <w:rFonts w:ascii="Times New Roman" w:hAnsi="Times New Roman"/>
          <w:sz w:val="24"/>
        </w:rPr>
        <w:t xml:space="preserve">Sellised </w:t>
      </w:r>
      <w:r w:rsidRPr="0854D0B0" w:rsidR="00BD3564">
        <w:rPr>
          <w:rFonts w:ascii="Times New Roman" w:hAnsi="Times New Roman"/>
          <w:sz w:val="24"/>
        </w:rPr>
        <w:t>laste</w:t>
      </w:r>
      <w:r w:rsidRPr="0854D0B0" w:rsidR="009F62E1">
        <w:rPr>
          <w:rFonts w:ascii="Times New Roman" w:hAnsi="Times New Roman"/>
          <w:sz w:val="24"/>
        </w:rPr>
        <w:t xml:space="preserve">asutused on </w:t>
      </w:r>
      <w:r w:rsidR="00F44588">
        <w:rPr>
          <w:rFonts w:ascii="Times New Roman" w:hAnsi="Times New Roman"/>
          <w:sz w:val="24"/>
        </w:rPr>
        <w:t>näiteks</w:t>
      </w:r>
      <w:r w:rsidRPr="0854D0B0" w:rsidR="008C5215">
        <w:rPr>
          <w:rFonts w:ascii="Times New Roman" w:hAnsi="Times New Roman"/>
          <w:sz w:val="24"/>
        </w:rPr>
        <w:t xml:space="preserve"> haridusasutused,</w:t>
      </w:r>
      <w:r w:rsidRPr="0854D0B0" w:rsidR="009F62E1">
        <w:rPr>
          <w:rFonts w:ascii="Times New Roman" w:hAnsi="Times New Roman"/>
          <w:sz w:val="24"/>
        </w:rPr>
        <w:t xml:space="preserve"> </w:t>
      </w:r>
      <w:r w:rsidRPr="0854D0B0" w:rsidR="00C620DA">
        <w:rPr>
          <w:rFonts w:ascii="Times New Roman" w:hAnsi="Times New Roman"/>
          <w:sz w:val="24"/>
        </w:rPr>
        <w:t xml:space="preserve">huvikoolid, </w:t>
      </w:r>
      <w:r w:rsidRPr="400089F8" w:rsidR="13C3CE47">
        <w:rPr>
          <w:rFonts w:ascii="Times New Roman" w:hAnsi="Times New Roman"/>
          <w:sz w:val="24"/>
        </w:rPr>
        <w:t xml:space="preserve">lastele statsionaarseid tervishoiuteenuseid pakkuvad haiglad, </w:t>
      </w:r>
      <w:r w:rsidRPr="0854D0B0" w:rsidR="00A713E0">
        <w:rPr>
          <w:rFonts w:ascii="Times New Roman" w:hAnsi="Times New Roman"/>
          <w:sz w:val="24"/>
        </w:rPr>
        <w:t>asendus</w:t>
      </w:r>
      <w:r w:rsidRPr="0854D0B0" w:rsidR="002A1AF5">
        <w:rPr>
          <w:rFonts w:ascii="Times New Roman" w:hAnsi="Times New Roman"/>
          <w:sz w:val="24"/>
        </w:rPr>
        <w:t>- ja perekodud</w:t>
      </w:r>
      <w:r w:rsidRPr="0854D0B0" w:rsidR="008A24D9">
        <w:rPr>
          <w:rFonts w:ascii="Times New Roman" w:hAnsi="Times New Roman"/>
          <w:sz w:val="24"/>
        </w:rPr>
        <w:t xml:space="preserve">, </w:t>
      </w:r>
      <w:r w:rsidRPr="0854D0B0" w:rsidR="00C25039">
        <w:rPr>
          <w:rFonts w:ascii="Times New Roman" w:hAnsi="Times New Roman"/>
          <w:sz w:val="24"/>
        </w:rPr>
        <w:t>turvakodud,</w:t>
      </w:r>
      <w:r w:rsidRPr="0854D0B0" w:rsidR="002A1AF5">
        <w:rPr>
          <w:rFonts w:ascii="Times New Roman" w:hAnsi="Times New Roman"/>
          <w:sz w:val="24"/>
        </w:rPr>
        <w:t xml:space="preserve"> </w:t>
      </w:r>
      <w:r w:rsidRPr="0854D0B0" w:rsidR="002F3A28">
        <w:rPr>
          <w:rFonts w:ascii="Times New Roman" w:hAnsi="Times New Roman"/>
          <w:sz w:val="24"/>
        </w:rPr>
        <w:t>kinnise laste</w:t>
      </w:r>
      <w:r w:rsidRPr="0854D0B0" w:rsidR="00EA5FA7">
        <w:rPr>
          <w:rFonts w:ascii="Times New Roman" w:hAnsi="Times New Roman"/>
          <w:sz w:val="24"/>
        </w:rPr>
        <w:t>asutuse teenuse osutajad</w:t>
      </w:r>
      <w:r w:rsidRPr="0854D0B0" w:rsidR="00C620DA">
        <w:rPr>
          <w:rFonts w:ascii="Times New Roman" w:hAnsi="Times New Roman"/>
          <w:sz w:val="24"/>
        </w:rPr>
        <w:t xml:space="preserve"> j</w:t>
      </w:r>
      <w:r w:rsidRPr="0854D0B0" w:rsidR="00064CE1">
        <w:rPr>
          <w:rFonts w:ascii="Times New Roman" w:hAnsi="Times New Roman"/>
          <w:sz w:val="24"/>
        </w:rPr>
        <w:t xml:space="preserve">ms. </w:t>
      </w:r>
      <w:r w:rsidRPr="0854D0B0" w:rsidR="48A2BAE9">
        <w:rPr>
          <w:rFonts w:ascii="Times New Roman" w:hAnsi="Times New Roman"/>
          <w:sz w:val="24"/>
        </w:rPr>
        <w:t xml:space="preserve">Mitme abivajava lapse korral võib see tähendada vajadust </w:t>
      </w:r>
      <w:r w:rsidRPr="00285291" w:rsidR="48A2BAE9">
        <w:rPr>
          <w:rFonts w:ascii="Times New Roman" w:hAnsi="Times New Roman"/>
          <w:sz w:val="24"/>
        </w:rPr>
        <w:t>koh</w:t>
      </w:r>
      <w:r w:rsidRPr="00285291" w:rsidR="6C27BDC7">
        <w:rPr>
          <w:rFonts w:ascii="Times New Roman" w:hAnsi="Times New Roman"/>
          <w:sz w:val="24"/>
        </w:rPr>
        <w:t>endada</w:t>
      </w:r>
      <w:r w:rsidRPr="0854D0B0" w:rsidR="48A2BAE9">
        <w:rPr>
          <w:rFonts w:ascii="Times New Roman" w:hAnsi="Times New Roman"/>
          <w:sz w:val="24"/>
        </w:rPr>
        <w:t xml:space="preserve"> </w:t>
      </w:r>
      <w:r w:rsidRPr="0854D0B0" w:rsidR="004543F0">
        <w:rPr>
          <w:rFonts w:ascii="Times New Roman" w:hAnsi="Times New Roman"/>
          <w:sz w:val="24"/>
        </w:rPr>
        <w:t xml:space="preserve">asutusesisest </w:t>
      </w:r>
      <w:r w:rsidRPr="0854D0B0" w:rsidR="48A2BAE9">
        <w:rPr>
          <w:rFonts w:ascii="Times New Roman" w:hAnsi="Times New Roman"/>
          <w:sz w:val="24"/>
        </w:rPr>
        <w:t>töökorraldus</w:t>
      </w:r>
      <w:r w:rsidRPr="0854D0B0" w:rsidR="50F8224B">
        <w:rPr>
          <w:rFonts w:ascii="Times New Roman" w:hAnsi="Times New Roman"/>
          <w:sz w:val="24"/>
        </w:rPr>
        <w:t>t</w:t>
      </w:r>
      <w:r w:rsidRPr="0854D0B0" w:rsidR="004543F0">
        <w:rPr>
          <w:rFonts w:ascii="Times New Roman" w:hAnsi="Times New Roman"/>
          <w:sz w:val="24"/>
        </w:rPr>
        <w:t xml:space="preserve"> või luua kokkuleppeid</w:t>
      </w:r>
      <w:r w:rsidR="00330735">
        <w:rPr>
          <w:rFonts w:ascii="Times New Roman" w:hAnsi="Times New Roman"/>
          <w:sz w:val="24"/>
        </w:rPr>
        <w:t>,</w:t>
      </w:r>
      <w:r w:rsidRPr="0854D0B0" w:rsidR="004543F0">
        <w:rPr>
          <w:rFonts w:ascii="Times New Roman" w:hAnsi="Times New Roman"/>
          <w:sz w:val="24"/>
        </w:rPr>
        <w:t xml:space="preserve"> kuidas tagada võrgustikutöös osalemine.</w:t>
      </w:r>
      <w:r w:rsidRPr="0854D0B0" w:rsidR="48A2BAE9">
        <w:rPr>
          <w:rFonts w:ascii="Times New Roman" w:hAnsi="Times New Roman"/>
          <w:sz w:val="24"/>
        </w:rPr>
        <w:t xml:space="preserve"> Samas ei laienda eelnõu lasteasutuste ülesannete ringi, vaid rõhutab võrgustikutöö olulisust ja järjepidevust ning </w:t>
      </w:r>
      <w:r w:rsidRPr="0854D0B0" w:rsidR="001972F2">
        <w:rPr>
          <w:rFonts w:ascii="Times New Roman" w:hAnsi="Times New Roman"/>
          <w:sz w:val="24"/>
        </w:rPr>
        <w:t xml:space="preserve">tähtsustab </w:t>
      </w:r>
      <w:r w:rsidRPr="0854D0B0" w:rsidR="48A2BAE9">
        <w:rPr>
          <w:rFonts w:ascii="Times New Roman" w:hAnsi="Times New Roman"/>
          <w:sz w:val="24"/>
        </w:rPr>
        <w:t>võimalus</w:t>
      </w:r>
      <w:r w:rsidRPr="0854D0B0" w:rsidR="001972F2">
        <w:rPr>
          <w:rFonts w:ascii="Times New Roman" w:hAnsi="Times New Roman"/>
          <w:sz w:val="24"/>
        </w:rPr>
        <w:t>i</w:t>
      </w:r>
      <w:r w:rsidRPr="0854D0B0" w:rsidR="48A2BAE9">
        <w:rPr>
          <w:rFonts w:ascii="Times New Roman" w:hAnsi="Times New Roman"/>
          <w:sz w:val="24"/>
        </w:rPr>
        <w:t xml:space="preserve"> selles osalemiseks.</w:t>
      </w:r>
      <w:r w:rsidRPr="0854D0B0" w:rsidR="71BEA815">
        <w:rPr>
          <w:rFonts w:ascii="Times New Roman" w:hAnsi="Times New Roman"/>
          <w:sz w:val="24"/>
        </w:rPr>
        <w:t xml:space="preserve"> Muudatused ei pane </w:t>
      </w:r>
      <w:r w:rsidR="00330735">
        <w:rPr>
          <w:rFonts w:ascii="Times New Roman" w:hAnsi="Times New Roman"/>
          <w:sz w:val="24"/>
        </w:rPr>
        <w:t xml:space="preserve">lasteasutustele </w:t>
      </w:r>
      <w:r w:rsidR="007E729B">
        <w:rPr>
          <w:rFonts w:ascii="Times New Roman" w:hAnsi="Times New Roman"/>
          <w:sz w:val="24"/>
        </w:rPr>
        <w:t>ega</w:t>
      </w:r>
      <w:r w:rsidR="00330735">
        <w:rPr>
          <w:rFonts w:ascii="Times New Roman" w:hAnsi="Times New Roman"/>
          <w:sz w:val="24"/>
        </w:rPr>
        <w:t xml:space="preserve"> </w:t>
      </w:r>
      <w:r w:rsidRPr="0854D0B0" w:rsidR="71BEA815">
        <w:rPr>
          <w:rFonts w:ascii="Times New Roman" w:hAnsi="Times New Roman"/>
          <w:sz w:val="24"/>
        </w:rPr>
        <w:t>lapsega kokkupuutuvatele spetsialistidele</w:t>
      </w:r>
      <w:r w:rsidRPr="0854D0B0" w:rsidR="2A75E486">
        <w:rPr>
          <w:rFonts w:ascii="Times New Roman" w:hAnsi="Times New Roman"/>
          <w:sz w:val="24"/>
        </w:rPr>
        <w:t xml:space="preserve"> </w:t>
      </w:r>
      <w:r w:rsidRPr="0854D0B0" w:rsidR="71BEA815">
        <w:rPr>
          <w:rFonts w:ascii="Times New Roman" w:hAnsi="Times New Roman"/>
          <w:sz w:val="24"/>
        </w:rPr>
        <w:t xml:space="preserve">juurde kohustusi, vaid </w:t>
      </w:r>
      <w:r w:rsidRPr="400089F8" w:rsidR="7F60404B">
        <w:rPr>
          <w:rFonts w:ascii="Times New Roman" w:hAnsi="Times New Roman"/>
          <w:sz w:val="24"/>
        </w:rPr>
        <w:t>pigem</w:t>
      </w:r>
      <w:r w:rsidRPr="400089F8" w:rsidR="1FAD9523">
        <w:rPr>
          <w:rFonts w:ascii="Times New Roman" w:hAnsi="Times New Roman"/>
          <w:sz w:val="24"/>
        </w:rPr>
        <w:t xml:space="preserve"> </w:t>
      </w:r>
      <w:r w:rsidRPr="400089F8" w:rsidR="7B4F9B39">
        <w:rPr>
          <w:rFonts w:ascii="Times New Roman" w:hAnsi="Times New Roman"/>
          <w:sz w:val="24"/>
        </w:rPr>
        <w:t xml:space="preserve">toetavad </w:t>
      </w:r>
      <w:r w:rsidRPr="400089F8" w:rsidR="7F60404B">
        <w:rPr>
          <w:rFonts w:ascii="Times New Roman" w:hAnsi="Times New Roman"/>
          <w:sz w:val="24"/>
        </w:rPr>
        <w:t>võimalus</w:t>
      </w:r>
      <w:r w:rsidRPr="400089F8" w:rsidR="06A981DF">
        <w:rPr>
          <w:rFonts w:ascii="Times New Roman" w:hAnsi="Times New Roman"/>
          <w:sz w:val="24"/>
        </w:rPr>
        <w:t>t</w:t>
      </w:r>
      <w:r w:rsidR="00B8570E">
        <w:rPr>
          <w:rFonts w:ascii="Times New Roman" w:hAnsi="Times New Roman"/>
          <w:sz w:val="24"/>
        </w:rPr>
        <w:t xml:space="preserve"> abivajavaid</w:t>
      </w:r>
      <w:r w:rsidRPr="0854D0B0" w:rsidR="164055DF">
        <w:rPr>
          <w:rFonts w:ascii="Times New Roman" w:hAnsi="Times New Roman"/>
          <w:sz w:val="24"/>
        </w:rPr>
        <w:t xml:space="preserve"> lapsi ja peresid mitmekülgsemalt ja kiiremini abistada,</w:t>
      </w:r>
      <w:r w:rsidRPr="0854D0B0" w:rsidR="71BEA815">
        <w:rPr>
          <w:rFonts w:ascii="Times New Roman" w:hAnsi="Times New Roman"/>
          <w:sz w:val="24"/>
        </w:rPr>
        <w:t xml:space="preserve"> mida saab kasutada </w:t>
      </w:r>
      <w:r w:rsidRPr="0854D0B0" w:rsidR="27987738">
        <w:rPr>
          <w:rFonts w:ascii="Times New Roman" w:hAnsi="Times New Roman"/>
          <w:sz w:val="24"/>
        </w:rPr>
        <w:t xml:space="preserve">spetsialistide </w:t>
      </w:r>
      <w:r w:rsidRPr="0854D0B0" w:rsidR="71BEA815">
        <w:rPr>
          <w:rFonts w:ascii="Times New Roman" w:hAnsi="Times New Roman"/>
          <w:sz w:val="24"/>
        </w:rPr>
        <w:t>pädevuse, suutlikkuse ja kokkulepete olemasolu</w:t>
      </w:r>
      <w:r w:rsidR="009044F1">
        <w:rPr>
          <w:rFonts w:ascii="Times New Roman" w:hAnsi="Times New Roman"/>
          <w:sz w:val="24"/>
        </w:rPr>
        <w:t xml:space="preserve"> korra</w:t>
      </w:r>
      <w:r w:rsidRPr="0854D0B0" w:rsidR="71BEA815">
        <w:rPr>
          <w:rFonts w:ascii="Times New Roman" w:hAnsi="Times New Roman"/>
          <w:sz w:val="24"/>
        </w:rPr>
        <w:t xml:space="preserve">l. Kokkuvõttes </w:t>
      </w:r>
      <w:r w:rsidRPr="0854D0B0" w:rsidR="54015F0B">
        <w:rPr>
          <w:rFonts w:ascii="Times New Roman" w:hAnsi="Times New Roman"/>
          <w:sz w:val="24"/>
        </w:rPr>
        <w:t>on</w:t>
      </w:r>
      <w:r w:rsidRPr="0854D0B0" w:rsidR="71BEA815">
        <w:rPr>
          <w:rFonts w:ascii="Times New Roman" w:hAnsi="Times New Roman"/>
          <w:sz w:val="24"/>
        </w:rPr>
        <w:t xml:space="preserve"> mõju lasteasutustele </w:t>
      </w:r>
      <w:r w:rsidRPr="0854D0B0" w:rsidR="01D7C6E5">
        <w:rPr>
          <w:rFonts w:ascii="Times New Roman" w:hAnsi="Times New Roman"/>
          <w:sz w:val="24"/>
        </w:rPr>
        <w:t xml:space="preserve">väike, </w:t>
      </w:r>
      <w:r w:rsidRPr="0854D0B0" w:rsidR="71BEA815">
        <w:rPr>
          <w:rFonts w:ascii="Times New Roman" w:hAnsi="Times New Roman"/>
          <w:sz w:val="24"/>
        </w:rPr>
        <w:t>peamiselt korraldusli</w:t>
      </w:r>
      <w:r w:rsidRPr="0854D0B0" w:rsidR="2F746DF4">
        <w:rPr>
          <w:rFonts w:ascii="Times New Roman" w:hAnsi="Times New Roman"/>
          <w:sz w:val="24"/>
        </w:rPr>
        <w:t>k. P</w:t>
      </w:r>
      <w:r w:rsidRPr="0854D0B0" w:rsidR="71BEA815">
        <w:rPr>
          <w:rFonts w:ascii="Times New Roman" w:hAnsi="Times New Roman"/>
          <w:sz w:val="24"/>
        </w:rPr>
        <w:t>ikemas vaates</w:t>
      </w:r>
      <w:r w:rsidRPr="0854D0B0" w:rsidR="3842D9A1">
        <w:rPr>
          <w:rFonts w:ascii="Times New Roman" w:hAnsi="Times New Roman"/>
          <w:sz w:val="24"/>
        </w:rPr>
        <w:t xml:space="preserve"> võiks ka lasteasutuste </w:t>
      </w:r>
      <w:r w:rsidR="00C86AA1">
        <w:rPr>
          <w:rFonts w:ascii="Times New Roman" w:hAnsi="Times New Roman"/>
          <w:sz w:val="24"/>
        </w:rPr>
        <w:t>jaoks</w:t>
      </w:r>
      <w:r w:rsidRPr="0854D0B0" w:rsidR="71BEA815">
        <w:rPr>
          <w:rFonts w:ascii="Times New Roman" w:hAnsi="Times New Roman"/>
          <w:sz w:val="24"/>
        </w:rPr>
        <w:t xml:space="preserve"> parane</w:t>
      </w:r>
      <w:r w:rsidRPr="0854D0B0" w:rsidR="1C1B22EA">
        <w:rPr>
          <w:rFonts w:ascii="Times New Roman" w:hAnsi="Times New Roman"/>
          <w:sz w:val="24"/>
        </w:rPr>
        <w:t>da laste ja perede abista</w:t>
      </w:r>
      <w:r w:rsidR="00330735">
        <w:rPr>
          <w:rFonts w:ascii="Times New Roman" w:hAnsi="Times New Roman"/>
          <w:sz w:val="24"/>
        </w:rPr>
        <w:t>m</w:t>
      </w:r>
      <w:r w:rsidRPr="0854D0B0" w:rsidR="1C1B22EA">
        <w:rPr>
          <w:rFonts w:ascii="Times New Roman" w:hAnsi="Times New Roman"/>
          <w:sz w:val="24"/>
        </w:rPr>
        <w:t>ise</w:t>
      </w:r>
      <w:r w:rsidRPr="0854D0B0" w:rsidR="71BEA815">
        <w:rPr>
          <w:rFonts w:ascii="Times New Roman" w:hAnsi="Times New Roman"/>
          <w:sz w:val="24"/>
        </w:rPr>
        <w:t xml:space="preserve"> koordineeritus </w:t>
      </w:r>
      <w:r w:rsidR="004C0F8B">
        <w:rPr>
          <w:rFonts w:ascii="Times New Roman" w:hAnsi="Times New Roman"/>
          <w:sz w:val="24"/>
        </w:rPr>
        <w:t>ning</w:t>
      </w:r>
      <w:r w:rsidRPr="0854D0B0" w:rsidR="71BEA815">
        <w:rPr>
          <w:rFonts w:ascii="Times New Roman" w:hAnsi="Times New Roman"/>
          <w:sz w:val="24"/>
        </w:rPr>
        <w:t xml:space="preserve"> väheneb</w:t>
      </w:r>
      <w:r w:rsidRPr="0854D0B0" w:rsidR="4FBC50EC">
        <w:rPr>
          <w:rFonts w:ascii="Times New Roman" w:hAnsi="Times New Roman"/>
          <w:sz w:val="24"/>
        </w:rPr>
        <w:t xml:space="preserve"> kõigi osapoolte</w:t>
      </w:r>
      <w:r w:rsidRPr="0854D0B0" w:rsidR="71BEA815">
        <w:rPr>
          <w:rFonts w:ascii="Times New Roman" w:hAnsi="Times New Roman"/>
          <w:sz w:val="24"/>
        </w:rPr>
        <w:t xml:space="preserve"> </w:t>
      </w:r>
      <w:r w:rsidRPr="0854D0B0" w:rsidR="49D589BD">
        <w:rPr>
          <w:rFonts w:ascii="Times New Roman" w:hAnsi="Times New Roman"/>
          <w:sz w:val="24"/>
        </w:rPr>
        <w:t xml:space="preserve">töökoormus. </w:t>
      </w:r>
    </w:p>
    <w:p w:rsidRPr="00226148" w:rsidR="3F0D296E" w:rsidP="00E76672" w:rsidRDefault="3F0D296E" w14:paraId="4D206C9F" w14:textId="1ACBA777">
      <w:pPr>
        <w:rPr>
          <w:rFonts w:ascii="Times New Roman" w:hAnsi="Times New Roman"/>
          <w:sz w:val="24"/>
        </w:rPr>
      </w:pPr>
    </w:p>
    <w:p w:rsidRPr="00226148" w:rsidR="14DFE242" w:rsidP="00E76672" w:rsidRDefault="6EFF9E61" w14:paraId="46070056" w14:textId="67626D0B">
      <w:pPr>
        <w:rPr>
          <w:rFonts w:ascii="Times New Roman" w:hAnsi="Times New Roman"/>
          <w:sz w:val="24"/>
        </w:rPr>
      </w:pPr>
      <w:r w:rsidRPr="00226148">
        <w:rPr>
          <w:rFonts w:ascii="Times New Roman" w:hAnsi="Times New Roman"/>
          <w:sz w:val="24"/>
        </w:rPr>
        <w:t xml:space="preserve">Muudatuse mõju </w:t>
      </w:r>
      <w:r w:rsidR="007B5DE5">
        <w:rPr>
          <w:rFonts w:ascii="Times New Roman" w:hAnsi="Times New Roman"/>
          <w:sz w:val="24"/>
        </w:rPr>
        <w:t xml:space="preserve">avaldumise </w:t>
      </w:r>
      <w:r w:rsidRPr="00226148">
        <w:rPr>
          <w:rFonts w:ascii="Times New Roman" w:hAnsi="Times New Roman"/>
          <w:sz w:val="24"/>
        </w:rPr>
        <w:t>sagedus</w:t>
      </w:r>
      <w:r w:rsidRPr="00226148" w:rsidR="29345FCC">
        <w:rPr>
          <w:rFonts w:ascii="Times New Roman" w:hAnsi="Times New Roman"/>
          <w:sz w:val="24"/>
        </w:rPr>
        <w:t xml:space="preserve"> on suur, sest lastekaitsetöötajad puutuvad </w:t>
      </w:r>
      <w:r w:rsidR="00B8570E">
        <w:rPr>
          <w:rFonts w:ascii="Times New Roman" w:hAnsi="Times New Roman"/>
          <w:sz w:val="24"/>
        </w:rPr>
        <w:t>abivajavate</w:t>
      </w:r>
      <w:r w:rsidRPr="00226148" w:rsidR="29345FCC">
        <w:rPr>
          <w:rFonts w:ascii="Times New Roman" w:hAnsi="Times New Roman"/>
          <w:sz w:val="24"/>
        </w:rPr>
        <w:t xml:space="preserve"> laste </w:t>
      </w:r>
      <w:r w:rsidRPr="00226148" w:rsidR="1690C781">
        <w:rPr>
          <w:rFonts w:ascii="Times New Roman" w:hAnsi="Times New Roman"/>
          <w:sz w:val="24"/>
        </w:rPr>
        <w:t>juhtumikorraldus</w:t>
      </w:r>
      <w:r w:rsidRPr="00226148" w:rsidR="07489A5D">
        <w:rPr>
          <w:rFonts w:ascii="Times New Roman" w:hAnsi="Times New Roman"/>
          <w:sz w:val="24"/>
        </w:rPr>
        <w:t>e</w:t>
      </w:r>
      <w:r w:rsidRPr="00226148" w:rsidR="50450173">
        <w:rPr>
          <w:rFonts w:ascii="Times New Roman" w:hAnsi="Times New Roman"/>
          <w:sz w:val="24"/>
        </w:rPr>
        <w:t>,</w:t>
      </w:r>
      <w:r w:rsidRPr="00226148" w:rsidR="07489A5D">
        <w:rPr>
          <w:rFonts w:ascii="Times New Roman" w:hAnsi="Times New Roman"/>
          <w:sz w:val="24"/>
        </w:rPr>
        <w:t xml:space="preserve"> </w:t>
      </w:r>
      <w:r w:rsidRPr="00226148" w:rsidR="7D23BEFB">
        <w:rPr>
          <w:rFonts w:ascii="Times New Roman" w:hAnsi="Times New Roman"/>
          <w:sz w:val="24"/>
        </w:rPr>
        <w:t>võrgustikutöö</w:t>
      </w:r>
      <w:r w:rsidRPr="7EECC516" w:rsidR="296EE93C">
        <w:rPr>
          <w:rFonts w:ascii="Times New Roman" w:hAnsi="Times New Roman"/>
          <w:sz w:val="24"/>
        </w:rPr>
        <w:t xml:space="preserve"> ja/või </w:t>
      </w:r>
      <w:proofErr w:type="spellStart"/>
      <w:r w:rsidRPr="00226148" w:rsidR="5A2C126C">
        <w:rPr>
          <w:rFonts w:ascii="Times New Roman" w:hAnsi="Times New Roman"/>
          <w:sz w:val="24"/>
        </w:rPr>
        <w:t>KOV</w:t>
      </w:r>
      <w:r w:rsidRPr="00226148" w:rsidR="00604935">
        <w:rPr>
          <w:rFonts w:ascii="Times New Roman" w:hAnsi="Times New Roman"/>
          <w:sz w:val="24"/>
        </w:rPr>
        <w:t>-</w:t>
      </w:r>
      <w:r w:rsidRPr="00226148" w:rsidR="5A2C126C">
        <w:rPr>
          <w:rFonts w:ascii="Times New Roman" w:hAnsi="Times New Roman"/>
          <w:sz w:val="24"/>
        </w:rPr>
        <w:t>ile</w:t>
      </w:r>
      <w:proofErr w:type="spellEnd"/>
      <w:r w:rsidRPr="00226148" w:rsidR="5A2C126C">
        <w:rPr>
          <w:rFonts w:ascii="Times New Roman" w:hAnsi="Times New Roman"/>
          <w:sz w:val="24"/>
        </w:rPr>
        <w:t xml:space="preserve"> seatud lastekaitsealaste ülesannete </w:t>
      </w:r>
      <w:r w:rsidRPr="7EECC516" w:rsidR="5A2C126C">
        <w:rPr>
          <w:rFonts w:ascii="Times New Roman" w:hAnsi="Times New Roman"/>
          <w:sz w:val="24"/>
        </w:rPr>
        <w:t>täitmis</w:t>
      </w:r>
      <w:r w:rsidRPr="7EECC516" w:rsidR="5D32DD91">
        <w:rPr>
          <w:rFonts w:ascii="Times New Roman" w:hAnsi="Times New Roman"/>
          <w:sz w:val="24"/>
        </w:rPr>
        <w:t>ega</w:t>
      </w:r>
      <w:r w:rsidR="00BB55AE">
        <w:rPr>
          <w:rFonts w:ascii="Times New Roman" w:hAnsi="Times New Roman"/>
          <w:sz w:val="24"/>
        </w:rPr>
        <w:t xml:space="preserve"> kokku </w:t>
      </w:r>
      <w:r w:rsidRPr="00226148" w:rsidR="00BB55AE">
        <w:rPr>
          <w:rFonts w:ascii="Times New Roman" w:hAnsi="Times New Roman"/>
          <w:sz w:val="24"/>
        </w:rPr>
        <w:t>iga</w:t>
      </w:r>
      <w:r w:rsidR="00BB55AE">
        <w:rPr>
          <w:rFonts w:ascii="Times New Roman" w:hAnsi="Times New Roman"/>
          <w:sz w:val="24"/>
        </w:rPr>
        <w:t xml:space="preserve"> </w:t>
      </w:r>
      <w:r w:rsidRPr="00226148" w:rsidR="00BB55AE">
        <w:rPr>
          <w:rFonts w:ascii="Times New Roman" w:hAnsi="Times New Roman"/>
          <w:sz w:val="24"/>
        </w:rPr>
        <w:t>päev</w:t>
      </w:r>
      <w:r w:rsidRPr="7EECC516" w:rsidR="5D32DD91">
        <w:rPr>
          <w:rFonts w:ascii="Times New Roman" w:hAnsi="Times New Roman"/>
          <w:sz w:val="24"/>
        </w:rPr>
        <w:t>.</w:t>
      </w:r>
      <w:r w:rsidRPr="00226148" w:rsidR="7A9C1DCE">
        <w:rPr>
          <w:rFonts w:ascii="Times New Roman" w:hAnsi="Times New Roman"/>
          <w:sz w:val="24"/>
        </w:rPr>
        <w:t xml:space="preserve"> </w:t>
      </w:r>
      <w:r w:rsidRPr="7EECC516" w:rsidR="6FC12935">
        <w:rPr>
          <w:rFonts w:ascii="Times New Roman" w:hAnsi="Times New Roman"/>
          <w:sz w:val="24"/>
        </w:rPr>
        <w:t>Harvem on</w:t>
      </w:r>
      <w:r w:rsidRPr="7EECC516" w:rsidR="29345FCC">
        <w:rPr>
          <w:rFonts w:ascii="Times New Roman" w:hAnsi="Times New Roman"/>
          <w:sz w:val="24"/>
        </w:rPr>
        <w:t xml:space="preserve"> </w:t>
      </w:r>
      <w:r w:rsidRPr="7EECC516" w:rsidR="5D32DD91">
        <w:rPr>
          <w:rFonts w:ascii="Times New Roman" w:hAnsi="Times New Roman"/>
          <w:sz w:val="24"/>
        </w:rPr>
        <w:t>a</w:t>
      </w:r>
      <w:r w:rsidRPr="7EECC516" w:rsidR="2FD43EEE">
        <w:rPr>
          <w:rFonts w:ascii="Times New Roman" w:hAnsi="Times New Roman"/>
          <w:sz w:val="24"/>
        </w:rPr>
        <w:t xml:space="preserve">ga </w:t>
      </w:r>
      <w:r w:rsidRPr="7EECC516" w:rsidR="4BE13FE3">
        <w:rPr>
          <w:rFonts w:ascii="Times New Roman" w:hAnsi="Times New Roman"/>
          <w:sz w:val="24"/>
        </w:rPr>
        <w:t xml:space="preserve">lastekaitsetöötajate kokkupuude muudatusega, mis on seotud SKA teenistujate kvalifikatsiooninõude muutmisega. SKA nõustas </w:t>
      </w:r>
      <w:r w:rsidRPr="7EECC516" w:rsidR="64B03382">
        <w:rPr>
          <w:rFonts w:ascii="Times New Roman" w:hAnsi="Times New Roman"/>
          <w:sz w:val="24"/>
        </w:rPr>
        <w:t>2024.</w:t>
      </w:r>
      <w:r w:rsidRPr="7EECC516" w:rsidR="00604935">
        <w:rPr>
          <w:rFonts w:ascii="Times New Roman" w:hAnsi="Times New Roman"/>
          <w:sz w:val="24"/>
        </w:rPr>
        <w:t xml:space="preserve"> </w:t>
      </w:r>
      <w:r w:rsidRPr="00226148" w:rsidR="64B03382">
        <w:rPr>
          <w:rFonts w:ascii="Times New Roman" w:hAnsi="Times New Roman"/>
          <w:sz w:val="24"/>
        </w:rPr>
        <w:t xml:space="preserve">aasta jooksul </w:t>
      </w:r>
      <w:proofErr w:type="spellStart"/>
      <w:r w:rsidRPr="00226148" w:rsidR="55BD3063">
        <w:rPr>
          <w:rFonts w:ascii="Times New Roman" w:hAnsi="Times New Roman"/>
          <w:sz w:val="24"/>
        </w:rPr>
        <w:t>KOV</w:t>
      </w:r>
      <w:r w:rsidR="009044F1">
        <w:rPr>
          <w:rFonts w:ascii="Times New Roman" w:hAnsi="Times New Roman"/>
          <w:sz w:val="24"/>
        </w:rPr>
        <w:t>-i</w:t>
      </w:r>
      <w:proofErr w:type="spellEnd"/>
      <w:r w:rsidRPr="00226148" w:rsidR="55BD3063">
        <w:rPr>
          <w:rFonts w:ascii="Times New Roman" w:hAnsi="Times New Roman"/>
          <w:sz w:val="24"/>
        </w:rPr>
        <w:t xml:space="preserve"> avalduse alusel</w:t>
      </w:r>
      <w:r w:rsidRPr="00226148" w:rsidR="64B03382">
        <w:rPr>
          <w:rFonts w:ascii="Times New Roman" w:hAnsi="Times New Roman"/>
          <w:sz w:val="24"/>
        </w:rPr>
        <w:t xml:space="preserve"> </w:t>
      </w:r>
      <w:r w:rsidRPr="00226148" w:rsidR="0C2A9D0C">
        <w:rPr>
          <w:rFonts w:ascii="Times New Roman" w:hAnsi="Times New Roman"/>
          <w:sz w:val="24"/>
        </w:rPr>
        <w:t xml:space="preserve">72 </w:t>
      </w:r>
      <w:proofErr w:type="spellStart"/>
      <w:r w:rsidRPr="7EECC516" w:rsidR="0C2A9D0C">
        <w:rPr>
          <w:rFonts w:ascii="Times New Roman" w:hAnsi="Times New Roman"/>
          <w:sz w:val="24"/>
        </w:rPr>
        <w:t>KOV</w:t>
      </w:r>
      <w:r w:rsidRPr="7EECC516" w:rsidR="0B38EE47">
        <w:rPr>
          <w:rFonts w:ascii="Times New Roman" w:hAnsi="Times New Roman"/>
          <w:sz w:val="24"/>
        </w:rPr>
        <w:t>-</w:t>
      </w:r>
      <w:r w:rsidRPr="7EECC516" w:rsidR="0C2A9D0C">
        <w:rPr>
          <w:rFonts w:ascii="Times New Roman" w:hAnsi="Times New Roman"/>
          <w:sz w:val="24"/>
        </w:rPr>
        <w:t>i</w:t>
      </w:r>
      <w:proofErr w:type="spellEnd"/>
      <w:r w:rsidRPr="00226148" w:rsidR="0C2A9D0C">
        <w:rPr>
          <w:rFonts w:ascii="Times New Roman" w:hAnsi="Times New Roman"/>
          <w:sz w:val="24"/>
        </w:rPr>
        <w:t>, kus k</w:t>
      </w:r>
      <w:r w:rsidRPr="00226148" w:rsidR="037121B4">
        <w:rPr>
          <w:rFonts w:ascii="Times New Roman" w:hAnsi="Times New Roman"/>
          <w:sz w:val="24"/>
        </w:rPr>
        <w:t>äsitl</w:t>
      </w:r>
      <w:r w:rsidRPr="00226148" w:rsidR="0163CC25">
        <w:rPr>
          <w:rFonts w:ascii="Times New Roman" w:hAnsi="Times New Roman"/>
          <w:sz w:val="24"/>
        </w:rPr>
        <w:t>e</w:t>
      </w:r>
      <w:r w:rsidRPr="00226148" w:rsidR="037121B4">
        <w:rPr>
          <w:rFonts w:ascii="Times New Roman" w:hAnsi="Times New Roman"/>
          <w:sz w:val="24"/>
        </w:rPr>
        <w:t>ti 413 juhtumit</w:t>
      </w:r>
      <w:r w:rsidR="006A4865">
        <w:rPr>
          <w:rStyle w:val="Allmrkuseviide"/>
          <w:rFonts w:ascii="Times New Roman" w:hAnsi="Times New Roman"/>
          <w:sz w:val="24"/>
        </w:rPr>
        <w:footnoteReference w:id="29"/>
      </w:r>
      <w:r w:rsidRPr="00226148" w:rsidR="037121B4">
        <w:rPr>
          <w:rFonts w:ascii="Times New Roman" w:hAnsi="Times New Roman"/>
          <w:sz w:val="24"/>
        </w:rPr>
        <w:t>.</w:t>
      </w:r>
      <w:r w:rsidRPr="00226148" w:rsidR="1A2C9F65">
        <w:rPr>
          <w:rFonts w:ascii="Times New Roman" w:hAnsi="Times New Roman"/>
          <w:sz w:val="24"/>
        </w:rPr>
        <w:t xml:space="preserve"> </w:t>
      </w:r>
      <w:r w:rsidRPr="7EECC516" w:rsidR="71236518">
        <w:rPr>
          <w:rFonts w:ascii="Times New Roman" w:hAnsi="Times New Roman"/>
          <w:sz w:val="24"/>
        </w:rPr>
        <w:t>Kuigi juhtumite arv on abivajavate laste arvuga võrreldes väike, on</w:t>
      </w:r>
      <w:r w:rsidRPr="7EECC516" w:rsidR="5739B71B">
        <w:rPr>
          <w:rFonts w:ascii="Times New Roman" w:hAnsi="Times New Roman"/>
          <w:sz w:val="24"/>
        </w:rPr>
        <w:t xml:space="preserve"> </w:t>
      </w:r>
      <w:r w:rsidRPr="00226148" w:rsidR="5739B71B">
        <w:rPr>
          <w:rFonts w:ascii="Times New Roman" w:hAnsi="Times New Roman"/>
          <w:sz w:val="24"/>
        </w:rPr>
        <w:t xml:space="preserve">nõustamisteenuse </w:t>
      </w:r>
      <w:r w:rsidRPr="00226148" w:rsidR="6B0FD642">
        <w:rPr>
          <w:rFonts w:ascii="Times New Roman" w:hAnsi="Times New Roman"/>
          <w:sz w:val="24"/>
        </w:rPr>
        <w:t xml:space="preserve">eesmärk abistada </w:t>
      </w:r>
      <w:proofErr w:type="spellStart"/>
      <w:r w:rsidRPr="00226148" w:rsidR="6B0FD642">
        <w:rPr>
          <w:rFonts w:ascii="Times New Roman" w:hAnsi="Times New Roman"/>
          <w:sz w:val="24"/>
        </w:rPr>
        <w:t>KOV</w:t>
      </w:r>
      <w:r w:rsidRPr="00226148" w:rsidR="00604935">
        <w:rPr>
          <w:rFonts w:ascii="Times New Roman" w:hAnsi="Times New Roman"/>
          <w:sz w:val="24"/>
        </w:rPr>
        <w:t>-</w:t>
      </w:r>
      <w:r w:rsidRPr="00226148" w:rsidR="6B0FD642">
        <w:rPr>
          <w:rFonts w:ascii="Times New Roman" w:hAnsi="Times New Roman"/>
          <w:sz w:val="24"/>
        </w:rPr>
        <w:t>i</w:t>
      </w:r>
      <w:proofErr w:type="spellEnd"/>
      <w:r w:rsidRPr="00226148" w:rsidR="6B0FD642">
        <w:rPr>
          <w:rFonts w:ascii="Times New Roman" w:hAnsi="Times New Roman"/>
          <w:sz w:val="24"/>
        </w:rPr>
        <w:t xml:space="preserve"> just </w:t>
      </w:r>
      <w:r w:rsidRPr="00226148" w:rsidR="5739B71B">
        <w:rPr>
          <w:rFonts w:ascii="Times New Roman" w:hAnsi="Times New Roman"/>
          <w:sz w:val="24"/>
        </w:rPr>
        <w:t>keerulise</w:t>
      </w:r>
      <w:r w:rsidRPr="00226148" w:rsidR="5EA56F9B">
        <w:rPr>
          <w:rFonts w:ascii="Times New Roman" w:hAnsi="Times New Roman"/>
          <w:sz w:val="24"/>
        </w:rPr>
        <w:t xml:space="preserve">mates </w:t>
      </w:r>
      <w:r w:rsidRPr="00226148" w:rsidR="5739B71B">
        <w:rPr>
          <w:rFonts w:ascii="Times New Roman" w:hAnsi="Times New Roman"/>
          <w:sz w:val="24"/>
        </w:rPr>
        <w:t>juhtum</w:t>
      </w:r>
      <w:r w:rsidRPr="00226148" w:rsidR="0D023BFB">
        <w:rPr>
          <w:rFonts w:ascii="Times New Roman" w:hAnsi="Times New Roman"/>
          <w:sz w:val="24"/>
        </w:rPr>
        <w:t xml:space="preserve">ites vastavalt </w:t>
      </w:r>
      <w:proofErr w:type="spellStart"/>
      <w:r w:rsidRPr="00226148" w:rsidR="0D023BFB">
        <w:rPr>
          <w:rFonts w:ascii="Times New Roman" w:hAnsi="Times New Roman"/>
          <w:sz w:val="24"/>
        </w:rPr>
        <w:t>KOV</w:t>
      </w:r>
      <w:r w:rsidRPr="00226148" w:rsidR="00604935">
        <w:rPr>
          <w:rFonts w:ascii="Times New Roman" w:hAnsi="Times New Roman"/>
          <w:sz w:val="24"/>
        </w:rPr>
        <w:t>-</w:t>
      </w:r>
      <w:r w:rsidRPr="00226148" w:rsidR="0D023BFB">
        <w:rPr>
          <w:rFonts w:ascii="Times New Roman" w:hAnsi="Times New Roman"/>
          <w:sz w:val="24"/>
        </w:rPr>
        <w:t>i</w:t>
      </w:r>
      <w:proofErr w:type="spellEnd"/>
      <w:r w:rsidRPr="00226148" w:rsidR="0D023BFB">
        <w:rPr>
          <w:rFonts w:ascii="Times New Roman" w:hAnsi="Times New Roman"/>
          <w:sz w:val="24"/>
        </w:rPr>
        <w:t xml:space="preserve"> enda esitatud taotlusele. </w:t>
      </w:r>
      <w:r w:rsidRPr="00226148" w:rsidR="5739B71B">
        <w:rPr>
          <w:rFonts w:ascii="Times New Roman" w:hAnsi="Times New Roman"/>
          <w:sz w:val="24"/>
        </w:rPr>
        <w:t xml:space="preserve">See tähendab, et kuigi </w:t>
      </w:r>
      <w:proofErr w:type="spellStart"/>
      <w:r w:rsidR="00B8570E">
        <w:rPr>
          <w:rFonts w:ascii="Times New Roman" w:hAnsi="Times New Roman"/>
          <w:sz w:val="24"/>
        </w:rPr>
        <w:t>KOV-i</w:t>
      </w:r>
      <w:proofErr w:type="spellEnd"/>
      <w:r w:rsidR="00B8570E">
        <w:rPr>
          <w:rFonts w:ascii="Times New Roman" w:hAnsi="Times New Roman"/>
          <w:sz w:val="24"/>
        </w:rPr>
        <w:t xml:space="preserve"> </w:t>
      </w:r>
      <w:r w:rsidRPr="00226148" w:rsidR="35F7FE46">
        <w:rPr>
          <w:rFonts w:ascii="Times New Roman" w:hAnsi="Times New Roman"/>
          <w:sz w:val="24"/>
        </w:rPr>
        <w:t>lastekaitsetöötajate</w:t>
      </w:r>
      <w:r w:rsidR="00056238">
        <w:rPr>
          <w:rFonts w:ascii="Times New Roman" w:hAnsi="Times New Roman"/>
          <w:sz w:val="24"/>
        </w:rPr>
        <w:t xml:space="preserve"> </w:t>
      </w:r>
      <w:r w:rsidRPr="00226148" w:rsidR="00056238">
        <w:rPr>
          <w:rFonts w:ascii="Times New Roman" w:hAnsi="Times New Roman"/>
          <w:sz w:val="24"/>
        </w:rPr>
        <w:t>kokkupuude</w:t>
      </w:r>
      <w:r w:rsidR="00056238">
        <w:rPr>
          <w:rFonts w:ascii="Times New Roman" w:hAnsi="Times New Roman"/>
          <w:sz w:val="24"/>
        </w:rPr>
        <w:t xml:space="preserve"> </w:t>
      </w:r>
      <w:r w:rsidRPr="00226148" w:rsidR="00056238">
        <w:rPr>
          <w:rFonts w:ascii="Times New Roman" w:hAnsi="Times New Roman"/>
          <w:sz w:val="24"/>
        </w:rPr>
        <w:t>nõustamisteenusega</w:t>
      </w:r>
      <w:r w:rsidRPr="00226148" w:rsidR="35F7FE46">
        <w:rPr>
          <w:rFonts w:ascii="Times New Roman" w:hAnsi="Times New Roman"/>
          <w:sz w:val="24"/>
        </w:rPr>
        <w:t xml:space="preserve"> on harv, </w:t>
      </w:r>
      <w:r w:rsidRPr="00E84086" w:rsidR="35F7FE46">
        <w:rPr>
          <w:rFonts w:ascii="Times New Roman" w:hAnsi="Times New Roman"/>
          <w:sz w:val="24"/>
        </w:rPr>
        <w:t xml:space="preserve">võib </w:t>
      </w:r>
      <w:r w:rsidRPr="00E84086" w:rsidR="00E84086">
        <w:rPr>
          <w:rFonts w:ascii="Times New Roman" w:hAnsi="Times New Roman"/>
          <w:sz w:val="24"/>
        </w:rPr>
        <w:t xml:space="preserve">sellest </w:t>
      </w:r>
      <w:r w:rsidRPr="00E84086" w:rsidR="5C820BEB">
        <w:rPr>
          <w:rFonts w:ascii="Times New Roman" w:hAnsi="Times New Roman"/>
          <w:sz w:val="24"/>
        </w:rPr>
        <w:t xml:space="preserve">raskete </w:t>
      </w:r>
      <w:r w:rsidRPr="00E84086" w:rsidR="35F7FE46">
        <w:rPr>
          <w:rFonts w:ascii="Times New Roman" w:hAnsi="Times New Roman"/>
          <w:sz w:val="24"/>
        </w:rPr>
        <w:t>juhtumitega tegelemisel</w:t>
      </w:r>
      <w:r w:rsidRPr="00E84086" w:rsidR="00E84086">
        <w:rPr>
          <w:rFonts w:ascii="Times New Roman" w:hAnsi="Times New Roman"/>
          <w:sz w:val="24"/>
        </w:rPr>
        <w:t xml:space="preserve"> saadav abi olla </w:t>
      </w:r>
      <w:r w:rsidR="00E84086">
        <w:rPr>
          <w:rFonts w:ascii="Times New Roman" w:hAnsi="Times New Roman"/>
          <w:sz w:val="24"/>
        </w:rPr>
        <w:t>oluline</w:t>
      </w:r>
      <w:r w:rsidRPr="00226148" w:rsidR="35F7FE46">
        <w:rPr>
          <w:rFonts w:ascii="Times New Roman" w:hAnsi="Times New Roman"/>
          <w:sz w:val="24"/>
        </w:rPr>
        <w:t>.</w:t>
      </w:r>
      <w:r w:rsidRPr="7EECC516" w:rsidR="3581DC1E">
        <w:rPr>
          <w:rFonts w:ascii="Times New Roman" w:hAnsi="Times New Roman"/>
          <w:sz w:val="24"/>
        </w:rPr>
        <w:t xml:space="preserve"> </w:t>
      </w:r>
      <w:r w:rsidRPr="00667AB0" w:rsidR="6882350F">
        <w:rPr>
          <w:rFonts w:ascii="Times New Roman" w:hAnsi="Times New Roman"/>
          <w:sz w:val="24"/>
        </w:rPr>
        <w:t xml:space="preserve">Eelduslikult on </w:t>
      </w:r>
      <w:r w:rsidR="00667AB0">
        <w:rPr>
          <w:rFonts w:ascii="Times New Roman" w:hAnsi="Times New Roman"/>
          <w:sz w:val="24"/>
        </w:rPr>
        <w:t xml:space="preserve">harvem </w:t>
      </w:r>
      <w:r w:rsidR="005B4D3B">
        <w:rPr>
          <w:rFonts w:ascii="Times New Roman" w:hAnsi="Times New Roman"/>
          <w:sz w:val="24"/>
        </w:rPr>
        <w:t xml:space="preserve">ka </w:t>
      </w:r>
      <w:r w:rsidRPr="00667AB0" w:rsidR="6882350F">
        <w:rPr>
          <w:rFonts w:ascii="Times New Roman" w:hAnsi="Times New Roman"/>
          <w:sz w:val="24"/>
        </w:rPr>
        <w:t>lastekaitsetöötajate kokkupuude TMS-i muudatustega.</w:t>
      </w:r>
      <w:r w:rsidRPr="00667AB0" w:rsidR="35F7FE46">
        <w:rPr>
          <w:rFonts w:ascii="Times New Roman" w:hAnsi="Times New Roman"/>
          <w:sz w:val="24"/>
        </w:rPr>
        <w:t xml:space="preserve"> </w:t>
      </w:r>
      <w:r w:rsidRPr="00667AB0" w:rsidR="5D52CE5D">
        <w:rPr>
          <w:rFonts w:ascii="Times New Roman" w:hAnsi="Times New Roman"/>
          <w:sz w:val="24"/>
        </w:rPr>
        <w:t>Täpset ülevaadet, kui</w:t>
      </w:r>
      <w:r w:rsidRPr="00226148" w:rsidR="5D52CE5D">
        <w:rPr>
          <w:rFonts w:ascii="Times New Roman" w:hAnsi="Times New Roman"/>
          <w:sz w:val="24"/>
        </w:rPr>
        <w:t xml:space="preserve"> </w:t>
      </w:r>
      <w:r w:rsidRPr="00226148" w:rsidR="7CCDD63F">
        <w:rPr>
          <w:rFonts w:ascii="Times New Roman" w:hAnsi="Times New Roman"/>
          <w:sz w:val="24"/>
        </w:rPr>
        <w:t>sageli</w:t>
      </w:r>
      <w:r w:rsidRPr="00226148" w:rsidR="5D52CE5D">
        <w:rPr>
          <w:rFonts w:ascii="Times New Roman" w:hAnsi="Times New Roman"/>
          <w:sz w:val="24"/>
        </w:rPr>
        <w:t xml:space="preserve"> </w:t>
      </w:r>
      <w:r w:rsidRPr="00226148" w:rsidR="42403964">
        <w:rPr>
          <w:rFonts w:ascii="Times New Roman" w:hAnsi="Times New Roman"/>
          <w:sz w:val="24"/>
        </w:rPr>
        <w:t xml:space="preserve">mõjutavad </w:t>
      </w:r>
      <w:r w:rsidRPr="00226148" w:rsidR="46BDFECB">
        <w:rPr>
          <w:rFonts w:ascii="Times New Roman" w:hAnsi="Times New Roman"/>
          <w:sz w:val="24"/>
        </w:rPr>
        <w:t>TMS</w:t>
      </w:r>
      <w:r w:rsidRPr="00226148" w:rsidR="00604935">
        <w:rPr>
          <w:rFonts w:ascii="Times New Roman" w:hAnsi="Times New Roman"/>
          <w:sz w:val="24"/>
        </w:rPr>
        <w:t>-</w:t>
      </w:r>
      <w:r w:rsidRPr="00226148" w:rsidR="46BDFECB">
        <w:rPr>
          <w:rFonts w:ascii="Times New Roman" w:hAnsi="Times New Roman"/>
          <w:sz w:val="24"/>
        </w:rPr>
        <w:t>ist tulenevad muudatused lastekaitsetöötajat</w:t>
      </w:r>
      <w:r w:rsidRPr="00226148" w:rsidR="00604935">
        <w:rPr>
          <w:rFonts w:ascii="Times New Roman" w:hAnsi="Times New Roman"/>
          <w:sz w:val="24"/>
        </w:rPr>
        <w:t>,</w:t>
      </w:r>
      <w:r w:rsidRPr="00226148" w:rsidR="42403964">
        <w:rPr>
          <w:rFonts w:ascii="Times New Roman" w:hAnsi="Times New Roman"/>
          <w:sz w:val="24"/>
        </w:rPr>
        <w:t xml:space="preserve"> </w:t>
      </w:r>
      <w:r w:rsidRPr="00226148" w:rsidR="5D52CE5D">
        <w:rPr>
          <w:rFonts w:ascii="Times New Roman" w:hAnsi="Times New Roman"/>
          <w:sz w:val="24"/>
        </w:rPr>
        <w:t xml:space="preserve">on keeruline </w:t>
      </w:r>
      <w:r w:rsidRPr="00226148" w:rsidR="61E74033">
        <w:rPr>
          <w:rFonts w:ascii="Times New Roman" w:hAnsi="Times New Roman"/>
          <w:sz w:val="24"/>
        </w:rPr>
        <w:t>hinnata</w:t>
      </w:r>
      <w:r w:rsidRPr="00226148" w:rsidR="5D52CE5D">
        <w:rPr>
          <w:rFonts w:ascii="Times New Roman" w:hAnsi="Times New Roman"/>
          <w:sz w:val="24"/>
        </w:rPr>
        <w:t>. Kohtutäiturite ja pankrotihaldurite koja (</w:t>
      </w:r>
      <w:r w:rsidRPr="00226148" w:rsidR="00604935">
        <w:rPr>
          <w:rFonts w:ascii="Times New Roman" w:hAnsi="Times New Roman"/>
          <w:sz w:val="24"/>
        </w:rPr>
        <w:t xml:space="preserve">edaspidi </w:t>
      </w:r>
      <w:r w:rsidRPr="00226148" w:rsidR="5D52CE5D">
        <w:rPr>
          <w:rFonts w:ascii="Times New Roman" w:hAnsi="Times New Roman"/>
          <w:sz w:val="24"/>
        </w:rPr>
        <w:t>KPK) infosüsteemis</w:t>
      </w:r>
      <w:r w:rsidRPr="00226148" w:rsidR="782A31C6">
        <w:rPr>
          <w:rFonts w:ascii="Times New Roman" w:hAnsi="Times New Roman"/>
          <w:sz w:val="24"/>
        </w:rPr>
        <w:t xml:space="preserve"> ei ole</w:t>
      </w:r>
      <w:r w:rsidRPr="00226148" w:rsidR="5D52CE5D">
        <w:rPr>
          <w:rFonts w:ascii="Times New Roman" w:hAnsi="Times New Roman"/>
          <w:sz w:val="24"/>
        </w:rPr>
        <w:t xml:space="preserve"> sellist klassifikaatorit, millise alusel oleks võimalik üksnes suhtluskorra või lapse üleandmise täiteasjad välja võtta. KPK märkis</w:t>
      </w:r>
      <w:r w:rsidR="00B8570E">
        <w:rPr>
          <w:rFonts w:ascii="Times New Roman" w:hAnsi="Times New Roman"/>
          <w:sz w:val="24"/>
        </w:rPr>
        <w:t xml:space="preserve"> vastuses Sotsiaalministeeriumi infopäringule</w:t>
      </w:r>
      <w:r w:rsidRPr="00226148" w:rsidR="5D52CE5D">
        <w:rPr>
          <w:rFonts w:ascii="Times New Roman" w:hAnsi="Times New Roman"/>
          <w:sz w:val="24"/>
        </w:rPr>
        <w:t xml:space="preserve">, et </w:t>
      </w:r>
      <w:r w:rsidRPr="00CF6D9A" w:rsidR="5D52CE5D">
        <w:rPr>
          <w:rFonts w:ascii="Times New Roman" w:hAnsi="Times New Roman"/>
          <w:sz w:val="24"/>
        </w:rPr>
        <w:t>kui kohustava nõude täitemenetlustest eemaldada kõik</w:t>
      </w:r>
      <w:r w:rsidRPr="00226148" w:rsidR="5D52CE5D">
        <w:rPr>
          <w:rFonts w:ascii="Times New Roman" w:hAnsi="Times New Roman"/>
          <w:sz w:val="24"/>
        </w:rPr>
        <w:t xml:space="preserve"> need, kus üheks menetlusosaliseks on juriidiline isik, on kokku üle 250 täitemenetluse, mis on alustatud </w:t>
      </w:r>
      <w:r w:rsidR="00760C12">
        <w:rPr>
          <w:rFonts w:ascii="Times New Roman" w:hAnsi="Times New Roman"/>
          <w:sz w:val="24"/>
        </w:rPr>
        <w:t>p</w:t>
      </w:r>
      <w:r w:rsidR="000A0C0A">
        <w:rPr>
          <w:rFonts w:ascii="Times New Roman" w:hAnsi="Times New Roman"/>
          <w:sz w:val="24"/>
        </w:rPr>
        <w:t>eale</w:t>
      </w:r>
      <w:r w:rsidRPr="00226148" w:rsidR="5D52CE5D">
        <w:rPr>
          <w:rFonts w:ascii="Times New Roman" w:hAnsi="Times New Roman"/>
          <w:sz w:val="24"/>
        </w:rPr>
        <w:t xml:space="preserve"> 1. septembri</w:t>
      </w:r>
      <w:r w:rsidR="004C47EA">
        <w:rPr>
          <w:rFonts w:ascii="Times New Roman" w:hAnsi="Times New Roman"/>
          <w:sz w:val="24"/>
        </w:rPr>
        <w:t>t</w:t>
      </w:r>
      <w:r w:rsidRPr="00226148" w:rsidR="5D52CE5D">
        <w:rPr>
          <w:rFonts w:ascii="Times New Roman" w:hAnsi="Times New Roman"/>
          <w:sz w:val="24"/>
        </w:rPr>
        <w:t xml:space="preserve"> 2022. Suhtluskorra täitmise nõu</w:t>
      </w:r>
      <w:r w:rsidR="00C50F3C">
        <w:rPr>
          <w:rFonts w:ascii="Times New Roman" w:hAnsi="Times New Roman"/>
          <w:sz w:val="24"/>
        </w:rPr>
        <w:t>d</w:t>
      </w:r>
      <w:r w:rsidRPr="00226148" w:rsidR="5D52CE5D">
        <w:rPr>
          <w:rFonts w:ascii="Times New Roman" w:hAnsi="Times New Roman"/>
          <w:sz w:val="24"/>
        </w:rPr>
        <w:t xml:space="preserve">e liigiga ja peale 1. septembrit 2022 alustatud täitemenetlusi on registreeritud 10. Seega </w:t>
      </w:r>
      <w:r w:rsidR="00D60FBC">
        <w:rPr>
          <w:rFonts w:ascii="Times New Roman" w:hAnsi="Times New Roman"/>
          <w:sz w:val="24"/>
        </w:rPr>
        <w:t xml:space="preserve">on </w:t>
      </w:r>
      <w:r w:rsidRPr="00226148" w:rsidR="5D52CE5D">
        <w:rPr>
          <w:rFonts w:ascii="Times New Roman" w:hAnsi="Times New Roman"/>
          <w:sz w:val="24"/>
        </w:rPr>
        <w:lastRenderedPageBreak/>
        <w:t>TMS</w:t>
      </w:r>
      <w:r w:rsidRPr="00226148" w:rsidR="00604935">
        <w:rPr>
          <w:rFonts w:ascii="Times New Roman" w:hAnsi="Times New Roman"/>
          <w:sz w:val="24"/>
        </w:rPr>
        <w:t>-</w:t>
      </w:r>
      <w:r w:rsidRPr="00226148" w:rsidR="5D52CE5D">
        <w:rPr>
          <w:rFonts w:ascii="Times New Roman" w:hAnsi="Times New Roman"/>
          <w:sz w:val="24"/>
        </w:rPr>
        <w:t xml:space="preserve">iga seotud muudatuste mõju </w:t>
      </w:r>
      <w:r w:rsidR="00D60FBC">
        <w:rPr>
          <w:rFonts w:ascii="Times New Roman" w:hAnsi="Times New Roman"/>
          <w:sz w:val="24"/>
        </w:rPr>
        <w:t xml:space="preserve">avaldumise </w:t>
      </w:r>
      <w:r w:rsidRPr="7EECC516" w:rsidR="05AB2B66">
        <w:rPr>
          <w:rFonts w:ascii="Times New Roman" w:hAnsi="Times New Roman"/>
          <w:sz w:val="24"/>
        </w:rPr>
        <w:t>sagedus</w:t>
      </w:r>
      <w:r w:rsidRPr="00226148" w:rsidR="5D52CE5D">
        <w:rPr>
          <w:rFonts w:ascii="Times New Roman" w:hAnsi="Times New Roman"/>
          <w:sz w:val="24"/>
        </w:rPr>
        <w:t xml:space="preserve"> pigem väike, kuid võib olulisel määral</w:t>
      </w:r>
      <w:r w:rsidRPr="00226148" w:rsidR="5F536EE2">
        <w:rPr>
          <w:rFonts w:ascii="Times New Roman" w:hAnsi="Times New Roman"/>
          <w:sz w:val="24"/>
        </w:rPr>
        <w:t xml:space="preserve"> mõjutada last ja peret keerulises olukorras. </w:t>
      </w:r>
      <w:r w:rsidRPr="7EECC516" w:rsidR="0B694FC0">
        <w:rPr>
          <w:rFonts w:ascii="Times New Roman" w:hAnsi="Times New Roman"/>
          <w:sz w:val="24"/>
        </w:rPr>
        <w:t xml:space="preserve">Kokkuvõtlikult on </w:t>
      </w:r>
      <w:r w:rsidR="00B8570E">
        <w:rPr>
          <w:rFonts w:ascii="Times New Roman" w:hAnsi="Times New Roman"/>
          <w:sz w:val="24"/>
        </w:rPr>
        <w:t>eelnõu</w:t>
      </w:r>
      <w:r w:rsidR="00A85722">
        <w:rPr>
          <w:rFonts w:ascii="Times New Roman" w:hAnsi="Times New Roman"/>
          <w:sz w:val="24"/>
        </w:rPr>
        <w:t>kohaste</w:t>
      </w:r>
      <w:r w:rsidR="00B8570E">
        <w:rPr>
          <w:rFonts w:ascii="Times New Roman" w:hAnsi="Times New Roman"/>
          <w:sz w:val="24"/>
        </w:rPr>
        <w:t xml:space="preserve"> </w:t>
      </w:r>
      <w:r w:rsidRPr="7EECC516" w:rsidR="0B694FC0">
        <w:rPr>
          <w:rFonts w:ascii="Times New Roman" w:hAnsi="Times New Roman"/>
          <w:sz w:val="24"/>
        </w:rPr>
        <w:t xml:space="preserve">muudatustega kokkupuutumise sagedus siiski pigem suur, sest </w:t>
      </w:r>
      <w:r w:rsidRPr="7EECC516" w:rsidR="6A286F19">
        <w:rPr>
          <w:rFonts w:ascii="Times New Roman" w:hAnsi="Times New Roman"/>
          <w:sz w:val="24"/>
        </w:rPr>
        <w:t xml:space="preserve">muudatused puudutavad mitmeid igapäevatöö osasid. </w:t>
      </w:r>
      <w:r w:rsidRPr="7EECC516" w:rsidR="0B694FC0">
        <w:rPr>
          <w:rFonts w:ascii="Times New Roman" w:hAnsi="Times New Roman"/>
          <w:sz w:val="24"/>
        </w:rPr>
        <w:t xml:space="preserve"> </w:t>
      </w:r>
    </w:p>
    <w:p w:rsidRPr="00226148" w:rsidR="14DFE242" w:rsidP="00E76672" w:rsidRDefault="14DFE242" w14:paraId="7B19F354" w14:textId="4F610327">
      <w:pPr>
        <w:rPr>
          <w:rFonts w:ascii="Times New Roman" w:hAnsi="Times New Roman"/>
          <w:sz w:val="24"/>
        </w:rPr>
      </w:pPr>
    </w:p>
    <w:p w:rsidR="7EECC516" w:rsidP="00E76672" w:rsidRDefault="32A7C4B2" w14:paraId="5E590396" w14:textId="16F32CEE">
      <w:pPr>
        <w:rPr>
          <w:rFonts w:ascii="Times New Roman" w:hAnsi="Times New Roman"/>
          <w:sz w:val="24"/>
        </w:rPr>
      </w:pPr>
      <w:r w:rsidRPr="00226148">
        <w:rPr>
          <w:rFonts w:ascii="Times New Roman" w:hAnsi="Times New Roman"/>
          <w:sz w:val="24"/>
        </w:rPr>
        <w:t xml:space="preserve">Ebasoovitavate mõjude kaasnemise risk </w:t>
      </w:r>
      <w:r w:rsidRPr="00226148" w:rsidR="47EC68B0">
        <w:rPr>
          <w:rFonts w:ascii="Times New Roman" w:hAnsi="Times New Roman"/>
          <w:sz w:val="24"/>
        </w:rPr>
        <w:t xml:space="preserve">võib tuleneda asjaolust, et muudatuste </w:t>
      </w:r>
      <w:r w:rsidR="00BB7C26">
        <w:rPr>
          <w:rFonts w:ascii="Times New Roman" w:hAnsi="Times New Roman"/>
          <w:sz w:val="24"/>
        </w:rPr>
        <w:t>tegemine</w:t>
      </w:r>
      <w:r w:rsidRPr="00226148" w:rsidR="47EC68B0">
        <w:rPr>
          <w:rFonts w:ascii="Times New Roman" w:hAnsi="Times New Roman"/>
          <w:sz w:val="24"/>
        </w:rPr>
        <w:t xml:space="preserve"> võrgustikutöös</w:t>
      </w:r>
      <w:r w:rsidR="00BB7C26">
        <w:rPr>
          <w:rFonts w:ascii="Times New Roman" w:hAnsi="Times New Roman"/>
          <w:sz w:val="24"/>
        </w:rPr>
        <w:t>,</w:t>
      </w:r>
      <w:r w:rsidRPr="00226148" w:rsidR="72D5F14A">
        <w:rPr>
          <w:rFonts w:ascii="Times New Roman" w:hAnsi="Times New Roman"/>
          <w:sz w:val="24"/>
        </w:rPr>
        <w:t xml:space="preserve"> </w:t>
      </w:r>
      <w:r w:rsidRPr="00226148" w:rsidR="47EC68B0">
        <w:rPr>
          <w:rFonts w:ascii="Times New Roman" w:hAnsi="Times New Roman"/>
          <w:sz w:val="24"/>
        </w:rPr>
        <w:t>juhtumikorraldus</w:t>
      </w:r>
      <w:r w:rsidR="00BB7C26">
        <w:rPr>
          <w:rFonts w:ascii="Times New Roman" w:hAnsi="Times New Roman"/>
          <w:sz w:val="24"/>
        </w:rPr>
        <w:t>es,</w:t>
      </w:r>
      <w:r w:rsidRPr="00226148" w:rsidR="27099164">
        <w:rPr>
          <w:rFonts w:ascii="Times New Roman" w:hAnsi="Times New Roman"/>
          <w:sz w:val="24"/>
        </w:rPr>
        <w:t xml:space="preserve"> </w:t>
      </w:r>
      <w:proofErr w:type="spellStart"/>
      <w:r w:rsidRPr="00226148" w:rsidR="27099164">
        <w:rPr>
          <w:rFonts w:ascii="Times New Roman" w:hAnsi="Times New Roman"/>
          <w:sz w:val="24"/>
        </w:rPr>
        <w:t>KOV</w:t>
      </w:r>
      <w:r w:rsidRPr="00226148" w:rsidR="00604935">
        <w:rPr>
          <w:rFonts w:ascii="Times New Roman" w:hAnsi="Times New Roman"/>
          <w:sz w:val="24"/>
        </w:rPr>
        <w:t>-i</w:t>
      </w:r>
      <w:proofErr w:type="spellEnd"/>
      <w:r w:rsidRPr="00226148" w:rsidR="27099164">
        <w:rPr>
          <w:rFonts w:ascii="Times New Roman" w:hAnsi="Times New Roman"/>
          <w:sz w:val="24"/>
        </w:rPr>
        <w:t xml:space="preserve"> lastekaitsealaste ülesannete täitmise</w:t>
      </w:r>
      <w:r w:rsidR="00205460">
        <w:rPr>
          <w:rFonts w:ascii="Times New Roman" w:hAnsi="Times New Roman"/>
          <w:sz w:val="24"/>
        </w:rPr>
        <w:t>l</w:t>
      </w:r>
      <w:r w:rsidRPr="00226148" w:rsidR="27099164">
        <w:rPr>
          <w:rFonts w:ascii="Times New Roman" w:hAnsi="Times New Roman"/>
          <w:sz w:val="24"/>
        </w:rPr>
        <w:t xml:space="preserve"> </w:t>
      </w:r>
      <w:r w:rsidRPr="00226148" w:rsidR="3889B38D">
        <w:rPr>
          <w:rFonts w:ascii="Times New Roman" w:hAnsi="Times New Roman"/>
          <w:sz w:val="24"/>
        </w:rPr>
        <w:t>ja SKA nõustamisteenus</w:t>
      </w:r>
      <w:r w:rsidR="00E130F0">
        <w:rPr>
          <w:rFonts w:ascii="Times New Roman" w:hAnsi="Times New Roman"/>
          <w:sz w:val="24"/>
        </w:rPr>
        <w:t>es</w:t>
      </w:r>
      <w:r w:rsidRPr="00226148" w:rsidR="47EC68B0">
        <w:rPr>
          <w:rFonts w:ascii="Times New Roman" w:hAnsi="Times New Roman"/>
          <w:sz w:val="24"/>
        </w:rPr>
        <w:t xml:space="preserve"> ei </w:t>
      </w:r>
      <w:r w:rsidRPr="00226148" w:rsidR="7760CD2D">
        <w:rPr>
          <w:rFonts w:ascii="Times New Roman" w:hAnsi="Times New Roman"/>
          <w:sz w:val="24"/>
        </w:rPr>
        <w:t xml:space="preserve">too </w:t>
      </w:r>
      <w:r w:rsidR="00D05DD4">
        <w:rPr>
          <w:rFonts w:ascii="Times New Roman" w:hAnsi="Times New Roman"/>
          <w:sz w:val="24"/>
        </w:rPr>
        <w:t xml:space="preserve">kaasa </w:t>
      </w:r>
      <w:r w:rsidRPr="00226148" w:rsidR="7760CD2D">
        <w:rPr>
          <w:rFonts w:ascii="Times New Roman" w:hAnsi="Times New Roman"/>
          <w:sz w:val="24"/>
        </w:rPr>
        <w:t>soovitud muudatusi</w:t>
      </w:r>
      <w:r w:rsidRPr="00226148" w:rsidR="235E0889">
        <w:rPr>
          <w:rFonts w:ascii="Times New Roman" w:hAnsi="Times New Roman"/>
          <w:sz w:val="24"/>
        </w:rPr>
        <w:t xml:space="preserve"> ja</w:t>
      </w:r>
      <w:r w:rsidRPr="00226148" w:rsidR="538CC3AD">
        <w:rPr>
          <w:rFonts w:ascii="Times New Roman" w:hAnsi="Times New Roman"/>
          <w:sz w:val="24"/>
        </w:rPr>
        <w:t>/või need</w:t>
      </w:r>
      <w:r w:rsidRPr="00226148" w:rsidR="04B7FD77">
        <w:rPr>
          <w:rFonts w:ascii="Times New Roman" w:hAnsi="Times New Roman"/>
          <w:sz w:val="24"/>
        </w:rPr>
        <w:t xml:space="preserve"> ei toeta lastekaitsetöötajat ega abivajavaid lapsi. </w:t>
      </w:r>
      <w:r w:rsidRPr="00226148" w:rsidR="3881AC3D">
        <w:rPr>
          <w:rFonts w:ascii="Times New Roman" w:hAnsi="Times New Roman"/>
          <w:sz w:val="24"/>
        </w:rPr>
        <w:t>See tähendab, et lastekaitsetöötajate suur töökoormus</w:t>
      </w:r>
      <w:r w:rsidRPr="00226148" w:rsidR="2FAD9396">
        <w:rPr>
          <w:rFonts w:ascii="Times New Roman" w:hAnsi="Times New Roman"/>
          <w:sz w:val="24"/>
        </w:rPr>
        <w:t>, mida on erinevates uuringutes välja toodud,</w:t>
      </w:r>
      <w:r w:rsidRPr="00226148" w:rsidR="3881AC3D">
        <w:rPr>
          <w:rFonts w:ascii="Times New Roman" w:hAnsi="Times New Roman"/>
          <w:sz w:val="24"/>
        </w:rPr>
        <w:t xml:space="preserve"> ei vähene. Hariduses/tervis</w:t>
      </w:r>
      <w:r w:rsidR="005565FC">
        <w:rPr>
          <w:rFonts w:ascii="Times New Roman" w:hAnsi="Times New Roman"/>
          <w:sz w:val="24"/>
        </w:rPr>
        <w:t>hoius</w:t>
      </w:r>
      <w:r w:rsidR="00A85722">
        <w:rPr>
          <w:rFonts w:ascii="Times New Roman" w:hAnsi="Times New Roman"/>
          <w:sz w:val="24"/>
        </w:rPr>
        <w:t xml:space="preserve"> ja</w:t>
      </w:r>
      <w:r w:rsidRPr="00226148" w:rsidR="339477F6">
        <w:rPr>
          <w:rFonts w:ascii="Times New Roman" w:hAnsi="Times New Roman"/>
          <w:sz w:val="24"/>
        </w:rPr>
        <w:t xml:space="preserve"> teistes sarnastes valdkondades olevate spetsialistide töökoormus on samuti suur, mistõttu </w:t>
      </w:r>
      <w:r w:rsidRPr="00A85722" w:rsidR="00F02139">
        <w:rPr>
          <w:rFonts w:ascii="Times New Roman" w:hAnsi="Times New Roman"/>
          <w:sz w:val="24"/>
        </w:rPr>
        <w:t xml:space="preserve">ei pruugi </w:t>
      </w:r>
      <w:r w:rsidRPr="00226148" w:rsidR="339477F6">
        <w:rPr>
          <w:rFonts w:ascii="Times New Roman" w:hAnsi="Times New Roman"/>
          <w:sz w:val="24"/>
        </w:rPr>
        <w:t xml:space="preserve">nende </w:t>
      </w:r>
      <w:r w:rsidRPr="00A85722" w:rsidR="339477F6">
        <w:rPr>
          <w:rFonts w:ascii="Times New Roman" w:hAnsi="Times New Roman"/>
          <w:sz w:val="24"/>
        </w:rPr>
        <w:t>panustamine juhtumikorraldus</w:t>
      </w:r>
      <w:r w:rsidR="00A85722">
        <w:rPr>
          <w:rFonts w:ascii="Times New Roman" w:hAnsi="Times New Roman"/>
          <w:sz w:val="24"/>
        </w:rPr>
        <w:t>se</w:t>
      </w:r>
      <w:r w:rsidRPr="00A85722" w:rsidR="339477F6">
        <w:rPr>
          <w:rFonts w:ascii="Times New Roman" w:hAnsi="Times New Roman"/>
          <w:sz w:val="24"/>
        </w:rPr>
        <w:t xml:space="preserve"> või võrgustikutöös</w:t>
      </w:r>
      <w:r w:rsidR="00A85722">
        <w:rPr>
          <w:rFonts w:ascii="Times New Roman" w:hAnsi="Times New Roman"/>
          <w:sz w:val="24"/>
        </w:rPr>
        <w:t>se</w:t>
      </w:r>
      <w:r w:rsidRPr="00A85722" w:rsidR="339477F6">
        <w:rPr>
          <w:rFonts w:ascii="Times New Roman" w:hAnsi="Times New Roman"/>
          <w:sz w:val="24"/>
        </w:rPr>
        <w:t xml:space="preserve"> vaatamata eelnõu</w:t>
      </w:r>
      <w:r w:rsidR="00AE1039">
        <w:rPr>
          <w:rFonts w:ascii="Times New Roman" w:hAnsi="Times New Roman"/>
          <w:sz w:val="24"/>
        </w:rPr>
        <w:t>kohastele</w:t>
      </w:r>
      <w:r w:rsidRPr="00A85722" w:rsidR="339477F6">
        <w:rPr>
          <w:rFonts w:ascii="Times New Roman" w:hAnsi="Times New Roman"/>
          <w:sz w:val="24"/>
        </w:rPr>
        <w:t xml:space="preserve"> muudatustele</w:t>
      </w:r>
      <w:r w:rsidRPr="00226148" w:rsidR="339477F6">
        <w:rPr>
          <w:rFonts w:ascii="Times New Roman" w:hAnsi="Times New Roman"/>
          <w:sz w:val="24"/>
        </w:rPr>
        <w:t xml:space="preserve"> suureneda. </w:t>
      </w:r>
      <w:r w:rsidRPr="00226148" w:rsidR="772178A8">
        <w:rPr>
          <w:rFonts w:ascii="Times New Roman" w:hAnsi="Times New Roman"/>
          <w:sz w:val="24"/>
        </w:rPr>
        <w:t>Isegi kui juhtumi peamise</w:t>
      </w:r>
      <w:r w:rsidR="00C07C12">
        <w:rPr>
          <w:rFonts w:ascii="Times New Roman" w:hAnsi="Times New Roman"/>
          <w:sz w:val="24"/>
        </w:rPr>
        <w:t>d</w:t>
      </w:r>
      <w:r w:rsidRPr="00226148" w:rsidR="772178A8">
        <w:rPr>
          <w:rFonts w:ascii="Times New Roman" w:hAnsi="Times New Roman"/>
          <w:sz w:val="24"/>
        </w:rPr>
        <w:t xml:space="preserve"> probleemid tulenevad valdkonnast, mille</w:t>
      </w:r>
      <w:r w:rsidR="00C2050D">
        <w:rPr>
          <w:rFonts w:ascii="Times New Roman" w:hAnsi="Times New Roman"/>
          <w:sz w:val="24"/>
        </w:rPr>
        <w:t xml:space="preserve"> kohta</w:t>
      </w:r>
      <w:r w:rsidR="004943D0">
        <w:rPr>
          <w:rFonts w:ascii="Times New Roman" w:hAnsi="Times New Roman"/>
          <w:sz w:val="24"/>
        </w:rPr>
        <w:t xml:space="preserve"> on</w:t>
      </w:r>
      <w:r w:rsidRPr="00226148" w:rsidR="772178A8">
        <w:rPr>
          <w:rFonts w:ascii="Times New Roman" w:hAnsi="Times New Roman"/>
          <w:sz w:val="24"/>
        </w:rPr>
        <w:t xml:space="preserve"> </w:t>
      </w:r>
      <w:r w:rsidR="00B8570E">
        <w:rPr>
          <w:rFonts w:ascii="Times New Roman" w:hAnsi="Times New Roman"/>
          <w:sz w:val="24"/>
        </w:rPr>
        <w:t xml:space="preserve">lapsega töötaval spetsialistil </w:t>
      </w:r>
      <w:r w:rsidRPr="00226148" w:rsidR="772178A8">
        <w:rPr>
          <w:rFonts w:ascii="Times New Roman" w:hAnsi="Times New Roman"/>
          <w:sz w:val="24"/>
        </w:rPr>
        <w:t>head teadmised, võivad spetsialistid ikkagi vajada lisateadmisi/</w:t>
      </w:r>
      <w:r w:rsidR="0056165C">
        <w:rPr>
          <w:rFonts w:ascii="Times New Roman" w:hAnsi="Times New Roman"/>
          <w:sz w:val="24"/>
        </w:rPr>
        <w:t>-</w:t>
      </w:r>
      <w:r w:rsidRPr="00226148" w:rsidR="772178A8">
        <w:rPr>
          <w:rFonts w:ascii="Times New Roman" w:hAnsi="Times New Roman"/>
          <w:sz w:val="24"/>
        </w:rPr>
        <w:t>oskus</w:t>
      </w:r>
      <w:r w:rsidR="000549E2">
        <w:rPr>
          <w:rFonts w:ascii="Times New Roman" w:hAnsi="Times New Roman"/>
          <w:sz w:val="24"/>
        </w:rPr>
        <w:t>i</w:t>
      </w:r>
      <w:r w:rsidRPr="00226148" w:rsidR="772178A8">
        <w:rPr>
          <w:rFonts w:ascii="Times New Roman" w:hAnsi="Times New Roman"/>
          <w:sz w:val="24"/>
        </w:rPr>
        <w:t xml:space="preserve"> lastekaitse</w:t>
      </w:r>
      <w:r w:rsidR="004641E0">
        <w:rPr>
          <w:rFonts w:ascii="Times New Roman" w:hAnsi="Times New Roman"/>
          <w:sz w:val="24"/>
        </w:rPr>
        <w:t>valdkonnas</w:t>
      </w:r>
      <w:r w:rsidRPr="00226148" w:rsidR="772178A8">
        <w:rPr>
          <w:rFonts w:ascii="Times New Roman" w:hAnsi="Times New Roman"/>
          <w:sz w:val="24"/>
        </w:rPr>
        <w:t xml:space="preserve"> (nt kuidas luua lapsega kontakti ja usaldust</w:t>
      </w:r>
      <w:r w:rsidRPr="00226148" w:rsidR="631A93E9">
        <w:rPr>
          <w:rFonts w:ascii="Times New Roman" w:hAnsi="Times New Roman"/>
          <w:sz w:val="24"/>
        </w:rPr>
        <w:t xml:space="preserve">), </w:t>
      </w:r>
      <w:r w:rsidR="00D2506B">
        <w:rPr>
          <w:rFonts w:ascii="Times New Roman" w:hAnsi="Times New Roman"/>
          <w:sz w:val="24"/>
        </w:rPr>
        <w:t>ning</w:t>
      </w:r>
      <w:r w:rsidR="00B8570E">
        <w:rPr>
          <w:rFonts w:ascii="Times New Roman" w:hAnsi="Times New Roman"/>
          <w:sz w:val="24"/>
        </w:rPr>
        <w:t xml:space="preserve"> kõigi sihtrühmade puhul </w:t>
      </w:r>
      <w:r w:rsidR="00D2506B">
        <w:rPr>
          <w:rFonts w:ascii="Times New Roman" w:hAnsi="Times New Roman"/>
          <w:sz w:val="24"/>
        </w:rPr>
        <w:t xml:space="preserve">ei pruugi </w:t>
      </w:r>
      <w:r w:rsidR="00B8570E">
        <w:rPr>
          <w:rFonts w:ascii="Times New Roman" w:hAnsi="Times New Roman"/>
          <w:sz w:val="24"/>
        </w:rPr>
        <w:t>olla üheselt selge,</w:t>
      </w:r>
      <w:r w:rsidRPr="00226148" w:rsidR="631A93E9">
        <w:rPr>
          <w:rFonts w:ascii="Times New Roman" w:hAnsi="Times New Roman"/>
          <w:sz w:val="24"/>
        </w:rPr>
        <w:t xml:space="preserve"> kes ja kuidas peaks selliseid teadmisi teiste valdkondade spetsialistidele jagama.</w:t>
      </w:r>
    </w:p>
    <w:p w:rsidRPr="00226148" w:rsidR="1F50866A" w:rsidP="00E76672" w:rsidRDefault="1F50866A" w14:paraId="745B63C2" w14:textId="5CD540CB">
      <w:pPr>
        <w:rPr>
          <w:rFonts w:ascii="Times New Roman" w:hAnsi="Times New Roman"/>
          <w:sz w:val="24"/>
        </w:rPr>
      </w:pPr>
    </w:p>
    <w:p w:rsidRPr="00226148" w:rsidR="1F50866A" w:rsidP="00E76672" w:rsidRDefault="5C6618B5" w14:paraId="0CC694E2" w14:textId="01213083">
      <w:pPr>
        <w:rPr>
          <w:rFonts w:ascii="Times New Roman" w:hAnsi="Times New Roman"/>
          <w:b/>
          <w:bCs/>
          <w:sz w:val="24"/>
        </w:rPr>
      </w:pPr>
      <w:r w:rsidRPr="00226148">
        <w:rPr>
          <w:rFonts w:ascii="Times New Roman" w:hAnsi="Times New Roman"/>
          <w:b/>
          <w:bCs/>
          <w:sz w:val="24"/>
        </w:rPr>
        <w:t>6.3</w:t>
      </w:r>
      <w:r w:rsidR="00772D7B">
        <w:rPr>
          <w:rFonts w:ascii="Times New Roman" w:hAnsi="Times New Roman"/>
          <w:b/>
          <w:bCs/>
          <w:sz w:val="24"/>
        </w:rPr>
        <w:t>.</w:t>
      </w:r>
      <w:r w:rsidRPr="00226148">
        <w:rPr>
          <w:rFonts w:ascii="Times New Roman" w:hAnsi="Times New Roman"/>
          <w:b/>
          <w:bCs/>
          <w:sz w:val="24"/>
        </w:rPr>
        <w:t xml:space="preserve"> </w:t>
      </w:r>
      <w:r w:rsidRPr="00285CF2">
        <w:rPr>
          <w:rFonts w:ascii="Times New Roman" w:hAnsi="Times New Roman"/>
          <w:b/>
          <w:bCs/>
          <w:sz w:val="24"/>
        </w:rPr>
        <w:t>Mõju riigivalitsemisele</w:t>
      </w:r>
      <w:r w:rsidR="00B8570E">
        <w:rPr>
          <w:rFonts w:ascii="Times New Roman" w:hAnsi="Times New Roman"/>
          <w:b/>
          <w:bCs/>
          <w:sz w:val="24"/>
        </w:rPr>
        <w:t xml:space="preserve">: </w:t>
      </w:r>
      <w:r w:rsidRPr="00226148">
        <w:rPr>
          <w:rFonts w:ascii="Times New Roman" w:hAnsi="Times New Roman"/>
          <w:b/>
          <w:bCs/>
          <w:sz w:val="24"/>
        </w:rPr>
        <w:t xml:space="preserve">SKA </w:t>
      </w:r>
    </w:p>
    <w:p w:rsidRPr="00226148" w:rsidR="622A9E37" w:rsidP="00E76672" w:rsidRDefault="622A9E37" w14:paraId="79BA7A35" w14:textId="7EB7AE08">
      <w:pPr>
        <w:rPr>
          <w:rFonts w:ascii="Times New Roman" w:hAnsi="Times New Roman"/>
          <w:b/>
          <w:bCs/>
          <w:sz w:val="24"/>
        </w:rPr>
      </w:pPr>
    </w:p>
    <w:p w:rsidRPr="00226148" w:rsidR="754DC743" w:rsidP="00E76672" w:rsidRDefault="7EBEA543" w14:paraId="4DCB4298" w14:textId="558ADEE4">
      <w:pPr>
        <w:rPr>
          <w:rFonts w:ascii="Times New Roman" w:hAnsi="Times New Roman"/>
          <w:sz w:val="24"/>
        </w:rPr>
      </w:pPr>
      <w:proofErr w:type="spellStart"/>
      <w:r w:rsidRPr="00226148">
        <w:rPr>
          <w:rFonts w:ascii="Times New Roman" w:hAnsi="Times New Roman"/>
          <w:sz w:val="24"/>
        </w:rPr>
        <w:t>LasteKS</w:t>
      </w:r>
      <w:r w:rsidRPr="00226148" w:rsidR="04E59BF0">
        <w:rPr>
          <w:rFonts w:ascii="Times New Roman" w:hAnsi="Times New Roman"/>
          <w:sz w:val="24"/>
        </w:rPr>
        <w:t>-</w:t>
      </w:r>
      <w:r w:rsidRPr="00226148">
        <w:rPr>
          <w:rFonts w:ascii="Times New Roman" w:hAnsi="Times New Roman"/>
          <w:sz w:val="24"/>
        </w:rPr>
        <w:t>is</w:t>
      </w:r>
      <w:proofErr w:type="spellEnd"/>
      <w:r w:rsidRPr="00226148">
        <w:rPr>
          <w:rFonts w:ascii="Times New Roman" w:hAnsi="Times New Roman"/>
          <w:sz w:val="24"/>
        </w:rPr>
        <w:t xml:space="preserve"> tehtavad muudatused mõjutavad </w:t>
      </w:r>
      <w:r w:rsidR="00B8570E">
        <w:rPr>
          <w:rFonts w:ascii="Times New Roman" w:hAnsi="Times New Roman"/>
          <w:sz w:val="24"/>
        </w:rPr>
        <w:t xml:space="preserve">riigiasutustest </w:t>
      </w:r>
      <w:r w:rsidRPr="00226148">
        <w:rPr>
          <w:rFonts w:ascii="Times New Roman" w:hAnsi="Times New Roman"/>
          <w:sz w:val="24"/>
        </w:rPr>
        <w:t xml:space="preserve">enim </w:t>
      </w:r>
      <w:proofErr w:type="spellStart"/>
      <w:r w:rsidRPr="00226148" w:rsidR="754DC743">
        <w:rPr>
          <w:rFonts w:ascii="Times New Roman" w:hAnsi="Times New Roman"/>
          <w:sz w:val="24"/>
        </w:rPr>
        <w:t>SKA-d</w:t>
      </w:r>
      <w:proofErr w:type="spellEnd"/>
      <w:r w:rsidRPr="00226148" w:rsidR="31F4D81A">
        <w:rPr>
          <w:rFonts w:ascii="Times New Roman" w:hAnsi="Times New Roman"/>
          <w:sz w:val="24"/>
        </w:rPr>
        <w:t xml:space="preserve">, mis on </w:t>
      </w:r>
      <w:r w:rsidRPr="00226148" w:rsidR="754DC743">
        <w:rPr>
          <w:rFonts w:ascii="Times New Roman" w:hAnsi="Times New Roman"/>
          <w:sz w:val="24"/>
        </w:rPr>
        <w:t xml:space="preserve">Eestis </w:t>
      </w:r>
      <w:r w:rsidRPr="00226148" w:rsidR="5684AD43">
        <w:rPr>
          <w:rFonts w:ascii="Times New Roman" w:hAnsi="Times New Roman"/>
          <w:sz w:val="24"/>
        </w:rPr>
        <w:t>üleriigilis</w:t>
      </w:r>
      <w:r w:rsidR="00CD134A">
        <w:rPr>
          <w:rFonts w:ascii="Times New Roman" w:hAnsi="Times New Roman"/>
          <w:sz w:val="24"/>
        </w:rPr>
        <w:t>t</w:t>
      </w:r>
      <w:r w:rsidRPr="00226148" w:rsidR="5684AD43">
        <w:rPr>
          <w:rFonts w:ascii="Times New Roman" w:hAnsi="Times New Roman"/>
          <w:sz w:val="24"/>
        </w:rPr>
        <w:t xml:space="preserve"> </w:t>
      </w:r>
      <w:r w:rsidRPr="00226148" w:rsidR="754DC743">
        <w:rPr>
          <w:rFonts w:ascii="Times New Roman" w:hAnsi="Times New Roman"/>
          <w:sz w:val="24"/>
        </w:rPr>
        <w:t xml:space="preserve">lastekaitsetööd korraldav ja toetav </w:t>
      </w:r>
      <w:r w:rsidRPr="00226148" w:rsidR="61A6FDB6">
        <w:rPr>
          <w:rFonts w:ascii="Times New Roman" w:hAnsi="Times New Roman"/>
          <w:sz w:val="24"/>
        </w:rPr>
        <w:t xml:space="preserve">asutus. </w:t>
      </w:r>
      <w:r w:rsidRPr="00226148" w:rsidR="7A55E936">
        <w:rPr>
          <w:rFonts w:ascii="Times New Roman" w:hAnsi="Times New Roman"/>
          <w:sz w:val="24"/>
        </w:rPr>
        <w:t>Planeeritud muudatused</w:t>
      </w:r>
      <w:r w:rsidRPr="00226148" w:rsidR="61A6FDB6">
        <w:rPr>
          <w:rFonts w:ascii="Times New Roman" w:hAnsi="Times New Roman"/>
          <w:sz w:val="24"/>
        </w:rPr>
        <w:t xml:space="preserve"> </w:t>
      </w:r>
      <w:r w:rsidRPr="00226148" w:rsidR="007330E2">
        <w:rPr>
          <w:rFonts w:ascii="Times New Roman" w:hAnsi="Times New Roman"/>
          <w:sz w:val="24"/>
        </w:rPr>
        <w:t xml:space="preserve">mõjutavad </w:t>
      </w:r>
      <w:r w:rsidRPr="00226148" w:rsidR="754DC743">
        <w:rPr>
          <w:rFonts w:ascii="Times New Roman" w:hAnsi="Times New Roman"/>
          <w:sz w:val="24"/>
        </w:rPr>
        <w:t>teatud</w:t>
      </w:r>
      <w:r w:rsidRPr="00226148" w:rsidR="007330E2">
        <w:rPr>
          <w:rFonts w:ascii="Times New Roman" w:hAnsi="Times New Roman"/>
          <w:sz w:val="24"/>
        </w:rPr>
        <w:t xml:space="preserve"> ametikohtade</w:t>
      </w:r>
      <w:r w:rsidRPr="00226148" w:rsidR="754DC743">
        <w:rPr>
          <w:rFonts w:ascii="Times New Roman" w:hAnsi="Times New Roman"/>
          <w:sz w:val="24"/>
        </w:rPr>
        <w:t xml:space="preserve"> kvalifikatsiooninõude</w:t>
      </w:r>
      <w:r w:rsidRPr="00226148" w:rsidR="682321EE">
        <w:rPr>
          <w:rFonts w:ascii="Times New Roman" w:hAnsi="Times New Roman"/>
          <w:sz w:val="24"/>
        </w:rPr>
        <w:t>i</w:t>
      </w:r>
      <w:r w:rsidRPr="00226148" w:rsidR="754DC743">
        <w:rPr>
          <w:rFonts w:ascii="Times New Roman" w:hAnsi="Times New Roman"/>
          <w:sz w:val="24"/>
        </w:rPr>
        <w:t xml:space="preserve">d, </w:t>
      </w:r>
      <w:r w:rsidRPr="00226148" w:rsidR="00276314">
        <w:rPr>
          <w:rFonts w:ascii="Times New Roman" w:hAnsi="Times New Roman"/>
          <w:sz w:val="24"/>
        </w:rPr>
        <w:t>se</w:t>
      </w:r>
      <w:r w:rsidRPr="00226148" w:rsidR="00821C71">
        <w:rPr>
          <w:rFonts w:ascii="Times New Roman" w:hAnsi="Times New Roman"/>
          <w:sz w:val="24"/>
        </w:rPr>
        <w:t>avad</w:t>
      </w:r>
      <w:r w:rsidRPr="00226148" w:rsidR="754DC743">
        <w:rPr>
          <w:rFonts w:ascii="Times New Roman" w:hAnsi="Times New Roman"/>
          <w:sz w:val="24"/>
        </w:rPr>
        <w:t xml:space="preserve"> kohustuse </w:t>
      </w:r>
      <w:r w:rsidRPr="00226148" w:rsidR="00BB489F">
        <w:rPr>
          <w:rFonts w:ascii="Times New Roman" w:hAnsi="Times New Roman"/>
          <w:sz w:val="24"/>
        </w:rPr>
        <w:t xml:space="preserve">pakkuda koolitusi </w:t>
      </w:r>
      <w:r w:rsidRPr="00226148" w:rsidR="504A092B">
        <w:rPr>
          <w:rFonts w:ascii="Times New Roman" w:hAnsi="Times New Roman"/>
          <w:sz w:val="24"/>
        </w:rPr>
        <w:t xml:space="preserve">lisaks lastekaitsetöötajatele </w:t>
      </w:r>
      <w:r w:rsidRPr="00226148" w:rsidR="754DC743">
        <w:rPr>
          <w:rFonts w:ascii="Times New Roman" w:hAnsi="Times New Roman"/>
          <w:sz w:val="24"/>
        </w:rPr>
        <w:t>ka lastekaitse</w:t>
      </w:r>
      <w:r w:rsidR="007E6C54">
        <w:rPr>
          <w:rFonts w:ascii="Times New Roman" w:hAnsi="Times New Roman"/>
          <w:sz w:val="24"/>
        </w:rPr>
        <w:t>valdkonna</w:t>
      </w:r>
      <w:r w:rsidRPr="00226148" w:rsidR="754DC743">
        <w:rPr>
          <w:rFonts w:ascii="Times New Roman" w:hAnsi="Times New Roman"/>
          <w:sz w:val="24"/>
        </w:rPr>
        <w:t xml:space="preserve"> juhtidele </w:t>
      </w:r>
      <w:r w:rsidRPr="2E891249" w:rsidR="543E4306">
        <w:rPr>
          <w:rFonts w:ascii="Times New Roman" w:hAnsi="Times New Roman"/>
          <w:sz w:val="24"/>
        </w:rPr>
        <w:t>ja</w:t>
      </w:r>
      <w:r w:rsidRPr="00226148" w:rsidR="00821C71">
        <w:rPr>
          <w:rFonts w:ascii="Times New Roman" w:hAnsi="Times New Roman"/>
          <w:sz w:val="24"/>
        </w:rPr>
        <w:t xml:space="preserve"> </w:t>
      </w:r>
      <w:r w:rsidRPr="00226148" w:rsidR="754DC743">
        <w:rPr>
          <w:rFonts w:ascii="Times New Roman" w:hAnsi="Times New Roman"/>
          <w:sz w:val="24"/>
        </w:rPr>
        <w:t xml:space="preserve">täpsustavad </w:t>
      </w:r>
      <w:r w:rsidRPr="00226148" w:rsidR="00C93597">
        <w:rPr>
          <w:rFonts w:ascii="Times New Roman" w:hAnsi="Times New Roman"/>
          <w:sz w:val="24"/>
        </w:rPr>
        <w:t xml:space="preserve">lasteasutuse </w:t>
      </w:r>
      <w:r w:rsidRPr="00226148" w:rsidR="754DC743">
        <w:rPr>
          <w:rFonts w:ascii="Times New Roman" w:hAnsi="Times New Roman"/>
          <w:sz w:val="24"/>
        </w:rPr>
        <w:t xml:space="preserve">haldusjärelevalve tegemiseks lubatavaid meetmeid. Muudatuste eesmärk on tugevdada SKA rolli nii lastekaitse korraldamisel kui ka järelevalves ning </w:t>
      </w:r>
      <w:r w:rsidR="006746C3">
        <w:rPr>
          <w:rFonts w:ascii="Times New Roman" w:hAnsi="Times New Roman"/>
          <w:sz w:val="24"/>
        </w:rPr>
        <w:t>suurendada</w:t>
      </w:r>
      <w:r w:rsidRPr="00226148" w:rsidR="754DC743">
        <w:rPr>
          <w:rFonts w:ascii="Times New Roman" w:hAnsi="Times New Roman"/>
          <w:sz w:val="24"/>
        </w:rPr>
        <w:t xml:space="preserve"> süsteemi selgust ja usaldusväärsust.</w:t>
      </w:r>
      <w:r w:rsidRPr="00226148" w:rsidR="009561A3">
        <w:rPr>
          <w:rFonts w:ascii="Times New Roman" w:hAnsi="Times New Roman"/>
          <w:sz w:val="24"/>
        </w:rPr>
        <w:t xml:space="preserve"> </w:t>
      </w:r>
      <w:r w:rsidRPr="2E891249" w:rsidR="30E9E0D0">
        <w:rPr>
          <w:rFonts w:ascii="Times New Roman" w:hAnsi="Times New Roman"/>
          <w:sz w:val="24"/>
        </w:rPr>
        <w:t>Sarnaselt teiste sihtrühmade</w:t>
      </w:r>
      <w:r w:rsidR="00DE04EE">
        <w:rPr>
          <w:rFonts w:ascii="Times New Roman" w:hAnsi="Times New Roman"/>
          <w:sz w:val="24"/>
        </w:rPr>
        <w:t>ga</w:t>
      </w:r>
      <w:r w:rsidRPr="2E891249" w:rsidR="30E9E0D0">
        <w:rPr>
          <w:rFonts w:ascii="Times New Roman" w:hAnsi="Times New Roman"/>
          <w:sz w:val="24"/>
        </w:rPr>
        <w:t xml:space="preserve"> ei </w:t>
      </w:r>
      <w:r w:rsidRPr="400089F8" w:rsidR="56DB4F68">
        <w:rPr>
          <w:rFonts w:ascii="Times New Roman" w:hAnsi="Times New Roman"/>
          <w:sz w:val="24"/>
        </w:rPr>
        <w:t>pane</w:t>
      </w:r>
      <w:r w:rsidRPr="2E891249" w:rsidR="30E9E0D0">
        <w:rPr>
          <w:rFonts w:ascii="Times New Roman" w:hAnsi="Times New Roman"/>
          <w:sz w:val="24"/>
        </w:rPr>
        <w:t xml:space="preserve"> muudatused SKA-</w:t>
      </w:r>
      <w:proofErr w:type="spellStart"/>
      <w:r w:rsidRPr="2E891249" w:rsidR="30E9E0D0">
        <w:rPr>
          <w:rFonts w:ascii="Times New Roman" w:hAnsi="Times New Roman"/>
          <w:sz w:val="24"/>
        </w:rPr>
        <w:t>le</w:t>
      </w:r>
      <w:proofErr w:type="spellEnd"/>
      <w:r w:rsidRPr="2E891249" w:rsidR="30E9E0D0">
        <w:rPr>
          <w:rFonts w:ascii="Times New Roman" w:hAnsi="Times New Roman"/>
          <w:sz w:val="24"/>
        </w:rPr>
        <w:t xml:space="preserve"> olulisi uusi ülesandeid, vaid on selgitava või lastekaitsetööd toetava suunitlusega. </w:t>
      </w:r>
    </w:p>
    <w:p w:rsidRPr="00226148" w:rsidR="5952CBEC" w:rsidP="00E76672" w:rsidRDefault="5952CBEC" w14:paraId="07A0A681" w14:textId="77777777">
      <w:pPr>
        <w:rPr>
          <w:rFonts w:ascii="Times New Roman" w:hAnsi="Times New Roman"/>
          <w:sz w:val="24"/>
        </w:rPr>
      </w:pPr>
    </w:p>
    <w:p w:rsidRPr="00226148" w:rsidR="5C6618B5" w:rsidP="00E76672" w:rsidRDefault="593691FD" w14:paraId="5883F5E8" w14:textId="4B48902F">
      <w:pPr>
        <w:rPr>
          <w:rFonts w:ascii="Times New Roman" w:hAnsi="Times New Roman"/>
          <w:sz w:val="24"/>
        </w:rPr>
      </w:pPr>
      <w:proofErr w:type="spellStart"/>
      <w:r w:rsidRPr="00226148">
        <w:rPr>
          <w:rFonts w:ascii="Times New Roman" w:hAnsi="Times New Roman"/>
          <w:sz w:val="24"/>
        </w:rPr>
        <w:t>SKA-s</w:t>
      </w:r>
      <w:proofErr w:type="spellEnd"/>
      <w:r w:rsidRPr="00226148">
        <w:rPr>
          <w:rFonts w:ascii="Times New Roman" w:hAnsi="Times New Roman"/>
          <w:sz w:val="24"/>
        </w:rPr>
        <w:t xml:space="preserve"> on </w:t>
      </w:r>
      <w:r w:rsidRPr="00226148" w:rsidR="1E22090E">
        <w:rPr>
          <w:rFonts w:ascii="Times New Roman" w:hAnsi="Times New Roman"/>
          <w:sz w:val="24"/>
        </w:rPr>
        <w:t>mit</w:t>
      </w:r>
      <w:r w:rsidRPr="00226148" w:rsidR="00FD5791">
        <w:rPr>
          <w:rFonts w:ascii="Times New Roman" w:hAnsi="Times New Roman"/>
          <w:sz w:val="24"/>
        </w:rPr>
        <w:t>u</w:t>
      </w:r>
      <w:r w:rsidR="00DE04EE">
        <w:rPr>
          <w:rFonts w:ascii="Times New Roman" w:hAnsi="Times New Roman"/>
          <w:sz w:val="24"/>
        </w:rPr>
        <w:t xml:space="preserve"> m</w:t>
      </w:r>
      <w:r w:rsidRPr="00226148" w:rsidR="00DE04EE">
        <w:rPr>
          <w:rFonts w:ascii="Times New Roman" w:hAnsi="Times New Roman"/>
          <w:sz w:val="24"/>
        </w:rPr>
        <w:t>uudatustest mõjutatud sihtrühma</w:t>
      </w:r>
      <w:r w:rsidRPr="00226148" w:rsidR="00206615">
        <w:rPr>
          <w:rFonts w:ascii="Times New Roman" w:hAnsi="Times New Roman"/>
          <w:sz w:val="24"/>
        </w:rPr>
        <w:t xml:space="preserve">. </w:t>
      </w:r>
      <w:r w:rsidRPr="00226148" w:rsidR="007B52D2">
        <w:rPr>
          <w:rFonts w:ascii="Times New Roman" w:hAnsi="Times New Roman"/>
          <w:sz w:val="24"/>
        </w:rPr>
        <w:t>Suurim sihtrühm on SKA teenistujad, kelle puhul täpsustatakse kvalifikatsiooninõudeid</w:t>
      </w:r>
      <w:r w:rsidRPr="00226148" w:rsidR="00F166DA">
        <w:rPr>
          <w:rFonts w:ascii="Times New Roman" w:hAnsi="Times New Roman"/>
          <w:sz w:val="24"/>
        </w:rPr>
        <w:t xml:space="preserve"> ja viiakse need </w:t>
      </w:r>
      <w:r w:rsidRPr="00226148" w:rsidR="5268EAEB">
        <w:rPr>
          <w:rFonts w:ascii="Times New Roman" w:hAnsi="Times New Roman"/>
          <w:sz w:val="24"/>
        </w:rPr>
        <w:t xml:space="preserve">lastekaitsetöötaja </w:t>
      </w:r>
      <w:r w:rsidRPr="00226148" w:rsidR="712D603F">
        <w:rPr>
          <w:rFonts w:ascii="Times New Roman" w:hAnsi="Times New Roman"/>
          <w:sz w:val="24"/>
        </w:rPr>
        <w:t>kvalifikatsiooninõue</w:t>
      </w:r>
      <w:r w:rsidRPr="00226148" w:rsidR="00F166DA">
        <w:rPr>
          <w:rFonts w:ascii="Times New Roman" w:hAnsi="Times New Roman"/>
          <w:sz w:val="24"/>
        </w:rPr>
        <w:t>tega</w:t>
      </w:r>
      <w:r w:rsidR="00EC54F4">
        <w:rPr>
          <w:rFonts w:ascii="Times New Roman" w:hAnsi="Times New Roman"/>
          <w:sz w:val="24"/>
        </w:rPr>
        <w:t xml:space="preserve"> </w:t>
      </w:r>
      <w:r w:rsidRPr="00226148" w:rsidR="00EC54F4">
        <w:rPr>
          <w:rFonts w:ascii="Times New Roman" w:hAnsi="Times New Roman"/>
          <w:sz w:val="24"/>
        </w:rPr>
        <w:t>vastavusse</w:t>
      </w:r>
      <w:r w:rsidRPr="00226148" w:rsidR="00F166DA">
        <w:rPr>
          <w:rFonts w:ascii="Times New Roman" w:hAnsi="Times New Roman"/>
          <w:sz w:val="24"/>
        </w:rPr>
        <w:t xml:space="preserve">. </w:t>
      </w:r>
      <w:r w:rsidRPr="00226148" w:rsidR="00CF52A6">
        <w:rPr>
          <w:rFonts w:ascii="Times New Roman" w:hAnsi="Times New Roman"/>
          <w:sz w:val="24"/>
        </w:rPr>
        <w:t>Need on</w:t>
      </w:r>
      <w:r w:rsidRPr="00226148" w:rsidR="007A31BE">
        <w:rPr>
          <w:rFonts w:ascii="Times New Roman" w:hAnsi="Times New Roman"/>
          <w:sz w:val="24"/>
        </w:rPr>
        <w:t xml:space="preserve"> </w:t>
      </w:r>
      <w:r w:rsidRPr="00226148" w:rsidR="25882D85">
        <w:rPr>
          <w:rFonts w:ascii="Times New Roman" w:hAnsi="Times New Roman"/>
          <w:sz w:val="24"/>
        </w:rPr>
        <w:t>SKA</w:t>
      </w:r>
      <w:r w:rsidRPr="00226148" w:rsidR="007A31BE">
        <w:rPr>
          <w:rFonts w:ascii="Times New Roman" w:hAnsi="Times New Roman"/>
          <w:sz w:val="24"/>
        </w:rPr>
        <w:t xml:space="preserve"> </w:t>
      </w:r>
      <w:r w:rsidRPr="00226148" w:rsidR="712D603F">
        <w:rPr>
          <w:rFonts w:ascii="Times New Roman" w:hAnsi="Times New Roman"/>
          <w:sz w:val="24"/>
        </w:rPr>
        <w:t>teenistuja</w:t>
      </w:r>
      <w:r w:rsidRPr="00226148" w:rsidR="007A31BE">
        <w:rPr>
          <w:rFonts w:ascii="Times New Roman" w:hAnsi="Times New Roman"/>
          <w:sz w:val="24"/>
        </w:rPr>
        <w:t>d</w:t>
      </w:r>
      <w:r w:rsidRPr="00226148" w:rsidR="25882D85">
        <w:rPr>
          <w:rFonts w:ascii="Times New Roman" w:hAnsi="Times New Roman"/>
          <w:sz w:val="24"/>
        </w:rPr>
        <w:t xml:space="preserve">, kes pakuvad </w:t>
      </w:r>
      <w:proofErr w:type="spellStart"/>
      <w:r w:rsidRPr="00226148" w:rsidR="25882D85">
        <w:rPr>
          <w:rFonts w:ascii="Times New Roman" w:hAnsi="Times New Roman"/>
          <w:sz w:val="24"/>
        </w:rPr>
        <w:t>KOV</w:t>
      </w:r>
      <w:r w:rsidRPr="00226148" w:rsidR="1589AE88">
        <w:rPr>
          <w:rFonts w:ascii="Times New Roman" w:hAnsi="Times New Roman"/>
          <w:sz w:val="24"/>
        </w:rPr>
        <w:t>-</w:t>
      </w:r>
      <w:r w:rsidRPr="00226148" w:rsidR="25882D85">
        <w:rPr>
          <w:rFonts w:ascii="Times New Roman" w:hAnsi="Times New Roman"/>
          <w:sz w:val="24"/>
        </w:rPr>
        <w:t>idele</w:t>
      </w:r>
      <w:proofErr w:type="spellEnd"/>
      <w:r w:rsidRPr="00226148" w:rsidR="25882D85">
        <w:rPr>
          <w:rFonts w:ascii="Times New Roman" w:hAnsi="Times New Roman"/>
          <w:sz w:val="24"/>
        </w:rPr>
        <w:t xml:space="preserve"> </w:t>
      </w:r>
      <w:r w:rsidR="00B41C0B">
        <w:rPr>
          <w:rFonts w:ascii="Times New Roman" w:hAnsi="Times New Roman"/>
          <w:sz w:val="24"/>
        </w:rPr>
        <w:t>riigisisest</w:t>
      </w:r>
      <w:r w:rsidRPr="00226148" w:rsidR="25882D85">
        <w:rPr>
          <w:rFonts w:ascii="Times New Roman" w:hAnsi="Times New Roman"/>
          <w:sz w:val="24"/>
        </w:rPr>
        <w:t xml:space="preserve"> </w:t>
      </w:r>
      <w:r w:rsidRPr="00226148" w:rsidR="712D603F">
        <w:rPr>
          <w:rFonts w:ascii="Times New Roman" w:hAnsi="Times New Roman"/>
          <w:sz w:val="24"/>
        </w:rPr>
        <w:t>lastekaitsealas</w:t>
      </w:r>
      <w:r w:rsidR="007415A5">
        <w:rPr>
          <w:rFonts w:ascii="Times New Roman" w:hAnsi="Times New Roman"/>
          <w:sz w:val="24"/>
        </w:rPr>
        <w:t>e</w:t>
      </w:r>
      <w:r w:rsidRPr="00226148" w:rsidR="712D603F">
        <w:rPr>
          <w:rFonts w:ascii="Times New Roman" w:hAnsi="Times New Roman"/>
          <w:sz w:val="24"/>
        </w:rPr>
        <w:t xml:space="preserve"> </w:t>
      </w:r>
      <w:r w:rsidRPr="00226148" w:rsidR="25882D85">
        <w:rPr>
          <w:rFonts w:ascii="Times New Roman" w:hAnsi="Times New Roman"/>
          <w:sz w:val="24"/>
        </w:rPr>
        <w:t>nõustamis</w:t>
      </w:r>
      <w:r w:rsidR="00F306A5">
        <w:rPr>
          <w:rFonts w:ascii="Times New Roman" w:hAnsi="Times New Roman"/>
          <w:sz w:val="24"/>
        </w:rPr>
        <w:t xml:space="preserve">e </w:t>
      </w:r>
      <w:r w:rsidRPr="00226148" w:rsidR="25882D85">
        <w:rPr>
          <w:rFonts w:ascii="Times New Roman" w:hAnsi="Times New Roman"/>
          <w:sz w:val="24"/>
        </w:rPr>
        <w:t>teenust</w:t>
      </w:r>
      <w:r w:rsidRPr="00226148" w:rsidR="099CC204">
        <w:rPr>
          <w:rFonts w:ascii="Times New Roman" w:hAnsi="Times New Roman"/>
          <w:sz w:val="24"/>
        </w:rPr>
        <w:t xml:space="preserve"> (2025.</w:t>
      </w:r>
      <w:r w:rsidRPr="00226148" w:rsidR="0055443C">
        <w:rPr>
          <w:rFonts w:ascii="Times New Roman" w:hAnsi="Times New Roman"/>
          <w:sz w:val="24"/>
        </w:rPr>
        <w:t xml:space="preserve"> </w:t>
      </w:r>
      <w:r w:rsidRPr="00226148" w:rsidR="099CC204">
        <w:rPr>
          <w:rFonts w:ascii="Times New Roman" w:hAnsi="Times New Roman"/>
          <w:sz w:val="24"/>
        </w:rPr>
        <w:t xml:space="preserve">aasta oktoobri seisuga </w:t>
      </w:r>
      <w:r w:rsidRPr="00226148" w:rsidR="0B8B67B2">
        <w:rPr>
          <w:rFonts w:ascii="Times New Roman" w:hAnsi="Times New Roman"/>
          <w:sz w:val="24"/>
        </w:rPr>
        <w:t>seitse</w:t>
      </w:r>
      <w:r w:rsidRPr="00226148" w:rsidR="099CC204">
        <w:rPr>
          <w:rFonts w:ascii="Times New Roman" w:hAnsi="Times New Roman"/>
          <w:sz w:val="24"/>
        </w:rPr>
        <w:t xml:space="preserve"> peaspetsialisti</w:t>
      </w:r>
      <w:r w:rsidRPr="00226148" w:rsidR="4359D904">
        <w:rPr>
          <w:rFonts w:ascii="Times New Roman" w:hAnsi="Times New Roman"/>
          <w:sz w:val="24"/>
        </w:rPr>
        <w:t xml:space="preserve"> ja üks juhtivspetsialist</w:t>
      </w:r>
      <w:r w:rsidRPr="00226148" w:rsidR="099CC204">
        <w:rPr>
          <w:rFonts w:ascii="Times New Roman" w:hAnsi="Times New Roman"/>
          <w:sz w:val="24"/>
        </w:rPr>
        <w:t>)</w:t>
      </w:r>
      <w:r w:rsidRPr="00226148" w:rsidR="065078BC">
        <w:rPr>
          <w:rFonts w:ascii="Times New Roman" w:hAnsi="Times New Roman"/>
          <w:sz w:val="24"/>
        </w:rPr>
        <w:t>,</w:t>
      </w:r>
      <w:r w:rsidRPr="00226148" w:rsidR="177D4649">
        <w:rPr>
          <w:rFonts w:ascii="Times New Roman" w:hAnsi="Times New Roman"/>
          <w:sz w:val="24"/>
        </w:rPr>
        <w:t xml:space="preserve"> tegelevad rahvusvaheliste </w:t>
      </w:r>
      <w:r w:rsidRPr="00226148" w:rsidR="712D603F">
        <w:rPr>
          <w:rFonts w:ascii="Times New Roman" w:hAnsi="Times New Roman"/>
          <w:sz w:val="24"/>
        </w:rPr>
        <w:t>lastekaitsejuhtumitega</w:t>
      </w:r>
      <w:r w:rsidRPr="00226148" w:rsidR="75CE7481">
        <w:rPr>
          <w:rFonts w:ascii="Times New Roman" w:hAnsi="Times New Roman"/>
          <w:sz w:val="24"/>
        </w:rPr>
        <w:t xml:space="preserve"> </w:t>
      </w:r>
      <w:r w:rsidRPr="00226148" w:rsidR="3B4B63AE">
        <w:rPr>
          <w:rFonts w:ascii="Times New Roman" w:hAnsi="Times New Roman"/>
          <w:sz w:val="24"/>
        </w:rPr>
        <w:t>(kaks peaspetsialisti</w:t>
      </w:r>
      <w:r w:rsidRPr="00226148" w:rsidR="58A2DEB7">
        <w:rPr>
          <w:rFonts w:ascii="Times New Roman" w:hAnsi="Times New Roman"/>
          <w:sz w:val="24"/>
        </w:rPr>
        <w:t>)</w:t>
      </w:r>
      <w:r w:rsidR="003A6F28">
        <w:rPr>
          <w:rFonts w:ascii="Times New Roman" w:hAnsi="Times New Roman"/>
          <w:sz w:val="24"/>
        </w:rPr>
        <w:t xml:space="preserve"> või</w:t>
      </w:r>
      <w:r w:rsidRPr="00226148" w:rsidR="47FB8102">
        <w:rPr>
          <w:rFonts w:ascii="Times New Roman" w:hAnsi="Times New Roman"/>
          <w:sz w:val="24"/>
        </w:rPr>
        <w:t xml:space="preserve"> seksuaalselt väärkoheldud</w:t>
      </w:r>
      <w:r w:rsidRPr="00226148" w:rsidR="086B07F4">
        <w:rPr>
          <w:rFonts w:ascii="Times New Roman" w:hAnsi="Times New Roman"/>
          <w:sz w:val="24"/>
        </w:rPr>
        <w:t xml:space="preserve"> </w:t>
      </w:r>
      <w:r w:rsidR="0094250B">
        <w:rPr>
          <w:rFonts w:ascii="Times New Roman" w:hAnsi="Times New Roman"/>
          <w:sz w:val="24"/>
        </w:rPr>
        <w:t>ja</w:t>
      </w:r>
      <w:r w:rsidRPr="00226148" w:rsidR="75CE7481">
        <w:rPr>
          <w:rFonts w:ascii="Times New Roman" w:hAnsi="Times New Roman"/>
          <w:sz w:val="24"/>
        </w:rPr>
        <w:t xml:space="preserve"> </w:t>
      </w:r>
      <w:r w:rsidRPr="00226148" w:rsidR="0965D6E4">
        <w:rPr>
          <w:rFonts w:ascii="Times New Roman" w:hAnsi="Times New Roman"/>
          <w:sz w:val="24"/>
        </w:rPr>
        <w:t xml:space="preserve">seksuaalselt </w:t>
      </w:r>
      <w:proofErr w:type="spellStart"/>
      <w:r w:rsidRPr="00226148" w:rsidR="0965D6E4">
        <w:rPr>
          <w:rFonts w:ascii="Times New Roman" w:hAnsi="Times New Roman"/>
          <w:sz w:val="24"/>
        </w:rPr>
        <w:t>väärkoh</w:t>
      </w:r>
      <w:r w:rsidR="009A792C">
        <w:rPr>
          <w:rFonts w:ascii="Times New Roman" w:hAnsi="Times New Roman"/>
          <w:sz w:val="24"/>
        </w:rPr>
        <w:t>tlevalt</w:t>
      </w:r>
      <w:proofErr w:type="spellEnd"/>
      <w:r w:rsidR="009A792C">
        <w:rPr>
          <w:rFonts w:ascii="Times New Roman" w:hAnsi="Times New Roman"/>
          <w:sz w:val="24"/>
        </w:rPr>
        <w:t xml:space="preserve"> käituvate</w:t>
      </w:r>
      <w:r w:rsidRPr="00226148" w:rsidR="0965D6E4">
        <w:rPr>
          <w:rFonts w:ascii="Times New Roman" w:hAnsi="Times New Roman"/>
          <w:sz w:val="24"/>
        </w:rPr>
        <w:t xml:space="preserve"> lastega (ehk </w:t>
      </w:r>
      <w:proofErr w:type="spellStart"/>
      <w:r w:rsidRPr="00226148" w:rsidR="56513B94">
        <w:rPr>
          <w:rFonts w:ascii="Times New Roman" w:hAnsi="Times New Roman"/>
          <w:sz w:val="24"/>
        </w:rPr>
        <w:t>l</w:t>
      </w:r>
      <w:r w:rsidRPr="00226148" w:rsidR="0965D6E4">
        <w:rPr>
          <w:rFonts w:ascii="Times New Roman" w:hAnsi="Times New Roman"/>
          <w:sz w:val="24"/>
        </w:rPr>
        <w:t>astemajateenus</w:t>
      </w:r>
      <w:proofErr w:type="spellEnd"/>
      <w:r w:rsidRPr="00226148" w:rsidR="0965D6E4">
        <w:rPr>
          <w:rFonts w:ascii="Times New Roman" w:hAnsi="Times New Roman"/>
          <w:sz w:val="24"/>
        </w:rPr>
        <w:t xml:space="preserve">, </w:t>
      </w:r>
      <w:r w:rsidRPr="00226148" w:rsidR="1AA6BBC6">
        <w:rPr>
          <w:rFonts w:ascii="Times New Roman" w:hAnsi="Times New Roman"/>
          <w:sz w:val="24"/>
        </w:rPr>
        <w:t>kaheksa</w:t>
      </w:r>
      <w:r w:rsidRPr="00226148" w:rsidR="284D403E">
        <w:rPr>
          <w:rFonts w:ascii="Times New Roman" w:hAnsi="Times New Roman"/>
          <w:sz w:val="24"/>
        </w:rPr>
        <w:t xml:space="preserve"> peaspetsialist</w:t>
      </w:r>
      <w:r w:rsidRPr="00226148" w:rsidR="1D908142">
        <w:rPr>
          <w:rFonts w:ascii="Times New Roman" w:hAnsi="Times New Roman"/>
          <w:sz w:val="24"/>
        </w:rPr>
        <w:t>i</w:t>
      </w:r>
      <w:r w:rsidRPr="00226148" w:rsidR="284D403E">
        <w:rPr>
          <w:rFonts w:ascii="Times New Roman" w:hAnsi="Times New Roman"/>
          <w:sz w:val="24"/>
        </w:rPr>
        <w:t>, üks juhtivspetsialist ja üks teenusejuht</w:t>
      </w:r>
      <w:r w:rsidRPr="00226148" w:rsidR="0965D6E4">
        <w:rPr>
          <w:rFonts w:ascii="Times New Roman" w:hAnsi="Times New Roman"/>
          <w:sz w:val="24"/>
        </w:rPr>
        <w:t>)</w:t>
      </w:r>
      <w:r w:rsidRPr="00226148" w:rsidR="156306D7">
        <w:rPr>
          <w:rFonts w:ascii="Times New Roman" w:hAnsi="Times New Roman"/>
          <w:sz w:val="24"/>
        </w:rPr>
        <w:t xml:space="preserve"> ja teenistujaid, kes </w:t>
      </w:r>
      <w:r w:rsidR="00746BA5">
        <w:rPr>
          <w:rFonts w:ascii="Times New Roman" w:hAnsi="Times New Roman"/>
          <w:sz w:val="24"/>
        </w:rPr>
        <w:t>korraldavad</w:t>
      </w:r>
      <w:r w:rsidRPr="00226148" w:rsidR="75CE7481">
        <w:rPr>
          <w:rFonts w:ascii="Times New Roman" w:hAnsi="Times New Roman"/>
          <w:sz w:val="24"/>
        </w:rPr>
        <w:t xml:space="preserve"> </w:t>
      </w:r>
      <w:r w:rsidRPr="00226148" w:rsidR="156306D7">
        <w:rPr>
          <w:rFonts w:ascii="Times New Roman" w:hAnsi="Times New Roman"/>
          <w:sz w:val="24"/>
        </w:rPr>
        <w:t xml:space="preserve">hädaohus oleva lapse ajutist perekonnast eraldamist, mida </w:t>
      </w:r>
      <w:proofErr w:type="spellStart"/>
      <w:r w:rsidRPr="00226148" w:rsidR="156306D7">
        <w:rPr>
          <w:rFonts w:ascii="Times New Roman" w:hAnsi="Times New Roman"/>
          <w:sz w:val="24"/>
        </w:rPr>
        <w:t>SKA-s</w:t>
      </w:r>
      <w:proofErr w:type="spellEnd"/>
      <w:r w:rsidRPr="00226148" w:rsidR="156306D7">
        <w:rPr>
          <w:rFonts w:ascii="Times New Roman" w:hAnsi="Times New Roman"/>
          <w:sz w:val="24"/>
        </w:rPr>
        <w:t xml:space="preserve"> te</w:t>
      </w:r>
      <w:r w:rsidR="00580817">
        <w:rPr>
          <w:rFonts w:ascii="Times New Roman" w:hAnsi="Times New Roman"/>
          <w:sz w:val="24"/>
        </w:rPr>
        <w:t>eb</w:t>
      </w:r>
      <w:r w:rsidRPr="00226148" w:rsidR="156306D7">
        <w:rPr>
          <w:rFonts w:ascii="Times New Roman" w:hAnsi="Times New Roman"/>
          <w:sz w:val="24"/>
        </w:rPr>
        <w:t xml:space="preserve"> </w:t>
      </w:r>
      <w:proofErr w:type="spellStart"/>
      <w:r w:rsidRPr="00226148" w:rsidR="156306D7">
        <w:rPr>
          <w:rFonts w:ascii="Times New Roman" w:hAnsi="Times New Roman"/>
          <w:sz w:val="24"/>
        </w:rPr>
        <w:t>lasteabi</w:t>
      </w:r>
      <w:proofErr w:type="spellEnd"/>
      <w:r w:rsidRPr="00226148" w:rsidR="156306D7">
        <w:rPr>
          <w:rFonts w:ascii="Times New Roman" w:hAnsi="Times New Roman"/>
          <w:sz w:val="24"/>
        </w:rPr>
        <w:t xml:space="preserve"> (</w:t>
      </w:r>
      <w:proofErr w:type="spellStart"/>
      <w:r w:rsidR="00B8570E">
        <w:rPr>
          <w:rFonts w:ascii="Times New Roman" w:hAnsi="Times New Roman"/>
          <w:sz w:val="24"/>
        </w:rPr>
        <w:t>lasteabis</w:t>
      </w:r>
      <w:proofErr w:type="spellEnd"/>
      <w:r w:rsidR="00B8570E">
        <w:rPr>
          <w:rFonts w:ascii="Times New Roman" w:hAnsi="Times New Roman"/>
          <w:sz w:val="24"/>
        </w:rPr>
        <w:t xml:space="preserve"> on kokku </w:t>
      </w:r>
      <w:r w:rsidR="00580817">
        <w:rPr>
          <w:rFonts w:ascii="Times New Roman" w:hAnsi="Times New Roman"/>
          <w:sz w:val="24"/>
        </w:rPr>
        <w:t>üheksa</w:t>
      </w:r>
      <w:r w:rsidR="00B8570E">
        <w:rPr>
          <w:rFonts w:ascii="Times New Roman" w:hAnsi="Times New Roman"/>
          <w:sz w:val="24"/>
        </w:rPr>
        <w:t xml:space="preserve"> nõustajat)</w:t>
      </w:r>
      <w:r w:rsidRPr="00226148" w:rsidR="156306D7">
        <w:rPr>
          <w:rFonts w:ascii="Times New Roman" w:hAnsi="Times New Roman"/>
          <w:sz w:val="24"/>
        </w:rPr>
        <w:t>.</w:t>
      </w:r>
      <w:r w:rsidRPr="00226148" w:rsidR="712D603F">
        <w:rPr>
          <w:rFonts w:ascii="Times New Roman" w:hAnsi="Times New Roman"/>
          <w:sz w:val="24"/>
        </w:rPr>
        <w:t xml:space="preserve"> </w:t>
      </w:r>
      <w:r w:rsidRPr="00226148" w:rsidR="50ACB09C">
        <w:rPr>
          <w:rFonts w:ascii="Times New Roman" w:hAnsi="Times New Roman"/>
          <w:sz w:val="24"/>
        </w:rPr>
        <w:t>Muudatused mõjutavad vähesel määral ka SKA spetsialiste</w:t>
      </w:r>
      <w:r w:rsidRPr="00226148" w:rsidR="53B54D55">
        <w:rPr>
          <w:rFonts w:ascii="Times New Roman" w:hAnsi="Times New Roman"/>
          <w:sz w:val="24"/>
        </w:rPr>
        <w:t xml:space="preserve"> (</w:t>
      </w:r>
      <w:r w:rsidRPr="00226148" w:rsidR="50ACB09C">
        <w:rPr>
          <w:rFonts w:ascii="Times New Roman" w:hAnsi="Times New Roman"/>
          <w:sz w:val="24"/>
        </w:rPr>
        <w:t>ü</w:t>
      </w:r>
      <w:r w:rsidRPr="00226148" w:rsidR="0BE56E5A">
        <w:rPr>
          <w:rFonts w:ascii="Times New Roman" w:hAnsi="Times New Roman"/>
          <w:sz w:val="24"/>
        </w:rPr>
        <w:t>ks</w:t>
      </w:r>
      <w:r w:rsidRPr="00226148" w:rsidR="50ACB09C">
        <w:rPr>
          <w:rFonts w:ascii="Times New Roman" w:hAnsi="Times New Roman"/>
          <w:sz w:val="24"/>
        </w:rPr>
        <w:t xml:space="preserve"> kuni ka</w:t>
      </w:r>
      <w:r w:rsidRPr="00226148" w:rsidR="58F39EA4">
        <w:rPr>
          <w:rFonts w:ascii="Times New Roman" w:hAnsi="Times New Roman"/>
          <w:sz w:val="24"/>
        </w:rPr>
        <w:t>ks</w:t>
      </w:r>
      <w:r w:rsidRPr="00226148" w:rsidR="50ACB09C">
        <w:rPr>
          <w:rFonts w:ascii="Times New Roman" w:hAnsi="Times New Roman"/>
          <w:sz w:val="24"/>
        </w:rPr>
        <w:t xml:space="preserve"> töötajat</w:t>
      </w:r>
      <w:r w:rsidRPr="00226148" w:rsidR="0292C80F">
        <w:rPr>
          <w:rFonts w:ascii="Times New Roman" w:hAnsi="Times New Roman"/>
          <w:sz w:val="24"/>
        </w:rPr>
        <w:t>)</w:t>
      </w:r>
      <w:r w:rsidRPr="00226148" w:rsidR="50ACB09C">
        <w:rPr>
          <w:rFonts w:ascii="Times New Roman" w:hAnsi="Times New Roman"/>
          <w:sz w:val="24"/>
        </w:rPr>
        <w:t xml:space="preserve">, kes tegelevad lastekaitsetöötajate täiendkoolituste pakkumise ja korraldamisega. </w:t>
      </w:r>
      <w:r w:rsidR="00E9412C">
        <w:rPr>
          <w:rFonts w:ascii="Times New Roman" w:hAnsi="Times New Roman"/>
          <w:sz w:val="24"/>
        </w:rPr>
        <w:t>H</w:t>
      </w:r>
      <w:r w:rsidRPr="00226148" w:rsidR="50ACB09C">
        <w:rPr>
          <w:rFonts w:ascii="Times New Roman" w:hAnsi="Times New Roman"/>
          <w:sz w:val="24"/>
        </w:rPr>
        <w:t xml:space="preserve">aldusjärelevalve </w:t>
      </w:r>
      <w:r w:rsidR="008D56A1">
        <w:rPr>
          <w:rFonts w:ascii="Times New Roman" w:hAnsi="Times New Roman"/>
          <w:sz w:val="24"/>
        </w:rPr>
        <w:t>tegemis</w:t>
      </w:r>
      <w:r w:rsidR="00515346">
        <w:rPr>
          <w:rFonts w:ascii="Times New Roman" w:hAnsi="Times New Roman"/>
          <w:sz w:val="24"/>
        </w:rPr>
        <w:t>t puudutavad muudatused</w:t>
      </w:r>
      <w:r w:rsidRPr="00226148" w:rsidR="50ACB09C">
        <w:rPr>
          <w:rFonts w:ascii="Times New Roman" w:hAnsi="Times New Roman"/>
          <w:sz w:val="24"/>
        </w:rPr>
        <w:t xml:space="preserve"> mõjuta</w:t>
      </w:r>
      <w:r w:rsidR="008D56A1">
        <w:rPr>
          <w:rFonts w:ascii="Times New Roman" w:hAnsi="Times New Roman"/>
          <w:sz w:val="24"/>
        </w:rPr>
        <w:t>vad</w:t>
      </w:r>
      <w:r w:rsidRPr="00226148" w:rsidR="50ACB09C">
        <w:rPr>
          <w:rFonts w:ascii="Times New Roman" w:hAnsi="Times New Roman"/>
          <w:sz w:val="24"/>
        </w:rPr>
        <w:t xml:space="preserve"> samuti pigem üksikuid SKA teenistujaid (neli peaspetsialisti, kes tegelevad lastekaitsealase haldusjär</w:t>
      </w:r>
      <w:r w:rsidRPr="00226148" w:rsidR="0024251D">
        <w:rPr>
          <w:rFonts w:ascii="Times New Roman" w:hAnsi="Times New Roman"/>
          <w:sz w:val="24"/>
        </w:rPr>
        <w:t>e</w:t>
      </w:r>
      <w:r w:rsidRPr="00226148" w:rsidR="50ACB09C">
        <w:rPr>
          <w:rFonts w:ascii="Times New Roman" w:hAnsi="Times New Roman"/>
          <w:sz w:val="24"/>
        </w:rPr>
        <w:t>levalvega). Kokkuvõt</w:t>
      </w:r>
      <w:r w:rsidRPr="00226148" w:rsidR="3C8CD707">
        <w:rPr>
          <w:rFonts w:ascii="Times New Roman" w:hAnsi="Times New Roman"/>
          <w:sz w:val="24"/>
        </w:rPr>
        <w:t xml:space="preserve">valt on </w:t>
      </w:r>
      <w:r w:rsidR="001B320C">
        <w:rPr>
          <w:rFonts w:ascii="Times New Roman" w:hAnsi="Times New Roman"/>
          <w:sz w:val="24"/>
        </w:rPr>
        <w:t xml:space="preserve">eelnõukohastest </w:t>
      </w:r>
      <w:proofErr w:type="spellStart"/>
      <w:r w:rsidRPr="00226148" w:rsidR="4E4DFA1B">
        <w:rPr>
          <w:rFonts w:ascii="Times New Roman" w:hAnsi="Times New Roman"/>
          <w:sz w:val="24"/>
        </w:rPr>
        <w:t>LasteKS-is</w:t>
      </w:r>
      <w:proofErr w:type="spellEnd"/>
      <w:r w:rsidRPr="00226148" w:rsidR="4E4DFA1B">
        <w:rPr>
          <w:rFonts w:ascii="Times New Roman" w:hAnsi="Times New Roman"/>
          <w:sz w:val="24"/>
        </w:rPr>
        <w:t xml:space="preserve"> tehtavatest muudatustest</w:t>
      </w:r>
      <w:r w:rsidRPr="00226148" w:rsidR="3C8CD707">
        <w:rPr>
          <w:rFonts w:ascii="Times New Roman" w:hAnsi="Times New Roman"/>
          <w:sz w:val="24"/>
        </w:rPr>
        <w:t xml:space="preserve"> mõjutatud sihtrühm väike</w:t>
      </w:r>
      <w:r w:rsidR="003333EE">
        <w:rPr>
          <w:rFonts w:ascii="Times New Roman" w:hAnsi="Times New Roman"/>
          <w:sz w:val="24"/>
        </w:rPr>
        <w:t xml:space="preserve"> –</w:t>
      </w:r>
      <w:r w:rsidR="00112846">
        <w:rPr>
          <w:rFonts w:ascii="Times New Roman" w:hAnsi="Times New Roman"/>
          <w:sz w:val="24"/>
        </w:rPr>
        <w:t xml:space="preserve"> kokku</w:t>
      </w:r>
      <w:r w:rsidRPr="00226148" w:rsidR="3C8CD707">
        <w:rPr>
          <w:rFonts w:ascii="Times New Roman" w:hAnsi="Times New Roman"/>
          <w:sz w:val="24"/>
        </w:rPr>
        <w:t xml:space="preserve"> </w:t>
      </w:r>
      <w:r w:rsidRPr="00226148" w:rsidR="07C76369">
        <w:rPr>
          <w:rFonts w:ascii="Times New Roman" w:hAnsi="Times New Roman"/>
          <w:sz w:val="24"/>
        </w:rPr>
        <w:t>all</w:t>
      </w:r>
      <w:r w:rsidRPr="00226148" w:rsidR="31C1D0D9">
        <w:rPr>
          <w:rFonts w:ascii="Times New Roman" w:hAnsi="Times New Roman"/>
          <w:sz w:val="24"/>
        </w:rPr>
        <w:t xml:space="preserve">a </w:t>
      </w:r>
      <w:r w:rsidRPr="00226148" w:rsidR="4EFA5E23">
        <w:rPr>
          <w:rFonts w:ascii="Times New Roman" w:hAnsi="Times New Roman"/>
          <w:sz w:val="24"/>
        </w:rPr>
        <w:t>3</w:t>
      </w:r>
      <w:r w:rsidRPr="00226148" w:rsidR="31C1D0D9">
        <w:rPr>
          <w:rFonts w:ascii="Times New Roman" w:hAnsi="Times New Roman"/>
          <w:sz w:val="24"/>
        </w:rPr>
        <w:t>0</w:t>
      </w:r>
      <w:r w:rsidR="00454169">
        <w:rPr>
          <w:rFonts w:ascii="Times New Roman" w:hAnsi="Times New Roman"/>
          <w:sz w:val="24"/>
        </w:rPr>
        <w:t> </w:t>
      </w:r>
      <w:r w:rsidR="00B8570E">
        <w:rPr>
          <w:rFonts w:ascii="Times New Roman" w:hAnsi="Times New Roman"/>
          <w:sz w:val="24"/>
        </w:rPr>
        <w:t>teenistuja</w:t>
      </w:r>
      <w:r w:rsidRPr="00226148" w:rsidR="3C8CD707">
        <w:rPr>
          <w:rFonts w:ascii="Times New Roman" w:hAnsi="Times New Roman"/>
          <w:sz w:val="24"/>
        </w:rPr>
        <w:t xml:space="preserve">, samal ajal kui </w:t>
      </w:r>
      <w:proofErr w:type="spellStart"/>
      <w:r w:rsidRPr="00226148" w:rsidR="3C8CD707">
        <w:rPr>
          <w:rFonts w:ascii="Times New Roman" w:hAnsi="Times New Roman"/>
          <w:sz w:val="24"/>
        </w:rPr>
        <w:t>SKA-s</w:t>
      </w:r>
      <w:proofErr w:type="spellEnd"/>
      <w:r w:rsidRPr="00226148" w:rsidR="3C8CD707">
        <w:rPr>
          <w:rFonts w:ascii="Times New Roman" w:hAnsi="Times New Roman"/>
          <w:sz w:val="24"/>
        </w:rPr>
        <w:t xml:space="preserve"> oli 2024.</w:t>
      </w:r>
      <w:r w:rsidRPr="00226148" w:rsidR="0055443C">
        <w:rPr>
          <w:rFonts w:ascii="Times New Roman" w:hAnsi="Times New Roman"/>
          <w:sz w:val="24"/>
        </w:rPr>
        <w:t xml:space="preserve"> </w:t>
      </w:r>
      <w:r w:rsidRPr="00226148" w:rsidR="3C8CD707">
        <w:rPr>
          <w:rFonts w:ascii="Times New Roman" w:hAnsi="Times New Roman"/>
          <w:sz w:val="24"/>
        </w:rPr>
        <w:t xml:space="preserve">aasta lõpus ligi 700 </w:t>
      </w:r>
      <w:r w:rsidR="00B8570E">
        <w:rPr>
          <w:rFonts w:ascii="Times New Roman" w:hAnsi="Times New Roman"/>
          <w:sz w:val="24"/>
        </w:rPr>
        <w:t>teenistujat</w:t>
      </w:r>
      <w:r w:rsidRPr="00226148" w:rsidR="00AF3EED">
        <w:rPr>
          <w:rFonts w:ascii="Times New Roman" w:hAnsi="Times New Roman"/>
          <w:sz w:val="24"/>
        </w:rPr>
        <w:t xml:space="preserve"> </w:t>
      </w:r>
      <w:r w:rsidR="00112846">
        <w:rPr>
          <w:rFonts w:ascii="Times New Roman" w:hAnsi="Times New Roman"/>
          <w:sz w:val="24"/>
        </w:rPr>
        <w:t>ning</w:t>
      </w:r>
      <w:r w:rsidRPr="00226148" w:rsidR="00AF3EED">
        <w:rPr>
          <w:rFonts w:ascii="Times New Roman" w:hAnsi="Times New Roman"/>
          <w:sz w:val="24"/>
        </w:rPr>
        <w:t xml:space="preserve"> laste heaolu osakonnas (mis on peamine lastekaitsetööd korraldav osakond)</w:t>
      </w:r>
      <w:r w:rsidR="00B8570E">
        <w:rPr>
          <w:rFonts w:ascii="Times New Roman" w:hAnsi="Times New Roman"/>
          <w:sz w:val="24"/>
        </w:rPr>
        <w:t xml:space="preserve"> </w:t>
      </w:r>
      <w:r w:rsidR="007326DE">
        <w:rPr>
          <w:rFonts w:ascii="Times New Roman" w:hAnsi="Times New Roman"/>
          <w:sz w:val="24"/>
        </w:rPr>
        <w:t xml:space="preserve">oli </w:t>
      </w:r>
      <w:r w:rsidRPr="00226148" w:rsidR="00AF3EED">
        <w:rPr>
          <w:rFonts w:ascii="Times New Roman" w:hAnsi="Times New Roman"/>
          <w:sz w:val="24"/>
        </w:rPr>
        <w:t>2025.</w:t>
      </w:r>
      <w:r w:rsidR="00B8570E">
        <w:rPr>
          <w:rFonts w:ascii="Times New Roman" w:hAnsi="Times New Roman"/>
          <w:sz w:val="24"/>
        </w:rPr>
        <w:t xml:space="preserve"> </w:t>
      </w:r>
      <w:r w:rsidRPr="00226148" w:rsidR="00AF3EED">
        <w:rPr>
          <w:rFonts w:ascii="Times New Roman" w:hAnsi="Times New Roman"/>
          <w:sz w:val="24"/>
        </w:rPr>
        <w:t xml:space="preserve">aasta oktoobrikuu seisuga </w:t>
      </w:r>
      <w:r w:rsidRPr="00226148" w:rsidR="00845A8F">
        <w:rPr>
          <w:rFonts w:ascii="Times New Roman" w:hAnsi="Times New Roman"/>
          <w:sz w:val="24"/>
        </w:rPr>
        <w:t>118</w:t>
      </w:r>
      <w:r w:rsidRPr="00226148" w:rsidR="00CC5071">
        <w:rPr>
          <w:rFonts w:ascii="Times New Roman" w:hAnsi="Times New Roman"/>
          <w:sz w:val="24"/>
        </w:rPr>
        <w:t xml:space="preserve"> </w:t>
      </w:r>
      <w:r w:rsidR="00B8570E">
        <w:rPr>
          <w:rFonts w:ascii="Times New Roman" w:hAnsi="Times New Roman"/>
          <w:sz w:val="24"/>
        </w:rPr>
        <w:t xml:space="preserve">teenistujat </w:t>
      </w:r>
      <w:r w:rsidRPr="00226148" w:rsidR="00CC5071">
        <w:rPr>
          <w:rFonts w:ascii="Times New Roman" w:hAnsi="Times New Roman"/>
          <w:sz w:val="24"/>
        </w:rPr>
        <w:t>(täitmata ametikohti 10</w:t>
      </w:r>
      <w:r w:rsidRPr="5D1D9A51" w:rsidR="00CC5071">
        <w:rPr>
          <w:rFonts w:ascii="Times New Roman" w:hAnsi="Times New Roman"/>
          <w:sz w:val="24"/>
        </w:rPr>
        <w:t>)</w:t>
      </w:r>
      <w:r w:rsidR="00563097">
        <w:rPr>
          <w:rFonts w:ascii="Times New Roman" w:hAnsi="Times New Roman"/>
          <w:sz w:val="24"/>
        </w:rPr>
        <w:t>.</w:t>
      </w:r>
      <w:r w:rsidR="00E84086">
        <w:rPr>
          <w:rStyle w:val="Allmrkuseviide"/>
          <w:rFonts w:ascii="Times New Roman" w:hAnsi="Times New Roman"/>
          <w:sz w:val="24"/>
        </w:rPr>
        <w:footnoteReference w:id="30"/>
      </w:r>
    </w:p>
    <w:p w:rsidRPr="00226148" w:rsidR="5C6618B5" w:rsidP="00E76672" w:rsidRDefault="5C6618B5" w14:paraId="22BF9097" w14:textId="63850B7B">
      <w:pPr>
        <w:rPr>
          <w:rFonts w:ascii="Times New Roman" w:hAnsi="Times New Roman"/>
          <w:sz w:val="24"/>
        </w:rPr>
      </w:pPr>
    </w:p>
    <w:p w:rsidRPr="00226148" w:rsidR="00B366D6" w:rsidP="00E76672" w:rsidRDefault="70622B66" w14:paraId="4C8F1317" w14:textId="0DF148C2">
      <w:pPr>
        <w:rPr>
          <w:rFonts w:ascii="Times New Roman" w:hAnsi="Times New Roman"/>
          <w:sz w:val="24"/>
        </w:rPr>
      </w:pPr>
      <w:r w:rsidRPr="00226148">
        <w:rPr>
          <w:rFonts w:ascii="Times New Roman" w:hAnsi="Times New Roman"/>
          <w:sz w:val="24"/>
        </w:rPr>
        <w:t>M</w:t>
      </w:r>
      <w:r w:rsidRPr="00226148" w:rsidR="6FB6FC51">
        <w:rPr>
          <w:rFonts w:ascii="Times New Roman" w:hAnsi="Times New Roman"/>
          <w:sz w:val="24"/>
        </w:rPr>
        <w:t>uudat</w:t>
      </w:r>
      <w:r w:rsidRPr="00226148" w:rsidR="00A09F75">
        <w:rPr>
          <w:rFonts w:ascii="Times New Roman" w:hAnsi="Times New Roman"/>
          <w:sz w:val="24"/>
        </w:rPr>
        <w:t>u</w:t>
      </w:r>
      <w:r w:rsidRPr="00226148" w:rsidR="6FB6FC51">
        <w:rPr>
          <w:rFonts w:ascii="Times New Roman" w:hAnsi="Times New Roman"/>
          <w:sz w:val="24"/>
        </w:rPr>
        <w:t>ste</w:t>
      </w:r>
      <w:r w:rsidRPr="00226148" w:rsidR="712D603F">
        <w:rPr>
          <w:rFonts w:ascii="Times New Roman" w:hAnsi="Times New Roman"/>
          <w:sz w:val="24"/>
        </w:rPr>
        <w:t xml:space="preserve"> mõju</w:t>
      </w:r>
      <w:r w:rsidRPr="00226148" w:rsidR="000E01EE">
        <w:rPr>
          <w:rFonts w:ascii="Times New Roman" w:hAnsi="Times New Roman"/>
          <w:sz w:val="24"/>
        </w:rPr>
        <w:t xml:space="preserve"> ulatus</w:t>
      </w:r>
      <w:r w:rsidRPr="00226148" w:rsidR="00DD236E">
        <w:rPr>
          <w:rFonts w:ascii="Times New Roman" w:hAnsi="Times New Roman"/>
          <w:sz w:val="24"/>
        </w:rPr>
        <w:t>e</w:t>
      </w:r>
      <w:r w:rsidRPr="00226148" w:rsidR="000E01EE">
        <w:rPr>
          <w:rFonts w:ascii="Times New Roman" w:hAnsi="Times New Roman"/>
          <w:sz w:val="24"/>
        </w:rPr>
        <w:t xml:space="preserve"> </w:t>
      </w:r>
      <w:r w:rsidRPr="00226148" w:rsidR="5CFEA79C">
        <w:rPr>
          <w:rFonts w:ascii="Times New Roman" w:hAnsi="Times New Roman"/>
          <w:sz w:val="24"/>
        </w:rPr>
        <w:t xml:space="preserve">ja </w:t>
      </w:r>
      <w:r w:rsidR="00BF0FDF">
        <w:rPr>
          <w:rFonts w:ascii="Times New Roman" w:hAnsi="Times New Roman"/>
          <w:sz w:val="24"/>
        </w:rPr>
        <w:t xml:space="preserve">avaldumise </w:t>
      </w:r>
      <w:r w:rsidRPr="00226148" w:rsidR="5CFEA79C">
        <w:rPr>
          <w:rFonts w:ascii="Times New Roman" w:hAnsi="Times New Roman"/>
          <w:sz w:val="24"/>
        </w:rPr>
        <w:t>sagedus</w:t>
      </w:r>
      <w:r w:rsidRPr="00226148" w:rsidR="008E56E2">
        <w:rPr>
          <w:rFonts w:ascii="Times New Roman" w:hAnsi="Times New Roman"/>
          <w:sz w:val="24"/>
        </w:rPr>
        <w:t>e</w:t>
      </w:r>
      <w:r w:rsidRPr="00226148" w:rsidR="5CFEA79C">
        <w:rPr>
          <w:rFonts w:ascii="Times New Roman" w:hAnsi="Times New Roman"/>
          <w:sz w:val="24"/>
        </w:rPr>
        <w:t xml:space="preserve"> </w:t>
      </w:r>
      <w:r w:rsidRPr="00226148" w:rsidR="008E56E2">
        <w:rPr>
          <w:rFonts w:ascii="Times New Roman" w:hAnsi="Times New Roman"/>
          <w:sz w:val="24"/>
        </w:rPr>
        <w:t>hindamise vaatest on oluline silmas pidada, et</w:t>
      </w:r>
      <w:r w:rsidRPr="00226148" w:rsidR="00D777B8">
        <w:rPr>
          <w:rFonts w:ascii="Times New Roman" w:hAnsi="Times New Roman"/>
          <w:sz w:val="24"/>
        </w:rPr>
        <w:t xml:space="preserve"> </w:t>
      </w:r>
      <w:r w:rsidRPr="00226148" w:rsidR="008E56E2">
        <w:rPr>
          <w:rFonts w:ascii="Times New Roman" w:hAnsi="Times New Roman"/>
          <w:sz w:val="24"/>
        </w:rPr>
        <w:t>p</w:t>
      </w:r>
      <w:r w:rsidRPr="00226148" w:rsidR="00026422">
        <w:rPr>
          <w:rFonts w:ascii="Times New Roman" w:hAnsi="Times New Roman"/>
          <w:sz w:val="24"/>
        </w:rPr>
        <w:t xml:space="preserve">laneeritud muudatused </w:t>
      </w:r>
      <w:r w:rsidRPr="00226148" w:rsidR="0024490E">
        <w:rPr>
          <w:rFonts w:ascii="Times New Roman" w:hAnsi="Times New Roman"/>
          <w:sz w:val="24"/>
        </w:rPr>
        <w:t>ei sea</w:t>
      </w:r>
      <w:r w:rsidRPr="00226148" w:rsidR="007E7443">
        <w:rPr>
          <w:rFonts w:ascii="Times New Roman" w:hAnsi="Times New Roman"/>
          <w:sz w:val="24"/>
        </w:rPr>
        <w:t xml:space="preserve"> SKA </w:t>
      </w:r>
      <w:r w:rsidRPr="00226148" w:rsidR="00917FB4">
        <w:rPr>
          <w:rFonts w:ascii="Times New Roman" w:hAnsi="Times New Roman"/>
          <w:sz w:val="24"/>
        </w:rPr>
        <w:t>teenistujatele</w:t>
      </w:r>
      <w:r w:rsidRPr="00226148" w:rsidR="00026422">
        <w:rPr>
          <w:rFonts w:ascii="Times New Roman" w:hAnsi="Times New Roman"/>
          <w:sz w:val="24"/>
        </w:rPr>
        <w:t xml:space="preserve"> uusi kohustusi, vaid </w:t>
      </w:r>
      <w:r w:rsidRPr="00226148" w:rsidR="00047FB3">
        <w:rPr>
          <w:rFonts w:ascii="Times New Roman" w:hAnsi="Times New Roman"/>
          <w:sz w:val="24"/>
        </w:rPr>
        <w:t xml:space="preserve">need </w:t>
      </w:r>
      <w:r w:rsidRPr="00226148" w:rsidR="00CA1557">
        <w:rPr>
          <w:rFonts w:ascii="Times New Roman" w:hAnsi="Times New Roman"/>
          <w:sz w:val="24"/>
        </w:rPr>
        <w:t>on</w:t>
      </w:r>
      <w:r w:rsidRPr="00226148" w:rsidR="00047FB3">
        <w:rPr>
          <w:rFonts w:ascii="Times New Roman" w:hAnsi="Times New Roman"/>
          <w:sz w:val="24"/>
        </w:rPr>
        <w:t xml:space="preserve"> pigem</w:t>
      </w:r>
      <w:r w:rsidRPr="00226148" w:rsidR="00026422">
        <w:rPr>
          <w:rFonts w:ascii="Times New Roman" w:hAnsi="Times New Roman"/>
          <w:sz w:val="24"/>
        </w:rPr>
        <w:t xml:space="preserve"> täpsustava ja </w:t>
      </w:r>
      <w:r w:rsidRPr="00226148" w:rsidR="00E272D9">
        <w:rPr>
          <w:rFonts w:ascii="Times New Roman" w:hAnsi="Times New Roman"/>
          <w:sz w:val="24"/>
        </w:rPr>
        <w:t xml:space="preserve">täiendavaid </w:t>
      </w:r>
      <w:r w:rsidRPr="00226148" w:rsidR="00026422">
        <w:rPr>
          <w:rFonts w:ascii="Times New Roman" w:hAnsi="Times New Roman"/>
          <w:sz w:val="24"/>
        </w:rPr>
        <w:t>õigus</w:t>
      </w:r>
      <w:r w:rsidR="00BC5DD4">
        <w:rPr>
          <w:rFonts w:ascii="Times New Roman" w:hAnsi="Times New Roman"/>
          <w:sz w:val="24"/>
        </w:rPr>
        <w:t>i</w:t>
      </w:r>
      <w:r w:rsidRPr="00226148" w:rsidR="00026422">
        <w:rPr>
          <w:rFonts w:ascii="Times New Roman" w:hAnsi="Times New Roman"/>
          <w:sz w:val="24"/>
        </w:rPr>
        <w:t xml:space="preserve"> andva </w:t>
      </w:r>
      <w:r w:rsidR="00F32746">
        <w:rPr>
          <w:rFonts w:ascii="Times New Roman" w:hAnsi="Times New Roman"/>
          <w:sz w:val="24"/>
        </w:rPr>
        <w:t>iseloomuga.</w:t>
      </w:r>
      <w:r w:rsidRPr="00226148" w:rsidR="00D04EB3">
        <w:rPr>
          <w:rFonts w:ascii="Times New Roman" w:hAnsi="Times New Roman"/>
          <w:sz w:val="24"/>
        </w:rPr>
        <w:t xml:space="preserve"> </w:t>
      </w:r>
      <w:r w:rsidRPr="00226148" w:rsidR="008B3420">
        <w:rPr>
          <w:rFonts w:ascii="Times New Roman" w:hAnsi="Times New Roman"/>
          <w:sz w:val="24"/>
        </w:rPr>
        <w:t xml:space="preserve">Enim on </w:t>
      </w:r>
      <w:r w:rsidRPr="00226148" w:rsidR="3EFEDA3A">
        <w:rPr>
          <w:rFonts w:ascii="Times New Roman" w:hAnsi="Times New Roman"/>
          <w:sz w:val="24"/>
        </w:rPr>
        <w:t xml:space="preserve">mõjutatud </w:t>
      </w:r>
      <w:r w:rsidRPr="00226148" w:rsidR="00FC749C">
        <w:rPr>
          <w:rFonts w:ascii="Times New Roman" w:hAnsi="Times New Roman"/>
          <w:sz w:val="24"/>
        </w:rPr>
        <w:t>SKA teenistuja</w:t>
      </w:r>
      <w:r w:rsidR="001837A4">
        <w:rPr>
          <w:rFonts w:ascii="Times New Roman" w:hAnsi="Times New Roman"/>
          <w:sz w:val="24"/>
        </w:rPr>
        <w:t>d</w:t>
      </w:r>
      <w:r w:rsidRPr="00226148" w:rsidR="00FC749C">
        <w:rPr>
          <w:rFonts w:ascii="Times New Roman" w:hAnsi="Times New Roman"/>
          <w:sz w:val="24"/>
        </w:rPr>
        <w:t xml:space="preserve">, kellele seatakse </w:t>
      </w:r>
      <w:r w:rsidRPr="00226148" w:rsidR="00FC749C">
        <w:rPr>
          <w:rFonts w:ascii="Times New Roman" w:hAnsi="Times New Roman"/>
          <w:sz w:val="24"/>
        </w:rPr>
        <w:lastRenderedPageBreak/>
        <w:t xml:space="preserve">täpsemad </w:t>
      </w:r>
      <w:r w:rsidRPr="00226148" w:rsidR="3EFEDA3A">
        <w:rPr>
          <w:rFonts w:ascii="Times New Roman" w:hAnsi="Times New Roman"/>
          <w:sz w:val="24"/>
        </w:rPr>
        <w:t>kvalifikatsiooninõuded</w:t>
      </w:r>
      <w:r w:rsidRPr="2E891249" w:rsidR="001C0A7C">
        <w:rPr>
          <w:rFonts w:ascii="Times New Roman" w:hAnsi="Times New Roman"/>
          <w:sz w:val="24"/>
        </w:rPr>
        <w:t>,</w:t>
      </w:r>
      <w:r w:rsidRPr="00226148" w:rsidR="001C0A7C">
        <w:rPr>
          <w:rFonts w:ascii="Times New Roman" w:hAnsi="Times New Roman"/>
          <w:sz w:val="24"/>
        </w:rPr>
        <w:t xml:space="preserve"> millele nad peavad </w:t>
      </w:r>
      <w:r w:rsidRPr="00226148" w:rsidR="009F7525">
        <w:rPr>
          <w:rFonts w:ascii="Times New Roman" w:hAnsi="Times New Roman"/>
          <w:sz w:val="24"/>
        </w:rPr>
        <w:t>aasta jooksul</w:t>
      </w:r>
      <w:r w:rsidR="009F7525">
        <w:rPr>
          <w:rFonts w:ascii="Times New Roman" w:hAnsi="Times New Roman"/>
          <w:sz w:val="24"/>
        </w:rPr>
        <w:t xml:space="preserve"> </w:t>
      </w:r>
      <w:r w:rsidR="005B69E6">
        <w:rPr>
          <w:rFonts w:ascii="Times New Roman" w:hAnsi="Times New Roman"/>
          <w:sz w:val="24"/>
        </w:rPr>
        <w:t>vastama</w:t>
      </w:r>
      <w:r w:rsidRPr="00226148" w:rsidR="001C0A7C">
        <w:rPr>
          <w:rFonts w:ascii="Times New Roman" w:hAnsi="Times New Roman"/>
          <w:sz w:val="24"/>
        </w:rPr>
        <w:t xml:space="preserve">. </w:t>
      </w:r>
      <w:r w:rsidRPr="00226148" w:rsidR="00234925">
        <w:rPr>
          <w:rFonts w:ascii="Times New Roman" w:hAnsi="Times New Roman"/>
          <w:sz w:val="24"/>
        </w:rPr>
        <w:t>M</w:t>
      </w:r>
      <w:r w:rsidRPr="00226148" w:rsidR="006119CC">
        <w:rPr>
          <w:rFonts w:ascii="Times New Roman" w:hAnsi="Times New Roman"/>
          <w:sz w:val="24"/>
        </w:rPr>
        <w:t>õju ulatus</w:t>
      </w:r>
      <w:r w:rsidRPr="00226148" w:rsidR="00234925">
        <w:rPr>
          <w:rFonts w:ascii="Times New Roman" w:hAnsi="Times New Roman"/>
          <w:sz w:val="24"/>
        </w:rPr>
        <w:t xml:space="preserve">t ja </w:t>
      </w:r>
      <w:r w:rsidR="005B69E6">
        <w:rPr>
          <w:rFonts w:ascii="Times New Roman" w:hAnsi="Times New Roman"/>
          <w:sz w:val="24"/>
        </w:rPr>
        <w:t xml:space="preserve">avaldumise </w:t>
      </w:r>
      <w:r w:rsidRPr="00226148" w:rsidR="00234925">
        <w:rPr>
          <w:rFonts w:ascii="Times New Roman" w:hAnsi="Times New Roman"/>
          <w:sz w:val="24"/>
        </w:rPr>
        <w:t xml:space="preserve">sagedust võib </w:t>
      </w:r>
      <w:r w:rsidRPr="00226148" w:rsidR="00245E2F">
        <w:rPr>
          <w:rFonts w:ascii="Times New Roman" w:hAnsi="Times New Roman"/>
          <w:sz w:val="24"/>
        </w:rPr>
        <w:t>selle muudatuse</w:t>
      </w:r>
      <w:r w:rsidR="00053158">
        <w:rPr>
          <w:rFonts w:ascii="Times New Roman" w:hAnsi="Times New Roman"/>
          <w:sz w:val="24"/>
        </w:rPr>
        <w:t xml:space="preserve"> puhu</w:t>
      </w:r>
      <w:r w:rsidRPr="00226148" w:rsidR="00245E2F">
        <w:rPr>
          <w:rFonts w:ascii="Times New Roman" w:hAnsi="Times New Roman"/>
          <w:sz w:val="24"/>
        </w:rPr>
        <w:t>l pidada esialgu</w:t>
      </w:r>
      <w:r w:rsidRPr="00226148" w:rsidR="006119CC">
        <w:rPr>
          <w:rFonts w:ascii="Times New Roman" w:hAnsi="Times New Roman"/>
          <w:sz w:val="24"/>
        </w:rPr>
        <w:t xml:space="preserve"> suur</w:t>
      </w:r>
      <w:r w:rsidRPr="00226148" w:rsidR="00234925">
        <w:rPr>
          <w:rFonts w:ascii="Times New Roman" w:hAnsi="Times New Roman"/>
          <w:sz w:val="24"/>
        </w:rPr>
        <w:t>eks</w:t>
      </w:r>
      <w:r w:rsidRPr="00226148" w:rsidR="006119CC">
        <w:rPr>
          <w:rFonts w:ascii="Times New Roman" w:hAnsi="Times New Roman"/>
          <w:sz w:val="24"/>
        </w:rPr>
        <w:t>, sest kvalifikatsiooni omamine mõjutab nende</w:t>
      </w:r>
      <w:r w:rsidRPr="00226148" w:rsidR="00245E2F">
        <w:rPr>
          <w:rFonts w:ascii="Times New Roman" w:hAnsi="Times New Roman"/>
          <w:sz w:val="24"/>
        </w:rPr>
        <w:t xml:space="preserve"> teenistujate</w:t>
      </w:r>
      <w:r w:rsidRPr="00226148" w:rsidR="006119CC">
        <w:rPr>
          <w:rFonts w:ascii="Times New Roman" w:hAnsi="Times New Roman"/>
          <w:sz w:val="24"/>
        </w:rPr>
        <w:t xml:space="preserve"> võimalusi oma ametikohal jätkata</w:t>
      </w:r>
      <w:r w:rsidRPr="00226148" w:rsidR="00245E2F">
        <w:rPr>
          <w:rFonts w:ascii="Times New Roman" w:hAnsi="Times New Roman"/>
          <w:sz w:val="24"/>
        </w:rPr>
        <w:t xml:space="preserve">. Samas </w:t>
      </w:r>
      <w:r w:rsidR="004A373E">
        <w:rPr>
          <w:rFonts w:ascii="Times New Roman" w:hAnsi="Times New Roman"/>
          <w:sz w:val="24"/>
        </w:rPr>
        <w:t xml:space="preserve">vähendab </w:t>
      </w:r>
      <w:r w:rsidRPr="00226148" w:rsidR="00245E2F">
        <w:rPr>
          <w:rFonts w:ascii="Times New Roman" w:hAnsi="Times New Roman"/>
          <w:sz w:val="24"/>
        </w:rPr>
        <w:t>selle muudatuse mõju</w:t>
      </w:r>
      <w:r w:rsidRPr="00226148" w:rsidR="00234925">
        <w:rPr>
          <w:rFonts w:ascii="Times New Roman" w:hAnsi="Times New Roman"/>
          <w:sz w:val="24"/>
        </w:rPr>
        <w:t xml:space="preserve"> </w:t>
      </w:r>
      <w:r w:rsidRPr="00226148" w:rsidR="00245E2F">
        <w:rPr>
          <w:rFonts w:ascii="Times New Roman" w:hAnsi="Times New Roman"/>
          <w:sz w:val="24"/>
        </w:rPr>
        <w:t xml:space="preserve">ulatust </w:t>
      </w:r>
      <w:r w:rsidRPr="00226148" w:rsidR="00234925">
        <w:rPr>
          <w:rFonts w:ascii="Times New Roman" w:hAnsi="Times New Roman"/>
          <w:sz w:val="24"/>
        </w:rPr>
        <w:t xml:space="preserve">asjaolu, et </w:t>
      </w:r>
      <w:r w:rsidRPr="00226148" w:rsidR="00522D82">
        <w:rPr>
          <w:rFonts w:ascii="Times New Roman" w:hAnsi="Times New Roman"/>
          <w:sz w:val="24"/>
        </w:rPr>
        <w:t>juba praegu</w:t>
      </w:r>
      <w:r w:rsidRPr="00226148" w:rsidR="005C17F1">
        <w:rPr>
          <w:rFonts w:ascii="Times New Roman" w:hAnsi="Times New Roman"/>
          <w:sz w:val="24"/>
        </w:rPr>
        <w:t xml:space="preserve"> </w:t>
      </w:r>
      <w:r w:rsidRPr="2E891249" w:rsidR="005C17F1">
        <w:rPr>
          <w:rFonts w:ascii="Times New Roman" w:hAnsi="Times New Roman"/>
          <w:sz w:val="24"/>
        </w:rPr>
        <w:t>oma</w:t>
      </w:r>
      <w:r w:rsidRPr="2E891249" w:rsidR="45733BDB">
        <w:rPr>
          <w:rFonts w:ascii="Times New Roman" w:hAnsi="Times New Roman"/>
          <w:sz w:val="24"/>
        </w:rPr>
        <w:t>b osa</w:t>
      </w:r>
      <w:r w:rsidRPr="2E891249" w:rsidR="005C17F1">
        <w:rPr>
          <w:rFonts w:ascii="Times New Roman" w:hAnsi="Times New Roman"/>
          <w:sz w:val="24"/>
        </w:rPr>
        <w:t xml:space="preserve"> teenistuja</w:t>
      </w:r>
      <w:r w:rsidRPr="2E891249" w:rsidR="276A0A23">
        <w:rPr>
          <w:rFonts w:ascii="Times New Roman" w:hAnsi="Times New Roman"/>
          <w:sz w:val="24"/>
        </w:rPr>
        <w:t>i</w:t>
      </w:r>
      <w:r w:rsidRPr="2E891249" w:rsidR="005C17F1">
        <w:rPr>
          <w:rFonts w:ascii="Times New Roman" w:hAnsi="Times New Roman"/>
          <w:sz w:val="24"/>
        </w:rPr>
        <w:t>d</w:t>
      </w:r>
      <w:r w:rsidRPr="00226148" w:rsidR="00522D82">
        <w:rPr>
          <w:rFonts w:ascii="Times New Roman" w:hAnsi="Times New Roman"/>
          <w:sz w:val="24"/>
        </w:rPr>
        <w:t xml:space="preserve"> (nt </w:t>
      </w:r>
      <w:proofErr w:type="spellStart"/>
      <w:r w:rsidRPr="00226148" w:rsidR="00522D82">
        <w:rPr>
          <w:rFonts w:ascii="Times New Roman" w:hAnsi="Times New Roman"/>
          <w:sz w:val="24"/>
        </w:rPr>
        <w:t>lastemaja</w:t>
      </w:r>
      <w:proofErr w:type="spellEnd"/>
      <w:r w:rsidRPr="00226148" w:rsidR="00522D82">
        <w:rPr>
          <w:rFonts w:ascii="Times New Roman" w:hAnsi="Times New Roman"/>
          <w:sz w:val="24"/>
        </w:rPr>
        <w:t xml:space="preserve"> </w:t>
      </w:r>
      <w:r w:rsidR="00B8570E">
        <w:rPr>
          <w:rFonts w:ascii="Times New Roman" w:hAnsi="Times New Roman"/>
          <w:sz w:val="24"/>
        </w:rPr>
        <w:t>ametnikud</w:t>
      </w:r>
      <w:r w:rsidRPr="00226148" w:rsidR="00711865">
        <w:rPr>
          <w:rFonts w:ascii="Times New Roman" w:hAnsi="Times New Roman"/>
          <w:sz w:val="24"/>
        </w:rPr>
        <w:t>)</w:t>
      </w:r>
      <w:r w:rsidRPr="00226148" w:rsidR="001C0A7C">
        <w:rPr>
          <w:rFonts w:ascii="Times New Roman" w:hAnsi="Times New Roman"/>
          <w:sz w:val="24"/>
        </w:rPr>
        <w:t xml:space="preserve"> nõut</w:t>
      </w:r>
      <w:r w:rsidR="00463141">
        <w:rPr>
          <w:rFonts w:ascii="Times New Roman" w:hAnsi="Times New Roman"/>
          <w:sz w:val="24"/>
        </w:rPr>
        <w:t>avat</w:t>
      </w:r>
      <w:r w:rsidRPr="00226148" w:rsidR="001C0A7C">
        <w:rPr>
          <w:rFonts w:ascii="Times New Roman" w:hAnsi="Times New Roman"/>
          <w:sz w:val="24"/>
        </w:rPr>
        <w:t xml:space="preserve"> kvalifikatsiooni</w:t>
      </w:r>
      <w:r w:rsidRPr="00226148" w:rsidR="00711865">
        <w:rPr>
          <w:rFonts w:ascii="Times New Roman" w:hAnsi="Times New Roman"/>
          <w:sz w:val="24"/>
        </w:rPr>
        <w:t xml:space="preserve"> ja ülejäänud teenistujatel </w:t>
      </w:r>
      <w:r w:rsidRPr="00226148" w:rsidR="00DA51B0">
        <w:rPr>
          <w:rFonts w:ascii="Times New Roman" w:hAnsi="Times New Roman"/>
          <w:sz w:val="24"/>
        </w:rPr>
        <w:t xml:space="preserve">on olemas erialane kõrgharidus </w:t>
      </w:r>
      <w:r w:rsidRPr="00226148" w:rsidR="00397862">
        <w:rPr>
          <w:rFonts w:ascii="Times New Roman" w:hAnsi="Times New Roman"/>
          <w:sz w:val="24"/>
        </w:rPr>
        <w:t>ning</w:t>
      </w:r>
      <w:r w:rsidRPr="00226148" w:rsidR="00DA51B0">
        <w:rPr>
          <w:rFonts w:ascii="Times New Roman" w:hAnsi="Times New Roman"/>
          <w:sz w:val="24"/>
        </w:rPr>
        <w:t xml:space="preserve"> </w:t>
      </w:r>
      <w:r w:rsidRPr="00226148" w:rsidR="00711865">
        <w:rPr>
          <w:rFonts w:ascii="Times New Roman" w:hAnsi="Times New Roman"/>
          <w:sz w:val="24"/>
        </w:rPr>
        <w:t>taotled</w:t>
      </w:r>
      <w:r w:rsidRPr="00226148" w:rsidR="00747EC9">
        <w:rPr>
          <w:rFonts w:ascii="Times New Roman" w:hAnsi="Times New Roman"/>
          <w:sz w:val="24"/>
        </w:rPr>
        <w:t>a</w:t>
      </w:r>
      <w:r w:rsidRPr="00226148" w:rsidR="006A17EA">
        <w:rPr>
          <w:rFonts w:ascii="Times New Roman" w:hAnsi="Times New Roman"/>
          <w:sz w:val="24"/>
        </w:rPr>
        <w:t xml:space="preserve"> tuleb</w:t>
      </w:r>
      <w:r w:rsidRPr="00226148" w:rsidR="006441B4">
        <w:rPr>
          <w:rFonts w:ascii="Times New Roman" w:hAnsi="Times New Roman"/>
          <w:sz w:val="24"/>
        </w:rPr>
        <w:t xml:space="preserve"> vaid</w:t>
      </w:r>
      <w:r w:rsidRPr="00226148" w:rsidR="00711865">
        <w:rPr>
          <w:rFonts w:ascii="Times New Roman" w:hAnsi="Times New Roman"/>
          <w:sz w:val="24"/>
        </w:rPr>
        <w:t xml:space="preserve"> lastekaitsetöötaja kutse</w:t>
      </w:r>
      <w:r w:rsidRPr="00226148" w:rsidR="00747EC9">
        <w:rPr>
          <w:rFonts w:ascii="Times New Roman" w:hAnsi="Times New Roman"/>
          <w:sz w:val="24"/>
        </w:rPr>
        <w:t>t</w:t>
      </w:r>
      <w:r w:rsidRPr="2E891249" w:rsidR="4E460252">
        <w:rPr>
          <w:rFonts w:ascii="Times New Roman" w:hAnsi="Times New Roman"/>
          <w:sz w:val="24"/>
        </w:rPr>
        <w:t xml:space="preserve">. </w:t>
      </w:r>
      <w:r w:rsidR="00A55B07">
        <w:rPr>
          <w:rFonts w:ascii="Times New Roman" w:hAnsi="Times New Roman"/>
          <w:sz w:val="24"/>
        </w:rPr>
        <w:t>Seega ei välista u</w:t>
      </w:r>
      <w:r w:rsidRPr="2E891249" w:rsidR="4E460252">
        <w:rPr>
          <w:rFonts w:ascii="Times New Roman" w:hAnsi="Times New Roman"/>
          <w:sz w:val="24"/>
        </w:rPr>
        <w:t xml:space="preserve">ued nõuded ühegi töötaja võimalusi </w:t>
      </w:r>
      <w:proofErr w:type="spellStart"/>
      <w:r w:rsidRPr="2E891249" w:rsidR="4E460252">
        <w:rPr>
          <w:rFonts w:ascii="Times New Roman" w:hAnsi="Times New Roman"/>
          <w:sz w:val="24"/>
        </w:rPr>
        <w:t>SKA-s</w:t>
      </w:r>
      <w:proofErr w:type="spellEnd"/>
      <w:r w:rsidRPr="2E891249" w:rsidR="4E460252">
        <w:rPr>
          <w:rFonts w:ascii="Times New Roman" w:hAnsi="Times New Roman"/>
          <w:sz w:val="24"/>
        </w:rPr>
        <w:t xml:space="preserve"> töötamist jätkata.</w:t>
      </w:r>
      <w:r w:rsidR="00B8570E">
        <w:rPr>
          <w:rFonts w:ascii="Times New Roman" w:hAnsi="Times New Roman"/>
          <w:sz w:val="24"/>
        </w:rPr>
        <w:t xml:space="preserve"> </w:t>
      </w:r>
      <w:r w:rsidRPr="00226148" w:rsidR="00201D03">
        <w:rPr>
          <w:rFonts w:ascii="Times New Roman" w:hAnsi="Times New Roman"/>
          <w:sz w:val="24"/>
        </w:rPr>
        <w:t xml:space="preserve">SKA teenistujad on eelnõu </w:t>
      </w:r>
      <w:r w:rsidRPr="00226148" w:rsidR="00920E54">
        <w:rPr>
          <w:rFonts w:ascii="Times New Roman" w:hAnsi="Times New Roman"/>
          <w:sz w:val="24"/>
        </w:rPr>
        <w:t xml:space="preserve">ettevalmistamise </w:t>
      </w:r>
      <w:r w:rsidR="00A16B75">
        <w:rPr>
          <w:rFonts w:ascii="Times New Roman" w:hAnsi="Times New Roman"/>
          <w:sz w:val="24"/>
        </w:rPr>
        <w:t>käigus</w:t>
      </w:r>
      <w:r w:rsidRPr="00226148" w:rsidR="00920E54">
        <w:rPr>
          <w:rFonts w:ascii="Times New Roman" w:hAnsi="Times New Roman"/>
          <w:sz w:val="24"/>
        </w:rPr>
        <w:t xml:space="preserve"> saanud kvalifikatsiooninõude muudatustest </w:t>
      </w:r>
      <w:r w:rsidRPr="00226148" w:rsidR="00AF53CF">
        <w:rPr>
          <w:rFonts w:ascii="Times New Roman" w:hAnsi="Times New Roman"/>
          <w:sz w:val="24"/>
        </w:rPr>
        <w:t xml:space="preserve">teadlikuks </w:t>
      </w:r>
      <w:r w:rsidRPr="00226148" w:rsidR="00920E54">
        <w:rPr>
          <w:rFonts w:ascii="Times New Roman" w:hAnsi="Times New Roman"/>
          <w:sz w:val="24"/>
        </w:rPr>
        <w:t xml:space="preserve">ja </w:t>
      </w:r>
      <w:r w:rsidRPr="2E891249" w:rsidR="2FFA94B7">
        <w:rPr>
          <w:rFonts w:ascii="Times New Roman" w:hAnsi="Times New Roman"/>
          <w:sz w:val="24"/>
        </w:rPr>
        <w:t xml:space="preserve">on väljendanud </w:t>
      </w:r>
      <w:r w:rsidRPr="2E891249" w:rsidR="004C541E">
        <w:rPr>
          <w:rFonts w:ascii="Times New Roman" w:hAnsi="Times New Roman"/>
          <w:sz w:val="24"/>
        </w:rPr>
        <w:t xml:space="preserve">ka </w:t>
      </w:r>
      <w:r w:rsidRPr="2E891249" w:rsidR="2FFA94B7">
        <w:rPr>
          <w:rFonts w:ascii="Times New Roman" w:hAnsi="Times New Roman"/>
          <w:sz w:val="24"/>
        </w:rPr>
        <w:t>valmisolekut</w:t>
      </w:r>
      <w:r w:rsidRPr="00226148" w:rsidR="00920E54">
        <w:rPr>
          <w:rFonts w:ascii="Times New Roman" w:hAnsi="Times New Roman"/>
          <w:sz w:val="24"/>
        </w:rPr>
        <w:t xml:space="preserve"> kutset taotle</w:t>
      </w:r>
      <w:r w:rsidR="00B8570E">
        <w:rPr>
          <w:rFonts w:ascii="Times New Roman" w:hAnsi="Times New Roman"/>
          <w:sz w:val="24"/>
        </w:rPr>
        <w:t>d</w:t>
      </w:r>
      <w:r w:rsidRPr="00226148" w:rsidR="00920E54">
        <w:rPr>
          <w:rFonts w:ascii="Times New Roman" w:hAnsi="Times New Roman"/>
          <w:sz w:val="24"/>
        </w:rPr>
        <w:t xml:space="preserve">a. </w:t>
      </w:r>
      <w:r w:rsidR="00A2364B">
        <w:rPr>
          <w:rFonts w:ascii="Times New Roman" w:hAnsi="Times New Roman"/>
          <w:sz w:val="24"/>
        </w:rPr>
        <w:t>SKA t</w:t>
      </w:r>
      <w:r w:rsidR="007712FD">
        <w:rPr>
          <w:rFonts w:ascii="Times New Roman" w:hAnsi="Times New Roman"/>
          <w:sz w:val="24"/>
        </w:rPr>
        <w:t xml:space="preserve">eenistujatele </w:t>
      </w:r>
      <w:r w:rsidR="00E24C2D">
        <w:rPr>
          <w:rFonts w:ascii="Times New Roman" w:hAnsi="Times New Roman"/>
          <w:sz w:val="24"/>
        </w:rPr>
        <w:t xml:space="preserve">võib </w:t>
      </w:r>
      <w:r w:rsidR="007712FD">
        <w:rPr>
          <w:rFonts w:ascii="Times New Roman" w:hAnsi="Times New Roman"/>
          <w:sz w:val="24"/>
        </w:rPr>
        <w:t>m</w:t>
      </w:r>
      <w:r w:rsidRPr="00226148" w:rsidR="00920E54">
        <w:rPr>
          <w:rFonts w:ascii="Times New Roman" w:hAnsi="Times New Roman"/>
          <w:sz w:val="24"/>
        </w:rPr>
        <w:t xml:space="preserve">uudatustest tuleneva mõju </w:t>
      </w:r>
      <w:r w:rsidR="00A16B75">
        <w:rPr>
          <w:rFonts w:ascii="Times New Roman" w:hAnsi="Times New Roman"/>
          <w:sz w:val="24"/>
        </w:rPr>
        <w:t xml:space="preserve">avaldumise </w:t>
      </w:r>
      <w:r w:rsidRPr="00226148" w:rsidR="00920E54">
        <w:rPr>
          <w:rFonts w:ascii="Times New Roman" w:hAnsi="Times New Roman"/>
          <w:sz w:val="24"/>
        </w:rPr>
        <w:t xml:space="preserve">sagedus </w:t>
      </w:r>
      <w:r w:rsidR="00E11167">
        <w:rPr>
          <w:rFonts w:ascii="Times New Roman" w:hAnsi="Times New Roman"/>
          <w:sz w:val="24"/>
        </w:rPr>
        <w:t>olla</w:t>
      </w:r>
      <w:r w:rsidRPr="00226148" w:rsidR="00920E54">
        <w:rPr>
          <w:rFonts w:ascii="Times New Roman" w:hAnsi="Times New Roman"/>
          <w:sz w:val="24"/>
        </w:rPr>
        <w:t xml:space="preserve"> esialgu suur, sest kutse taotlemiseks vajaminev</w:t>
      </w:r>
      <w:r w:rsidRPr="00226148" w:rsidR="00521384">
        <w:rPr>
          <w:rFonts w:ascii="Times New Roman" w:hAnsi="Times New Roman"/>
          <w:sz w:val="24"/>
        </w:rPr>
        <w:t xml:space="preserve"> ressurss on suurem, kuid see </w:t>
      </w:r>
      <w:r w:rsidRPr="2E891249" w:rsidR="049DF334">
        <w:rPr>
          <w:rFonts w:ascii="Times New Roman" w:hAnsi="Times New Roman"/>
          <w:sz w:val="24"/>
        </w:rPr>
        <w:t>väheneb</w:t>
      </w:r>
      <w:r w:rsidRPr="00226148" w:rsidR="00492E0D">
        <w:rPr>
          <w:rFonts w:ascii="Times New Roman" w:hAnsi="Times New Roman"/>
          <w:sz w:val="24"/>
        </w:rPr>
        <w:t xml:space="preserve"> peale kutse omandamist. </w:t>
      </w:r>
      <w:r w:rsidR="00D26918">
        <w:rPr>
          <w:rFonts w:ascii="Times New Roman" w:hAnsi="Times New Roman"/>
          <w:sz w:val="24"/>
        </w:rPr>
        <w:t>K</w:t>
      </w:r>
      <w:r w:rsidRPr="00226148" w:rsidR="00920E54">
        <w:rPr>
          <w:rFonts w:ascii="Times New Roman" w:hAnsi="Times New Roman"/>
          <w:sz w:val="24"/>
        </w:rPr>
        <w:t xml:space="preserve">okkuvõtlikult võib muudatuse mõju ulatust ja </w:t>
      </w:r>
      <w:r w:rsidR="00D26918">
        <w:rPr>
          <w:rFonts w:ascii="Times New Roman" w:hAnsi="Times New Roman"/>
          <w:sz w:val="24"/>
        </w:rPr>
        <w:t xml:space="preserve">avaldumise </w:t>
      </w:r>
      <w:r w:rsidRPr="00226148" w:rsidR="00920E54">
        <w:rPr>
          <w:rFonts w:ascii="Times New Roman" w:hAnsi="Times New Roman"/>
          <w:sz w:val="24"/>
        </w:rPr>
        <w:t xml:space="preserve">sagedust </w:t>
      </w:r>
      <w:r w:rsidRPr="00226148" w:rsidR="00D26918">
        <w:rPr>
          <w:rFonts w:ascii="Times New Roman" w:hAnsi="Times New Roman"/>
          <w:sz w:val="24"/>
        </w:rPr>
        <w:t xml:space="preserve">hinnata </w:t>
      </w:r>
      <w:r w:rsidRPr="00226148" w:rsidR="00920E54">
        <w:rPr>
          <w:rFonts w:ascii="Times New Roman" w:hAnsi="Times New Roman"/>
          <w:sz w:val="24"/>
        </w:rPr>
        <w:t>keskmiseks.</w:t>
      </w:r>
    </w:p>
    <w:p w:rsidRPr="00226148" w:rsidR="00E272D9" w:rsidP="00E76672" w:rsidRDefault="00E272D9" w14:paraId="118DDEB7" w14:textId="77777777">
      <w:pPr>
        <w:rPr>
          <w:rFonts w:ascii="Times New Roman" w:hAnsi="Times New Roman"/>
          <w:sz w:val="24"/>
        </w:rPr>
      </w:pPr>
    </w:p>
    <w:p w:rsidRPr="00226148" w:rsidR="00DC41A0" w:rsidP="00E76672" w:rsidRDefault="00492E0D" w14:paraId="3345E401" w14:textId="3EC8B813">
      <w:pPr>
        <w:rPr>
          <w:rFonts w:ascii="Times New Roman" w:hAnsi="Times New Roman"/>
          <w:sz w:val="24"/>
        </w:rPr>
      </w:pPr>
      <w:r w:rsidRPr="00226148">
        <w:rPr>
          <w:rFonts w:ascii="Times New Roman" w:hAnsi="Times New Roman"/>
          <w:sz w:val="24"/>
        </w:rPr>
        <w:t>Ülejäänud muudatuste mõju on pigem väike.</w:t>
      </w:r>
      <w:r w:rsidRPr="00226148" w:rsidR="3EFEDA3A">
        <w:rPr>
          <w:rFonts w:ascii="Times New Roman" w:hAnsi="Times New Roman"/>
          <w:sz w:val="24"/>
        </w:rPr>
        <w:t xml:space="preserve"> </w:t>
      </w:r>
      <w:r w:rsidRPr="00226148" w:rsidR="199E5870">
        <w:rPr>
          <w:rFonts w:ascii="Times New Roman" w:hAnsi="Times New Roman"/>
          <w:sz w:val="24"/>
        </w:rPr>
        <w:t>Mõju täiendk</w:t>
      </w:r>
      <w:r w:rsidRPr="00226148" w:rsidR="6E4D630B">
        <w:rPr>
          <w:rFonts w:ascii="Times New Roman" w:hAnsi="Times New Roman"/>
          <w:sz w:val="24"/>
        </w:rPr>
        <w:t>oolitusi korraldavate</w:t>
      </w:r>
      <w:r w:rsidRPr="00226148" w:rsidR="0B215286">
        <w:rPr>
          <w:rFonts w:ascii="Times New Roman" w:hAnsi="Times New Roman"/>
          <w:sz w:val="24"/>
        </w:rPr>
        <w:t xml:space="preserve">le teenistujatele on </w:t>
      </w:r>
      <w:r w:rsidRPr="00226148" w:rsidR="011C600C">
        <w:rPr>
          <w:rFonts w:ascii="Times New Roman" w:hAnsi="Times New Roman"/>
          <w:sz w:val="24"/>
        </w:rPr>
        <w:t xml:space="preserve">ulatuse ja </w:t>
      </w:r>
      <w:r w:rsidR="00A34B33">
        <w:rPr>
          <w:rFonts w:ascii="Times New Roman" w:hAnsi="Times New Roman"/>
          <w:sz w:val="24"/>
        </w:rPr>
        <w:t xml:space="preserve">avaldumise </w:t>
      </w:r>
      <w:r w:rsidRPr="00226148" w:rsidR="011C600C">
        <w:rPr>
          <w:rFonts w:ascii="Times New Roman" w:hAnsi="Times New Roman"/>
          <w:sz w:val="24"/>
        </w:rPr>
        <w:t>sageduse poolest</w:t>
      </w:r>
      <w:r w:rsidRPr="00226148" w:rsidR="0B215286">
        <w:rPr>
          <w:rFonts w:ascii="Times New Roman" w:hAnsi="Times New Roman"/>
          <w:sz w:val="24"/>
        </w:rPr>
        <w:t xml:space="preserve"> väik</w:t>
      </w:r>
      <w:r w:rsidR="00A34B33">
        <w:rPr>
          <w:rFonts w:ascii="Times New Roman" w:hAnsi="Times New Roman"/>
          <w:sz w:val="24"/>
        </w:rPr>
        <w:t>e</w:t>
      </w:r>
      <w:r w:rsidRPr="00226148" w:rsidR="0110E092">
        <w:rPr>
          <w:rFonts w:ascii="Times New Roman" w:hAnsi="Times New Roman"/>
          <w:sz w:val="24"/>
        </w:rPr>
        <w:t xml:space="preserve">, sest olemasolevate ülesannete sisu ega </w:t>
      </w:r>
      <w:r w:rsidR="00A34B33">
        <w:rPr>
          <w:rFonts w:ascii="Times New Roman" w:hAnsi="Times New Roman"/>
          <w:sz w:val="24"/>
        </w:rPr>
        <w:t xml:space="preserve">täitmise </w:t>
      </w:r>
      <w:r w:rsidRPr="00226148" w:rsidR="0110E092">
        <w:rPr>
          <w:rFonts w:ascii="Times New Roman" w:hAnsi="Times New Roman"/>
          <w:sz w:val="24"/>
        </w:rPr>
        <w:t xml:space="preserve">sagedust muudatused ei mõjuta. Esialgu võib olla rohkem vajadust </w:t>
      </w:r>
      <w:proofErr w:type="spellStart"/>
      <w:r w:rsidRPr="00226148" w:rsidR="0110E092">
        <w:rPr>
          <w:rFonts w:ascii="Times New Roman" w:hAnsi="Times New Roman"/>
          <w:sz w:val="24"/>
        </w:rPr>
        <w:t>kommunikeerimise</w:t>
      </w:r>
      <w:proofErr w:type="spellEnd"/>
      <w:r w:rsidRPr="00226148" w:rsidR="0110E092">
        <w:rPr>
          <w:rFonts w:ascii="Times New Roman" w:hAnsi="Times New Roman"/>
          <w:sz w:val="24"/>
        </w:rPr>
        <w:t xml:space="preserve"> järele, et teadlikkus jõuaks ka koolituse </w:t>
      </w:r>
      <w:r w:rsidRPr="00226148" w:rsidR="00B262C9">
        <w:rPr>
          <w:rFonts w:ascii="Times New Roman" w:hAnsi="Times New Roman"/>
          <w:sz w:val="24"/>
        </w:rPr>
        <w:t xml:space="preserve">uue </w:t>
      </w:r>
      <w:r w:rsidRPr="00226148" w:rsidR="0110E092">
        <w:rPr>
          <w:rFonts w:ascii="Times New Roman" w:hAnsi="Times New Roman"/>
          <w:sz w:val="24"/>
        </w:rPr>
        <w:t xml:space="preserve">sihtrühmani, kuid selle mõju on pigem lühiajaline. </w:t>
      </w:r>
      <w:r w:rsidRPr="00226148" w:rsidR="00DC41A0">
        <w:rPr>
          <w:rFonts w:ascii="Times New Roman" w:hAnsi="Times New Roman"/>
          <w:sz w:val="24"/>
        </w:rPr>
        <w:t xml:space="preserve">Haldusjärelevalvega tegelevatele spetsialistidele </w:t>
      </w:r>
      <w:r w:rsidR="003F132C">
        <w:rPr>
          <w:rFonts w:ascii="Times New Roman" w:hAnsi="Times New Roman"/>
          <w:sz w:val="24"/>
        </w:rPr>
        <w:t>avalduva</w:t>
      </w:r>
      <w:r w:rsidRPr="00226148" w:rsidR="00DC41A0">
        <w:rPr>
          <w:rFonts w:ascii="Times New Roman" w:hAnsi="Times New Roman"/>
          <w:sz w:val="24"/>
        </w:rPr>
        <w:t xml:space="preserve"> mõju</w:t>
      </w:r>
      <w:r w:rsidRPr="00226148" w:rsidR="0025129F">
        <w:rPr>
          <w:rFonts w:ascii="Times New Roman" w:hAnsi="Times New Roman"/>
          <w:sz w:val="24"/>
        </w:rPr>
        <w:t xml:space="preserve"> ulatus </w:t>
      </w:r>
      <w:r w:rsidR="000057A0">
        <w:rPr>
          <w:rFonts w:ascii="Times New Roman" w:hAnsi="Times New Roman"/>
          <w:sz w:val="24"/>
        </w:rPr>
        <w:t xml:space="preserve">on </w:t>
      </w:r>
      <w:r w:rsidRPr="00226148" w:rsidR="493B448C">
        <w:rPr>
          <w:rFonts w:ascii="Times New Roman" w:hAnsi="Times New Roman"/>
          <w:sz w:val="24"/>
        </w:rPr>
        <w:t>väike</w:t>
      </w:r>
      <w:r w:rsidRPr="00226148" w:rsidR="19B2A7ED">
        <w:rPr>
          <w:rFonts w:ascii="Times New Roman" w:hAnsi="Times New Roman"/>
          <w:sz w:val="24"/>
        </w:rPr>
        <w:t>, kuid</w:t>
      </w:r>
      <w:r w:rsidRPr="00226148" w:rsidR="493B448C">
        <w:rPr>
          <w:rFonts w:ascii="Times New Roman" w:hAnsi="Times New Roman"/>
          <w:sz w:val="24"/>
        </w:rPr>
        <w:t xml:space="preserve"> </w:t>
      </w:r>
      <w:r w:rsidR="00DD1B78">
        <w:rPr>
          <w:rFonts w:ascii="Times New Roman" w:hAnsi="Times New Roman"/>
          <w:sz w:val="24"/>
        </w:rPr>
        <w:t xml:space="preserve">mõju avaldumise </w:t>
      </w:r>
      <w:r w:rsidRPr="00226148" w:rsidR="493B448C">
        <w:rPr>
          <w:rFonts w:ascii="Times New Roman" w:hAnsi="Times New Roman"/>
          <w:sz w:val="24"/>
        </w:rPr>
        <w:t xml:space="preserve">sagedus </w:t>
      </w:r>
      <w:r w:rsidR="00247BC8">
        <w:rPr>
          <w:rFonts w:ascii="Times New Roman" w:hAnsi="Times New Roman"/>
          <w:sz w:val="24"/>
        </w:rPr>
        <w:t xml:space="preserve">on </w:t>
      </w:r>
      <w:r w:rsidRPr="00226148" w:rsidR="004F1B73">
        <w:rPr>
          <w:rFonts w:ascii="Times New Roman" w:hAnsi="Times New Roman"/>
          <w:sz w:val="24"/>
        </w:rPr>
        <w:t>keskmi</w:t>
      </w:r>
      <w:r w:rsidR="00DD1B78">
        <w:rPr>
          <w:rFonts w:ascii="Times New Roman" w:hAnsi="Times New Roman"/>
          <w:sz w:val="24"/>
        </w:rPr>
        <w:t>ne</w:t>
      </w:r>
      <w:r w:rsidRPr="00226148" w:rsidR="004F1B73">
        <w:rPr>
          <w:rFonts w:ascii="Times New Roman" w:hAnsi="Times New Roman"/>
          <w:sz w:val="24"/>
        </w:rPr>
        <w:t xml:space="preserve"> kuni </w:t>
      </w:r>
      <w:r w:rsidRPr="00226148" w:rsidR="27FFE253">
        <w:rPr>
          <w:rFonts w:ascii="Times New Roman" w:hAnsi="Times New Roman"/>
          <w:sz w:val="24"/>
        </w:rPr>
        <w:t>suur</w:t>
      </w:r>
      <w:r w:rsidRPr="00226148" w:rsidR="7CBE0E21">
        <w:rPr>
          <w:rFonts w:ascii="Times New Roman" w:hAnsi="Times New Roman"/>
          <w:sz w:val="24"/>
        </w:rPr>
        <w:t>.</w:t>
      </w:r>
      <w:r w:rsidRPr="00226148" w:rsidR="0025129F">
        <w:rPr>
          <w:rFonts w:ascii="Times New Roman" w:hAnsi="Times New Roman"/>
          <w:sz w:val="24"/>
        </w:rPr>
        <w:t xml:space="preserve"> </w:t>
      </w:r>
      <w:r w:rsidRPr="00226148" w:rsidR="5711E379">
        <w:rPr>
          <w:rFonts w:ascii="Times New Roman" w:hAnsi="Times New Roman"/>
          <w:sz w:val="24"/>
        </w:rPr>
        <w:t>SKA teenistujatele</w:t>
      </w:r>
      <w:r w:rsidRPr="00226148" w:rsidR="0025129F">
        <w:rPr>
          <w:rFonts w:ascii="Times New Roman" w:hAnsi="Times New Roman"/>
          <w:sz w:val="24"/>
        </w:rPr>
        <w:t xml:space="preserve"> lisandub võimalus</w:t>
      </w:r>
      <w:r w:rsidRPr="00226148" w:rsidR="1EAC88A4">
        <w:rPr>
          <w:rFonts w:ascii="Times New Roman" w:hAnsi="Times New Roman"/>
          <w:sz w:val="24"/>
        </w:rPr>
        <w:t>, mitte kohustus</w:t>
      </w:r>
      <w:r w:rsidRPr="00226148" w:rsidR="00905E1E">
        <w:rPr>
          <w:rFonts w:ascii="Times New Roman" w:hAnsi="Times New Roman"/>
          <w:sz w:val="24"/>
        </w:rPr>
        <w:t xml:space="preserve"> </w:t>
      </w:r>
      <w:r w:rsidRPr="00226148" w:rsidR="003B267C">
        <w:rPr>
          <w:rFonts w:ascii="Times New Roman" w:hAnsi="Times New Roman"/>
          <w:sz w:val="24"/>
        </w:rPr>
        <w:t xml:space="preserve">küsida </w:t>
      </w:r>
      <w:r w:rsidR="006C6C95">
        <w:rPr>
          <w:rFonts w:ascii="Times New Roman" w:hAnsi="Times New Roman"/>
          <w:sz w:val="24"/>
        </w:rPr>
        <w:t>ka haldus</w:t>
      </w:r>
      <w:r w:rsidRPr="00226148" w:rsidR="3B123AC4">
        <w:rPr>
          <w:rFonts w:ascii="Times New Roman" w:hAnsi="Times New Roman"/>
          <w:sz w:val="24"/>
        </w:rPr>
        <w:t xml:space="preserve">järelevalve </w:t>
      </w:r>
      <w:r w:rsidR="007E0E08">
        <w:rPr>
          <w:rFonts w:ascii="Times New Roman" w:hAnsi="Times New Roman"/>
          <w:sz w:val="24"/>
        </w:rPr>
        <w:t>tegemisel</w:t>
      </w:r>
      <w:r w:rsidRPr="00226148" w:rsidR="3B123AC4">
        <w:rPr>
          <w:rFonts w:ascii="Times New Roman" w:hAnsi="Times New Roman"/>
          <w:sz w:val="24"/>
        </w:rPr>
        <w:t xml:space="preserve"> </w:t>
      </w:r>
      <w:r w:rsidRPr="00226148" w:rsidR="0055443C">
        <w:rPr>
          <w:rFonts w:ascii="Times New Roman" w:hAnsi="Times New Roman"/>
          <w:sz w:val="24"/>
        </w:rPr>
        <w:t xml:space="preserve">selgitusi </w:t>
      </w:r>
      <w:r w:rsidRPr="00226148" w:rsidR="0FE562A1">
        <w:rPr>
          <w:rFonts w:ascii="Times New Roman" w:hAnsi="Times New Roman"/>
          <w:sz w:val="24"/>
        </w:rPr>
        <w:t xml:space="preserve">lasteasutuses </w:t>
      </w:r>
      <w:r w:rsidRPr="006C6C95" w:rsidR="0FE562A1">
        <w:rPr>
          <w:rFonts w:ascii="Times New Roman" w:hAnsi="Times New Roman"/>
          <w:sz w:val="24"/>
        </w:rPr>
        <w:t xml:space="preserve">viibivatelt </w:t>
      </w:r>
      <w:r w:rsidRPr="006C6C95" w:rsidR="003B267C">
        <w:rPr>
          <w:rFonts w:ascii="Times New Roman" w:hAnsi="Times New Roman"/>
          <w:sz w:val="24"/>
        </w:rPr>
        <w:t>lastelt ja nende seaduslikelt esindajatelt</w:t>
      </w:r>
      <w:r w:rsidR="006C6C95">
        <w:rPr>
          <w:rFonts w:ascii="Times New Roman" w:hAnsi="Times New Roman"/>
          <w:sz w:val="24"/>
        </w:rPr>
        <w:t xml:space="preserve">. Riikliku järelevalve </w:t>
      </w:r>
      <w:r w:rsidR="007E0E08">
        <w:rPr>
          <w:rFonts w:ascii="Times New Roman" w:hAnsi="Times New Roman"/>
          <w:sz w:val="24"/>
        </w:rPr>
        <w:t>tegemisel</w:t>
      </w:r>
      <w:r w:rsidR="006C6C95">
        <w:rPr>
          <w:rFonts w:ascii="Times New Roman" w:hAnsi="Times New Roman"/>
          <w:sz w:val="24"/>
        </w:rPr>
        <w:t xml:space="preserve"> neil selline õigus juba on, ka see</w:t>
      </w:r>
      <w:r w:rsidRPr="006C6C95" w:rsidR="6F26EC4E">
        <w:rPr>
          <w:rFonts w:ascii="Times New Roman" w:hAnsi="Times New Roman"/>
          <w:sz w:val="24"/>
        </w:rPr>
        <w:t xml:space="preserve">tõttu </w:t>
      </w:r>
      <w:r w:rsidR="006C6C95">
        <w:rPr>
          <w:rFonts w:ascii="Times New Roman" w:hAnsi="Times New Roman"/>
          <w:sz w:val="24"/>
        </w:rPr>
        <w:t xml:space="preserve">ei eelda </w:t>
      </w:r>
      <w:r w:rsidRPr="006C6C95" w:rsidR="6F26EC4E">
        <w:rPr>
          <w:rFonts w:ascii="Times New Roman" w:hAnsi="Times New Roman"/>
          <w:sz w:val="24"/>
        </w:rPr>
        <w:t xml:space="preserve">muudatus palju kohanemist. Kuna aga </w:t>
      </w:r>
      <w:r w:rsidRPr="006C6C95" w:rsidR="00354D03">
        <w:rPr>
          <w:rFonts w:ascii="Times New Roman" w:hAnsi="Times New Roman"/>
          <w:sz w:val="24"/>
        </w:rPr>
        <w:t>lasteasutuse järelevalve</w:t>
      </w:r>
      <w:r w:rsidRPr="006C6C95" w:rsidR="6F26EC4E">
        <w:rPr>
          <w:rFonts w:ascii="Times New Roman" w:hAnsi="Times New Roman"/>
          <w:sz w:val="24"/>
        </w:rPr>
        <w:t xml:space="preserve"> on SKA teenist</w:t>
      </w:r>
      <w:r w:rsidRPr="006C6C95" w:rsidR="57F4AA7E">
        <w:rPr>
          <w:rFonts w:ascii="Times New Roman" w:hAnsi="Times New Roman"/>
          <w:sz w:val="24"/>
        </w:rPr>
        <w:t>u</w:t>
      </w:r>
      <w:r w:rsidRPr="006C6C95" w:rsidR="6F26EC4E">
        <w:rPr>
          <w:rFonts w:ascii="Times New Roman" w:hAnsi="Times New Roman"/>
          <w:sz w:val="24"/>
        </w:rPr>
        <w:t>jate igapäevatöö, võib vajadus suhelda laste ja/või nende seaduslike esindajatega olla sage.</w:t>
      </w:r>
      <w:r w:rsidRPr="006C6C95" w:rsidR="74F6E5B6">
        <w:rPr>
          <w:rFonts w:ascii="Times New Roman" w:hAnsi="Times New Roman"/>
          <w:sz w:val="24"/>
        </w:rPr>
        <w:t xml:space="preserve"> </w:t>
      </w:r>
      <w:r w:rsidRPr="006C6C95" w:rsidR="56E3BA5C">
        <w:rPr>
          <w:rFonts w:ascii="Times New Roman" w:hAnsi="Times New Roman"/>
          <w:sz w:val="24"/>
        </w:rPr>
        <w:t xml:space="preserve">See muudatus </w:t>
      </w:r>
      <w:r w:rsidRPr="006C6C95" w:rsidR="261BC2AB">
        <w:rPr>
          <w:rFonts w:ascii="Times New Roman" w:hAnsi="Times New Roman"/>
          <w:sz w:val="24"/>
        </w:rPr>
        <w:t xml:space="preserve">võib </w:t>
      </w:r>
      <w:r w:rsidR="00C23319">
        <w:rPr>
          <w:rFonts w:ascii="Times New Roman" w:hAnsi="Times New Roman"/>
          <w:sz w:val="24"/>
        </w:rPr>
        <w:t xml:space="preserve">muuta </w:t>
      </w:r>
      <w:r w:rsidRPr="006C6C95" w:rsidR="56E3BA5C">
        <w:rPr>
          <w:rFonts w:ascii="Times New Roman" w:hAnsi="Times New Roman"/>
          <w:sz w:val="24"/>
        </w:rPr>
        <w:t>haldusjärelevalvemenetluse SKA teenistuja jaoks</w:t>
      </w:r>
      <w:r w:rsidRPr="006C6C95" w:rsidR="7F42CF7B">
        <w:rPr>
          <w:rFonts w:ascii="Times New Roman" w:hAnsi="Times New Roman"/>
          <w:sz w:val="24"/>
        </w:rPr>
        <w:t xml:space="preserve"> </w:t>
      </w:r>
      <w:r w:rsidRPr="006C6C95" w:rsidR="56E3BA5C">
        <w:rPr>
          <w:rFonts w:ascii="Times New Roman" w:hAnsi="Times New Roman"/>
          <w:sz w:val="24"/>
        </w:rPr>
        <w:t>kohati mahukamaks</w:t>
      </w:r>
      <w:r w:rsidRPr="006C6C95" w:rsidR="445500AF">
        <w:rPr>
          <w:rFonts w:ascii="Times New Roman" w:hAnsi="Times New Roman"/>
          <w:sz w:val="24"/>
        </w:rPr>
        <w:t xml:space="preserve"> </w:t>
      </w:r>
      <w:r w:rsidR="00CB4682">
        <w:rPr>
          <w:rFonts w:ascii="Times New Roman" w:hAnsi="Times New Roman"/>
          <w:sz w:val="24"/>
        </w:rPr>
        <w:t>ning</w:t>
      </w:r>
      <w:r w:rsidRPr="006C6C95" w:rsidR="445500AF">
        <w:rPr>
          <w:rFonts w:ascii="Times New Roman" w:hAnsi="Times New Roman"/>
          <w:sz w:val="24"/>
        </w:rPr>
        <w:t xml:space="preserve"> ajalise ressursiga kohanemine võib võtta veidi aega,</w:t>
      </w:r>
      <w:r w:rsidRPr="006C6C95" w:rsidR="56E3BA5C">
        <w:rPr>
          <w:rFonts w:ascii="Times New Roman" w:hAnsi="Times New Roman"/>
          <w:sz w:val="24"/>
        </w:rPr>
        <w:t xml:space="preserve"> kuid </w:t>
      </w:r>
      <w:r w:rsidRPr="006C6C95" w:rsidR="41706BB8">
        <w:rPr>
          <w:rFonts w:ascii="Times New Roman" w:hAnsi="Times New Roman"/>
          <w:sz w:val="24"/>
        </w:rPr>
        <w:t xml:space="preserve">samas </w:t>
      </w:r>
      <w:r w:rsidRPr="006C6C95" w:rsidR="483FE5B3">
        <w:rPr>
          <w:rFonts w:ascii="Times New Roman" w:hAnsi="Times New Roman"/>
          <w:sz w:val="24"/>
        </w:rPr>
        <w:t>ann</w:t>
      </w:r>
      <w:r w:rsidRPr="006C6C95" w:rsidR="56E3BA5C">
        <w:rPr>
          <w:rFonts w:ascii="Times New Roman" w:hAnsi="Times New Roman"/>
          <w:sz w:val="24"/>
        </w:rPr>
        <w:t xml:space="preserve">ab võimaluse lapsel </w:t>
      </w:r>
      <w:r w:rsidRPr="006C6C95" w:rsidR="3356EEF4">
        <w:rPr>
          <w:rFonts w:ascii="Times New Roman" w:hAnsi="Times New Roman"/>
          <w:sz w:val="24"/>
        </w:rPr>
        <w:t>ja tema seaduslikul esindajal teenuse</w:t>
      </w:r>
      <w:r w:rsidR="00EC7189">
        <w:rPr>
          <w:rFonts w:ascii="Times New Roman" w:hAnsi="Times New Roman"/>
          <w:sz w:val="24"/>
        </w:rPr>
        <w:t xml:space="preserve"> kohta</w:t>
      </w:r>
      <w:r w:rsidRPr="006C6C95" w:rsidR="3356EEF4">
        <w:rPr>
          <w:rFonts w:ascii="Times New Roman" w:hAnsi="Times New Roman"/>
          <w:sz w:val="24"/>
        </w:rPr>
        <w:t xml:space="preserve"> </w:t>
      </w:r>
      <w:r w:rsidRPr="006C6C95" w:rsidR="56E3BA5C">
        <w:rPr>
          <w:rFonts w:ascii="Times New Roman" w:hAnsi="Times New Roman"/>
          <w:sz w:val="24"/>
        </w:rPr>
        <w:t xml:space="preserve">tagasisidet anda </w:t>
      </w:r>
      <w:r w:rsidRPr="006C6C95" w:rsidR="501363D0">
        <w:rPr>
          <w:rFonts w:ascii="Times New Roman" w:hAnsi="Times New Roman"/>
          <w:sz w:val="24"/>
        </w:rPr>
        <w:t>ning</w:t>
      </w:r>
      <w:r w:rsidRPr="006C6C95" w:rsidR="56E3BA5C">
        <w:rPr>
          <w:rFonts w:ascii="Times New Roman" w:hAnsi="Times New Roman"/>
          <w:sz w:val="24"/>
        </w:rPr>
        <w:t xml:space="preserve"> muudab </w:t>
      </w:r>
      <w:r w:rsidRPr="006C6C95" w:rsidR="0B67A9BB">
        <w:rPr>
          <w:rFonts w:ascii="Times New Roman" w:hAnsi="Times New Roman"/>
          <w:sz w:val="24"/>
        </w:rPr>
        <w:t xml:space="preserve">menetluse </w:t>
      </w:r>
      <w:r w:rsidRPr="006C6C95" w:rsidR="6CE35272">
        <w:rPr>
          <w:rFonts w:ascii="Times New Roman" w:hAnsi="Times New Roman"/>
          <w:sz w:val="24"/>
        </w:rPr>
        <w:t>raames kogutava</w:t>
      </w:r>
      <w:r w:rsidRPr="006C6C95" w:rsidR="0B67A9BB">
        <w:rPr>
          <w:rFonts w:ascii="Times New Roman" w:hAnsi="Times New Roman"/>
          <w:sz w:val="24"/>
        </w:rPr>
        <w:t xml:space="preserve"> </w:t>
      </w:r>
      <w:r w:rsidRPr="006C6C95" w:rsidR="6CE35272">
        <w:rPr>
          <w:rFonts w:ascii="Times New Roman" w:hAnsi="Times New Roman"/>
          <w:sz w:val="24"/>
        </w:rPr>
        <w:t>ülevaate</w:t>
      </w:r>
      <w:r w:rsidRPr="006C6C95" w:rsidR="0B67A9BB">
        <w:rPr>
          <w:rFonts w:ascii="Times New Roman" w:hAnsi="Times New Roman"/>
          <w:sz w:val="24"/>
        </w:rPr>
        <w:t xml:space="preserve"> põhjalikumaks. </w:t>
      </w:r>
      <w:r w:rsidRPr="006C6C95" w:rsidR="00125524">
        <w:rPr>
          <w:rFonts w:ascii="Times New Roman" w:hAnsi="Times New Roman"/>
          <w:sz w:val="24"/>
        </w:rPr>
        <w:t xml:space="preserve">Muudatus aitab riiklikul tasandil </w:t>
      </w:r>
      <w:r w:rsidRPr="006C6C95" w:rsidR="0092469F">
        <w:rPr>
          <w:rFonts w:ascii="Times New Roman" w:hAnsi="Times New Roman"/>
          <w:sz w:val="24"/>
        </w:rPr>
        <w:t xml:space="preserve">tagada </w:t>
      </w:r>
      <w:r w:rsidRPr="006C6C95" w:rsidR="00125524">
        <w:rPr>
          <w:rFonts w:ascii="Times New Roman" w:hAnsi="Times New Roman"/>
          <w:sz w:val="24"/>
        </w:rPr>
        <w:t xml:space="preserve">laste õiguse avaldada arvamust </w:t>
      </w:r>
      <w:r w:rsidR="0016634E">
        <w:rPr>
          <w:rFonts w:ascii="Times New Roman" w:hAnsi="Times New Roman"/>
          <w:sz w:val="24"/>
        </w:rPr>
        <w:t>ning</w:t>
      </w:r>
      <w:r w:rsidRPr="006C6C95" w:rsidR="00125524">
        <w:rPr>
          <w:rFonts w:ascii="Times New Roman" w:hAnsi="Times New Roman"/>
          <w:sz w:val="24"/>
        </w:rPr>
        <w:t xml:space="preserve"> </w:t>
      </w:r>
      <w:proofErr w:type="spellStart"/>
      <w:r w:rsidRPr="006C6C95" w:rsidR="00125524">
        <w:rPr>
          <w:rFonts w:ascii="Times New Roman" w:hAnsi="Times New Roman"/>
          <w:sz w:val="24"/>
        </w:rPr>
        <w:t>SKA</w:t>
      </w:r>
      <w:r w:rsidR="006C6C95">
        <w:rPr>
          <w:rFonts w:ascii="Times New Roman" w:hAnsi="Times New Roman"/>
          <w:sz w:val="24"/>
        </w:rPr>
        <w:t>-</w:t>
      </w:r>
      <w:r w:rsidRPr="006C6C95" w:rsidR="00125524">
        <w:rPr>
          <w:rFonts w:ascii="Times New Roman" w:hAnsi="Times New Roman"/>
          <w:sz w:val="24"/>
        </w:rPr>
        <w:t>l</w:t>
      </w:r>
      <w:proofErr w:type="spellEnd"/>
      <w:r w:rsidRPr="006C6C95" w:rsidR="00125524">
        <w:rPr>
          <w:rFonts w:ascii="Times New Roman" w:hAnsi="Times New Roman"/>
          <w:sz w:val="24"/>
        </w:rPr>
        <w:t xml:space="preserve"> saada </w:t>
      </w:r>
      <w:r w:rsidRPr="006C6C95" w:rsidR="0092469F">
        <w:rPr>
          <w:rFonts w:ascii="Times New Roman" w:hAnsi="Times New Roman"/>
          <w:sz w:val="24"/>
        </w:rPr>
        <w:t>lasteasutuse</w:t>
      </w:r>
      <w:r w:rsidR="0092469F">
        <w:rPr>
          <w:rFonts w:ascii="Times New Roman" w:hAnsi="Times New Roman"/>
          <w:sz w:val="24"/>
        </w:rPr>
        <w:t>st</w:t>
      </w:r>
      <w:r w:rsidRPr="006C6C95" w:rsidR="0092469F">
        <w:rPr>
          <w:rFonts w:ascii="Times New Roman" w:hAnsi="Times New Roman"/>
          <w:sz w:val="24"/>
        </w:rPr>
        <w:t xml:space="preserve"> </w:t>
      </w:r>
      <w:r w:rsidRPr="006C6C95" w:rsidR="00125524">
        <w:rPr>
          <w:rFonts w:ascii="Times New Roman" w:hAnsi="Times New Roman"/>
          <w:sz w:val="24"/>
        </w:rPr>
        <w:t>mitmekülgsema ülevaate</w:t>
      </w:r>
      <w:r w:rsidR="0092469F">
        <w:rPr>
          <w:rFonts w:ascii="Times New Roman" w:hAnsi="Times New Roman"/>
          <w:sz w:val="24"/>
        </w:rPr>
        <w:t>.</w:t>
      </w:r>
    </w:p>
    <w:p w:rsidRPr="00226148" w:rsidR="5C6618B5" w:rsidP="00E76672" w:rsidRDefault="5C6618B5" w14:paraId="63A3C26A" w14:textId="4DD323E6">
      <w:pPr>
        <w:rPr>
          <w:rFonts w:ascii="Times New Roman" w:hAnsi="Times New Roman"/>
          <w:sz w:val="24"/>
        </w:rPr>
      </w:pPr>
    </w:p>
    <w:p w:rsidRPr="00226148" w:rsidR="7E018F07" w:rsidP="00E76672" w:rsidRDefault="3756F155" w14:paraId="4D1F461C" w14:textId="168FFBFD">
      <w:pPr>
        <w:rPr>
          <w:rFonts w:ascii="Times New Roman" w:hAnsi="Times New Roman"/>
          <w:sz w:val="24"/>
        </w:rPr>
      </w:pPr>
      <w:proofErr w:type="spellStart"/>
      <w:r w:rsidRPr="00226148">
        <w:rPr>
          <w:rFonts w:ascii="Times New Roman" w:hAnsi="Times New Roman"/>
          <w:sz w:val="24"/>
        </w:rPr>
        <w:t>SKA-d</w:t>
      </w:r>
      <w:proofErr w:type="spellEnd"/>
      <w:r w:rsidRPr="00226148">
        <w:rPr>
          <w:rFonts w:ascii="Times New Roman" w:hAnsi="Times New Roman"/>
          <w:sz w:val="24"/>
        </w:rPr>
        <w:t xml:space="preserve"> mõjutavatel m</w:t>
      </w:r>
      <w:r w:rsidRPr="00226148" w:rsidR="3EFEDA3A">
        <w:rPr>
          <w:rFonts w:ascii="Times New Roman" w:hAnsi="Times New Roman"/>
          <w:sz w:val="24"/>
        </w:rPr>
        <w:t xml:space="preserve">uudatusel võib olla ka ebasoovitavaid mõjusid, näiteks risk, et osa teenistujatest ei soovi või ei jõua üleminekuperioodi jooksul nõutud kvalifikatsiooni omandada. </w:t>
      </w:r>
      <w:r w:rsidRPr="00226148" w:rsidR="6FE020AC">
        <w:rPr>
          <w:rFonts w:ascii="Times New Roman" w:hAnsi="Times New Roman"/>
          <w:sz w:val="24"/>
        </w:rPr>
        <w:t xml:space="preserve">See võib </w:t>
      </w:r>
      <w:r w:rsidRPr="00226148" w:rsidR="3EFEDA3A">
        <w:rPr>
          <w:rFonts w:ascii="Times New Roman" w:hAnsi="Times New Roman"/>
          <w:sz w:val="24"/>
        </w:rPr>
        <w:t>kaasa tuua nende teenistusest lahkumise, suurendades ajutiselt</w:t>
      </w:r>
      <w:r w:rsidRPr="00226148" w:rsidR="6FE020AC">
        <w:rPr>
          <w:rFonts w:ascii="Times New Roman" w:hAnsi="Times New Roman"/>
          <w:sz w:val="24"/>
        </w:rPr>
        <w:t xml:space="preserve"> tööjõuvoolavust </w:t>
      </w:r>
      <w:proofErr w:type="spellStart"/>
      <w:r w:rsidRPr="00226148" w:rsidR="6FE020AC">
        <w:rPr>
          <w:rFonts w:ascii="Times New Roman" w:hAnsi="Times New Roman"/>
          <w:sz w:val="24"/>
        </w:rPr>
        <w:t>SKA-s</w:t>
      </w:r>
      <w:proofErr w:type="spellEnd"/>
      <w:r w:rsidRPr="00226148" w:rsidR="6FE020AC">
        <w:rPr>
          <w:rFonts w:ascii="Times New Roman" w:hAnsi="Times New Roman"/>
          <w:sz w:val="24"/>
        </w:rPr>
        <w:t xml:space="preserve"> </w:t>
      </w:r>
      <w:r w:rsidRPr="00226148" w:rsidR="3EFEDA3A">
        <w:rPr>
          <w:rFonts w:ascii="Times New Roman" w:hAnsi="Times New Roman"/>
          <w:sz w:val="24"/>
        </w:rPr>
        <w:t xml:space="preserve">ning </w:t>
      </w:r>
      <w:r w:rsidRPr="00226148" w:rsidR="001C4BD0">
        <w:rPr>
          <w:rFonts w:ascii="Times New Roman" w:hAnsi="Times New Roman"/>
          <w:sz w:val="24"/>
        </w:rPr>
        <w:t xml:space="preserve">mõjutades </w:t>
      </w:r>
      <w:r w:rsidRPr="00226148" w:rsidR="3EFEDA3A">
        <w:rPr>
          <w:rFonts w:ascii="Times New Roman" w:hAnsi="Times New Roman"/>
          <w:sz w:val="24"/>
        </w:rPr>
        <w:t xml:space="preserve">potentsiaalselt </w:t>
      </w:r>
      <w:r w:rsidRPr="400089F8" w:rsidR="5E0BC18A">
        <w:rPr>
          <w:rFonts w:ascii="Times New Roman" w:hAnsi="Times New Roman"/>
          <w:sz w:val="24"/>
        </w:rPr>
        <w:t>teenuse</w:t>
      </w:r>
      <w:r w:rsidRPr="00226148" w:rsidR="6FE020AC">
        <w:rPr>
          <w:rFonts w:ascii="Times New Roman" w:hAnsi="Times New Roman"/>
          <w:sz w:val="24"/>
        </w:rPr>
        <w:t xml:space="preserve"> kvaliteeti ja kättesaadavust. Samas </w:t>
      </w:r>
      <w:r w:rsidRPr="00226148" w:rsidR="3EFEDA3A">
        <w:rPr>
          <w:rFonts w:ascii="Times New Roman" w:hAnsi="Times New Roman"/>
          <w:sz w:val="24"/>
        </w:rPr>
        <w:t xml:space="preserve">võib </w:t>
      </w:r>
      <w:r w:rsidRPr="00226148" w:rsidR="6FE020AC">
        <w:rPr>
          <w:rFonts w:ascii="Times New Roman" w:hAnsi="Times New Roman"/>
          <w:sz w:val="24"/>
        </w:rPr>
        <w:t xml:space="preserve">kvalifikatsiooninõude positiivseks kõrvalmõjuks olla asjaolu, et SKA töötaja võib soovi korral naasta tagasi </w:t>
      </w:r>
      <w:proofErr w:type="spellStart"/>
      <w:r w:rsidRPr="00226148" w:rsidR="6FE020AC">
        <w:rPr>
          <w:rFonts w:ascii="Times New Roman" w:hAnsi="Times New Roman"/>
          <w:sz w:val="24"/>
        </w:rPr>
        <w:t>KOV-i</w:t>
      </w:r>
      <w:proofErr w:type="spellEnd"/>
      <w:r w:rsidRPr="00226148" w:rsidR="6FE020AC">
        <w:rPr>
          <w:rFonts w:ascii="Times New Roman" w:hAnsi="Times New Roman"/>
          <w:sz w:val="24"/>
        </w:rPr>
        <w:t xml:space="preserve">, sest on </w:t>
      </w:r>
      <w:proofErr w:type="spellStart"/>
      <w:r w:rsidRPr="00226148" w:rsidR="6FE020AC">
        <w:rPr>
          <w:rFonts w:ascii="Times New Roman" w:hAnsi="Times New Roman"/>
          <w:sz w:val="24"/>
        </w:rPr>
        <w:t>SKA-s</w:t>
      </w:r>
      <w:proofErr w:type="spellEnd"/>
      <w:r w:rsidRPr="00226148" w:rsidR="6FE020AC">
        <w:rPr>
          <w:rFonts w:ascii="Times New Roman" w:hAnsi="Times New Roman"/>
          <w:sz w:val="24"/>
        </w:rPr>
        <w:t xml:space="preserve"> töötamise ajal omandanud või säilitanud oma kvalifikatsiooni</w:t>
      </w:r>
      <w:r w:rsidRPr="00226148" w:rsidR="3EFEDA3A">
        <w:rPr>
          <w:rFonts w:ascii="Times New Roman" w:hAnsi="Times New Roman"/>
          <w:sz w:val="24"/>
        </w:rPr>
        <w:t>, mis</w:t>
      </w:r>
      <w:r w:rsidRPr="00226148" w:rsidR="6FE020AC">
        <w:rPr>
          <w:rFonts w:ascii="Times New Roman" w:hAnsi="Times New Roman"/>
          <w:sz w:val="24"/>
        </w:rPr>
        <w:t xml:space="preserve"> soodustab </w:t>
      </w:r>
      <w:r w:rsidRPr="00226148" w:rsidR="3EFEDA3A">
        <w:rPr>
          <w:rFonts w:ascii="Times New Roman" w:hAnsi="Times New Roman"/>
          <w:sz w:val="24"/>
        </w:rPr>
        <w:t>spetsialistide</w:t>
      </w:r>
      <w:r w:rsidRPr="00226148" w:rsidR="6FE020AC">
        <w:rPr>
          <w:rFonts w:ascii="Times New Roman" w:hAnsi="Times New Roman"/>
          <w:sz w:val="24"/>
        </w:rPr>
        <w:t xml:space="preserve"> liikumist </w:t>
      </w:r>
      <w:r w:rsidRPr="00226148" w:rsidR="3EFEDA3A">
        <w:rPr>
          <w:rFonts w:ascii="Times New Roman" w:hAnsi="Times New Roman"/>
          <w:sz w:val="24"/>
        </w:rPr>
        <w:t xml:space="preserve">ja kogemuste vahetamist </w:t>
      </w:r>
      <w:proofErr w:type="spellStart"/>
      <w:r w:rsidRPr="00226148" w:rsidR="6FE020AC">
        <w:rPr>
          <w:rFonts w:ascii="Times New Roman" w:hAnsi="Times New Roman"/>
          <w:sz w:val="24"/>
        </w:rPr>
        <w:t>KOV-</w:t>
      </w:r>
      <w:r w:rsidRPr="00226148" w:rsidR="3EFEDA3A">
        <w:rPr>
          <w:rFonts w:ascii="Times New Roman" w:hAnsi="Times New Roman"/>
          <w:sz w:val="24"/>
        </w:rPr>
        <w:t>ide</w:t>
      </w:r>
      <w:proofErr w:type="spellEnd"/>
      <w:r w:rsidRPr="00226148" w:rsidR="6FE020AC">
        <w:rPr>
          <w:rFonts w:ascii="Times New Roman" w:hAnsi="Times New Roman"/>
          <w:sz w:val="24"/>
        </w:rPr>
        <w:t xml:space="preserve"> </w:t>
      </w:r>
      <w:r w:rsidR="00916B6A">
        <w:rPr>
          <w:rFonts w:ascii="Times New Roman" w:hAnsi="Times New Roman"/>
          <w:sz w:val="24"/>
        </w:rPr>
        <w:t>ja</w:t>
      </w:r>
      <w:r w:rsidRPr="00226148" w:rsidR="6FE020AC">
        <w:rPr>
          <w:rFonts w:ascii="Times New Roman" w:hAnsi="Times New Roman"/>
          <w:sz w:val="24"/>
        </w:rPr>
        <w:t xml:space="preserve"> </w:t>
      </w:r>
      <w:r w:rsidRPr="00226148" w:rsidR="3EFEDA3A">
        <w:rPr>
          <w:rFonts w:ascii="Times New Roman" w:hAnsi="Times New Roman"/>
          <w:sz w:val="24"/>
        </w:rPr>
        <w:t xml:space="preserve">SKA </w:t>
      </w:r>
      <w:r w:rsidRPr="00226148" w:rsidR="6FE020AC">
        <w:rPr>
          <w:rFonts w:ascii="Times New Roman" w:hAnsi="Times New Roman"/>
          <w:sz w:val="24"/>
        </w:rPr>
        <w:t>vahel.</w:t>
      </w:r>
      <w:r w:rsidRPr="00226148" w:rsidR="601E469C">
        <w:rPr>
          <w:rFonts w:ascii="Times New Roman" w:hAnsi="Times New Roman"/>
          <w:sz w:val="24"/>
        </w:rPr>
        <w:t xml:space="preserve"> </w:t>
      </w:r>
      <w:r w:rsidRPr="00226148" w:rsidR="00822EE2">
        <w:rPr>
          <w:rFonts w:ascii="Times New Roman" w:hAnsi="Times New Roman"/>
          <w:sz w:val="24"/>
        </w:rPr>
        <w:t>Teine risk, mis tuleneb kvalifikatsiooninõude täpsustamise</w:t>
      </w:r>
      <w:r w:rsidR="00916B6A">
        <w:rPr>
          <w:rFonts w:ascii="Times New Roman" w:hAnsi="Times New Roman"/>
          <w:sz w:val="24"/>
        </w:rPr>
        <w:t>st,</w:t>
      </w:r>
      <w:r w:rsidRPr="00226148" w:rsidR="00822EE2">
        <w:rPr>
          <w:rFonts w:ascii="Times New Roman" w:hAnsi="Times New Roman"/>
          <w:sz w:val="24"/>
        </w:rPr>
        <w:t xml:space="preserve"> on vajadus taotleda</w:t>
      </w:r>
      <w:r w:rsidRPr="00226148" w:rsidR="00E86C7B">
        <w:rPr>
          <w:rFonts w:ascii="Times New Roman" w:hAnsi="Times New Roman"/>
          <w:sz w:val="24"/>
        </w:rPr>
        <w:t xml:space="preserve"> Kutsekojast lastekaitsetöötaja kutset. SKA teenistujate tööülesanded ei pruugi olla täielikus vastavuses </w:t>
      </w:r>
      <w:proofErr w:type="spellStart"/>
      <w:r w:rsidRPr="00226148" w:rsidR="00E86C7B">
        <w:rPr>
          <w:rFonts w:ascii="Times New Roman" w:hAnsi="Times New Roman"/>
          <w:sz w:val="24"/>
        </w:rPr>
        <w:t>KOV</w:t>
      </w:r>
      <w:r w:rsidR="00916B6A">
        <w:rPr>
          <w:rFonts w:ascii="Times New Roman" w:hAnsi="Times New Roman"/>
          <w:sz w:val="24"/>
        </w:rPr>
        <w:t>-i</w:t>
      </w:r>
      <w:proofErr w:type="spellEnd"/>
      <w:r w:rsidRPr="00226148" w:rsidR="00E86C7B">
        <w:rPr>
          <w:rFonts w:ascii="Times New Roman" w:hAnsi="Times New Roman"/>
          <w:sz w:val="24"/>
        </w:rPr>
        <w:t xml:space="preserve"> lastekaitsetöötaja </w:t>
      </w:r>
      <w:r w:rsidRPr="00226148" w:rsidR="008373EA">
        <w:rPr>
          <w:rFonts w:ascii="Times New Roman" w:hAnsi="Times New Roman"/>
          <w:sz w:val="24"/>
        </w:rPr>
        <w:t>tööülesan</w:t>
      </w:r>
      <w:r w:rsidR="008373EA">
        <w:rPr>
          <w:rFonts w:ascii="Times New Roman" w:hAnsi="Times New Roman"/>
          <w:sz w:val="24"/>
        </w:rPr>
        <w:t>netega</w:t>
      </w:r>
      <w:r w:rsidRPr="00226148" w:rsidR="00E86C7B">
        <w:rPr>
          <w:rFonts w:ascii="Times New Roman" w:hAnsi="Times New Roman"/>
          <w:sz w:val="24"/>
        </w:rPr>
        <w:t xml:space="preserve"> </w:t>
      </w:r>
      <w:r w:rsidRPr="00226148" w:rsidR="001346E4">
        <w:rPr>
          <w:rFonts w:ascii="Times New Roman" w:hAnsi="Times New Roman"/>
          <w:sz w:val="24"/>
        </w:rPr>
        <w:t>(nt</w:t>
      </w:r>
      <w:r w:rsidRPr="00226148" w:rsidR="00E86C7B">
        <w:rPr>
          <w:rFonts w:ascii="Times New Roman" w:hAnsi="Times New Roman"/>
          <w:sz w:val="24"/>
        </w:rPr>
        <w:t xml:space="preserve"> </w:t>
      </w:r>
      <w:r w:rsidRPr="00226148" w:rsidR="00D34FE0">
        <w:rPr>
          <w:rFonts w:ascii="Times New Roman" w:hAnsi="Times New Roman"/>
          <w:sz w:val="24"/>
        </w:rPr>
        <w:t xml:space="preserve">puudub otsene </w:t>
      </w:r>
      <w:r w:rsidRPr="00226148" w:rsidR="00E86C7B">
        <w:rPr>
          <w:rFonts w:ascii="Times New Roman" w:hAnsi="Times New Roman"/>
          <w:sz w:val="24"/>
        </w:rPr>
        <w:t>klienditöö</w:t>
      </w:r>
      <w:r w:rsidRPr="00226148" w:rsidR="00D34FE0">
        <w:rPr>
          <w:rFonts w:ascii="Times New Roman" w:hAnsi="Times New Roman"/>
          <w:sz w:val="24"/>
        </w:rPr>
        <w:t xml:space="preserve"> laste/perega), mistõttu </w:t>
      </w:r>
      <w:r w:rsidRPr="00E84086" w:rsidR="00704B43">
        <w:rPr>
          <w:rFonts w:ascii="Times New Roman" w:hAnsi="Times New Roman"/>
          <w:sz w:val="24"/>
        </w:rPr>
        <w:t xml:space="preserve">võib kutse omamisel </w:t>
      </w:r>
      <w:r w:rsidRPr="00E84086" w:rsidR="00C410CF">
        <w:rPr>
          <w:rFonts w:ascii="Times New Roman" w:hAnsi="Times New Roman"/>
          <w:sz w:val="24"/>
        </w:rPr>
        <w:t xml:space="preserve">olla väiksemahulisi </w:t>
      </w:r>
      <w:r w:rsidRPr="00E84086" w:rsidR="00E84086">
        <w:rPr>
          <w:rFonts w:ascii="Times New Roman" w:hAnsi="Times New Roman"/>
          <w:sz w:val="24"/>
        </w:rPr>
        <w:t>probleemkohti</w:t>
      </w:r>
      <w:r w:rsidRPr="00E84086" w:rsidR="00C410CF">
        <w:rPr>
          <w:rFonts w:ascii="Times New Roman" w:hAnsi="Times New Roman"/>
          <w:sz w:val="24"/>
        </w:rPr>
        <w:t xml:space="preserve">. Samas omavad </w:t>
      </w:r>
      <w:r w:rsidRPr="00E84086" w:rsidR="008B58CB">
        <w:rPr>
          <w:rFonts w:ascii="Times New Roman" w:hAnsi="Times New Roman"/>
          <w:sz w:val="24"/>
        </w:rPr>
        <w:t xml:space="preserve">SKA teenistujad laiapõhjalisi teoreetilisi ja praktilisi teadmisi klienditööst </w:t>
      </w:r>
      <w:r w:rsidRPr="00E84086" w:rsidR="008373EA">
        <w:rPr>
          <w:rFonts w:ascii="Times New Roman" w:hAnsi="Times New Roman"/>
          <w:sz w:val="24"/>
        </w:rPr>
        <w:t>ning</w:t>
      </w:r>
      <w:r w:rsidRPr="00E84086" w:rsidR="008B58CB">
        <w:rPr>
          <w:rFonts w:ascii="Times New Roman" w:hAnsi="Times New Roman"/>
          <w:sz w:val="24"/>
        </w:rPr>
        <w:t xml:space="preserve"> </w:t>
      </w:r>
      <w:r w:rsidRPr="00E84086" w:rsidR="000B6E9C">
        <w:rPr>
          <w:rFonts w:ascii="Times New Roman" w:hAnsi="Times New Roman"/>
          <w:sz w:val="24"/>
        </w:rPr>
        <w:t>suure tõenäosusega piisa</w:t>
      </w:r>
      <w:r w:rsidRPr="00226148" w:rsidR="000B6E9C">
        <w:rPr>
          <w:rFonts w:ascii="Times New Roman" w:hAnsi="Times New Roman"/>
          <w:sz w:val="24"/>
        </w:rPr>
        <w:t>valt teadmisi/oskus</w:t>
      </w:r>
      <w:r w:rsidR="0044169C">
        <w:rPr>
          <w:rFonts w:ascii="Times New Roman" w:hAnsi="Times New Roman"/>
          <w:sz w:val="24"/>
        </w:rPr>
        <w:t>i</w:t>
      </w:r>
      <w:r w:rsidRPr="00226148" w:rsidR="000B6E9C">
        <w:rPr>
          <w:rFonts w:ascii="Times New Roman" w:hAnsi="Times New Roman"/>
          <w:sz w:val="24"/>
        </w:rPr>
        <w:t xml:space="preserve">, et kutse omandada. </w:t>
      </w:r>
      <w:r w:rsidRPr="00226148" w:rsidR="4BA6F38E">
        <w:rPr>
          <w:rFonts w:ascii="Times New Roman" w:hAnsi="Times New Roman"/>
          <w:sz w:val="24"/>
        </w:rPr>
        <w:t>Kuigi teisi SKA sihtrühm</w:t>
      </w:r>
      <w:r w:rsidR="00233BE8">
        <w:rPr>
          <w:rFonts w:ascii="Times New Roman" w:hAnsi="Times New Roman"/>
          <w:sz w:val="24"/>
        </w:rPr>
        <w:t>i</w:t>
      </w:r>
      <w:r w:rsidR="007F559D">
        <w:rPr>
          <w:rFonts w:ascii="Times New Roman" w:hAnsi="Times New Roman"/>
          <w:sz w:val="24"/>
        </w:rPr>
        <w:t xml:space="preserve"> puudutavate</w:t>
      </w:r>
      <w:r w:rsidRPr="00226148" w:rsidR="4BA6F38E">
        <w:rPr>
          <w:rFonts w:ascii="Times New Roman" w:hAnsi="Times New Roman"/>
          <w:sz w:val="24"/>
        </w:rPr>
        <w:t xml:space="preserve"> muudatus</w:t>
      </w:r>
      <w:r w:rsidR="007F559D">
        <w:rPr>
          <w:rFonts w:ascii="Times New Roman" w:hAnsi="Times New Roman"/>
          <w:sz w:val="24"/>
        </w:rPr>
        <w:t>te mõju</w:t>
      </w:r>
      <w:r w:rsidRPr="00226148" w:rsidR="4BA6F38E">
        <w:rPr>
          <w:rFonts w:ascii="Times New Roman" w:hAnsi="Times New Roman"/>
          <w:sz w:val="24"/>
        </w:rPr>
        <w:t xml:space="preserve"> on väiksem, võib see siiski kaasa tuua kohati suurenenud töökoormuse või vajaduse täiendada oma teadmisi/oskus</w:t>
      </w:r>
      <w:r w:rsidR="0044169C">
        <w:rPr>
          <w:rFonts w:ascii="Times New Roman" w:hAnsi="Times New Roman"/>
          <w:sz w:val="24"/>
        </w:rPr>
        <w:t>i</w:t>
      </w:r>
      <w:r w:rsidRPr="00226148" w:rsidR="4BA6F38E">
        <w:rPr>
          <w:rFonts w:ascii="Times New Roman" w:hAnsi="Times New Roman"/>
          <w:sz w:val="24"/>
        </w:rPr>
        <w:t xml:space="preserve">. </w:t>
      </w:r>
      <w:r w:rsidRPr="006C6C95" w:rsidR="4BA6F38E">
        <w:rPr>
          <w:rFonts w:ascii="Times New Roman" w:hAnsi="Times New Roman"/>
          <w:sz w:val="24"/>
        </w:rPr>
        <w:t xml:space="preserve">Näiteks haldusjärelevalve </w:t>
      </w:r>
      <w:r w:rsidRPr="006C6C95" w:rsidR="06FD18B3">
        <w:rPr>
          <w:rFonts w:ascii="Times New Roman" w:hAnsi="Times New Roman"/>
          <w:sz w:val="24"/>
        </w:rPr>
        <w:t xml:space="preserve">teenistujad võivad tunda, et </w:t>
      </w:r>
      <w:r w:rsidR="009C7A1D">
        <w:rPr>
          <w:rFonts w:ascii="Times New Roman" w:hAnsi="Times New Roman"/>
          <w:sz w:val="24"/>
        </w:rPr>
        <w:t xml:space="preserve">vajavad </w:t>
      </w:r>
      <w:r w:rsidRPr="006C6C95" w:rsidR="00AD6769">
        <w:rPr>
          <w:rFonts w:ascii="Times New Roman" w:hAnsi="Times New Roman"/>
          <w:sz w:val="24"/>
        </w:rPr>
        <w:t>enesetäiendamis</w:t>
      </w:r>
      <w:r w:rsidR="00AD6769">
        <w:rPr>
          <w:rFonts w:ascii="Times New Roman" w:hAnsi="Times New Roman"/>
          <w:sz w:val="24"/>
        </w:rPr>
        <w:t>t</w:t>
      </w:r>
      <w:r w:rsidRPr="006C6C95" w:rsidR="00AD6769">
        <w:rPr>
          <w:rFonts w:ascii="Times New Roman" w:hAnsi="Times New Roman"/>
          <w:sz w:val="24"/>
        </w:rPr>
        <w:t xml:space="preserve"> </w:t>
      </w:r>
      <w:r w:rsidRPr="006C6C95" w:rsidR="06FD18B3">
        <w:rPr>
          <w:rFonts w:ascii="Times New Roman" w:hAnsi="Times New Roman"/>
          <w:sz w:val="24"/>
        </w:rPr>
        <w:t>laste ja nende seaduslike esindajatega suhtlemise</w:t>
      </w:r>
      <w:r w:rsidR="00222ADA">
        <w:rPr>
          <w:rFonts w:ascii="Times New Roman" w:hAnsi="Times New Roman"/>
          <w:sz w:val="24"/>
        </w:rPr>
        <w:t>ks</w:t>
      </w:r>
      <w:r w:rsidRPr="006C6C95" w:rsidR="49C6387A">
        <w:rPr>
          <w:rFonts w:ascii="Times New Roman" w:hAnsi="Times New Roman"/>
          <w:sz w:val="24"/>
        </w:rPr>
        <w:t>, mis võib kaasa tuua (ajutiselt) suurenenud töökoormuse.</w:t>
      </w:r>
      <w:r w:rsidRPr="00226148" w:rsidR="49C6387A">
        <w:rPr>
          <w:rFonts w:ascii="Times New Roman" w:hAnsi="Times New Roman"/>
          <w:sz w:val="24"/>
        </w:rPr>
        <w:t xml:space="preserve"> Samas </w:t>
      </w:r>
      <w:r w:rsidR="00F265FD">
        <w:rPr>
          <w:rFonts w:ascii="Times New Roman" w:hAnsi="Times New Roman"/>
          <w:sz w:val="24"/>
        </w:rPr>
        <w:t xml:space="preserve">võib </w:t>
      </w:r>
      <w:r w:rsidRPr="00226148" w:rsidR="0071362C">
        <w:rPr>
          <w:rFonts w:ascii="Times New Roman" w:hAnsi="Times New Roman"/>
          <w:sz w:val="24"/>
        </w:rPr>
        <w:t xml:space="preserve">selline enesetäiendus </w:t>
      </w:r>
      <w:r w:rsidRPr="00226148" w:rsidR="49C6387A">
        <w:rPr>
          <w:rFonts w:ascii="Times New Roman" w:hAnsi="Times New Roman"/>
          <w:sz w:val="24"/>
        </w:rPr>
        <w:t>sarnaselt nõustamisteenus</w:t>
      </w:r>
      <w:r w:rsidR="000A1CE5">
        <w:rPr>
          <w:rFonts w:ascii="Times New Roman" w:hAnsi="Times New Roman"/>
          <w:sz w:val="24"/>
        </w:rPr>
        <w:t>t osutavat</w:t>
      </w:r>
      <w:r w:rsidRPr="00226148" w:rsidR="49C6387A">
        <w:rPr>
          <w:rFonts w:ascii="Times New Roman" w:hAnsi="Times New Roman"/>
          <w:sz w:val="24"/>
        </w:rPr>
        <w:t>e spetsialistide</w:t>
      </w:r>
      <w:r w:rsidR="00F265FD">
        <w:rPr>
          <w:rFonts w:ascii="Times New Roman" w:hAnsi="Times New Roman"/>
          <w:sz w:val="24"/>
        </w:rPr>
        <w:t>ga</w:t>
      </w:r>
      <w:r w:rsidR="00CA2948">
        <w:rPr>
          <w:rFonts w:ascii="Times New Roman" w:hAnsi="Times New Roman"/>
          <w:sz w:val="24"/>
        </w:rPr>
        <w:t xml:space="preserve"> tulla kasuks,</w:t>
      </w:r>
      <w:r w:rsidRPr="00226148" w:rsidR="49C6387A">
        <w:rPr>
          <w:rFonts w:ascii="Times New Roman" w:hAnsi="Times New Roman"/>
          <w:sz w:val="24"/>
        </w:rPr>
        <w:t xml:space="preserve"> et omada </w:t>
      </w:r>
      <w:r w:rsidRPr="00226148" w:rsidR="19A42B30">
        <w:rPr>
          <w:rFonts w:ascii="Times New Roman" w:hAnsi="Times New Roman"/>
          <w:sz w:val="24"/>
        </w:rPr>
        <w:t>mitmekülgseid</w:t>
      </w:r>
      <w:r w:rsidRPr="00226148" w:rsidR="49C6387A">
        <w:rPr>
          <w:rFonts w:ascii="Times New Roman" w:hAnsi="Times New Roman"/>
          <w:sz w:val="24"/>
        </w:rPr>
        <w:t xml:space="preserve"> teadmisi ja oskus</w:t>
      </w:r>
      <w:r w:rsidR="00A05D03">
        <w:rPr>
          <w:rFonts w:ascii="Times New Roman" w:hAnsi="Times New Roman"/>
          <w:sz w:val="24"/>
        </w:rPr>
        <w:t>i</w:t>
      </w:r>
      <w:r w:rsidR="008B2536">
        <w:rPr>
          <w:rFonts w:ascii="Times New Roman" w:hAnsi="Times New Roman"/>
          <w:sz w:val="24"/>
        </w:rPr>
        <w:t xml:space="preserve"> ning</w:t>
      </w:r>
      <w:r w:rsidRPr="00226148" w:rsidR="49C6387A">
        <w:rPr>
          <w:rFonts w:ascii="Times New Roman" w:hAnsi="Times New Roman"/>
          <w:sz w:val="24"/>
        </w:rPr>
        <w:t xml:space="preserve"> olla edaspidi </w:t>
      </w:r>
      <w:r w:rsidRPr="00BB0E2D" w:rsidR="00BB0E2D">
        <w:rPr>
          <w:rFonts w:ascii="Times New Roman" w:hAnsi="Times New Roman"/>
          <w:sz w:val="24"/>
        </w:rPr>
        <w:t xml:space="preserve">konkurentsivõimeline </w:t>
      </w:r>
      <w:r w:rsidRPr="00BB0E2D" w:rsidR="49C6387A">
        <w:rPr>
          <w:rFonts w:ascii="Times New Roman" w:hAnsi="Times New Roman"/>
          <w:sz w:val="24"/>
        </w:rPr>
        <w:t>ka teistel ameti</w:t>
      </w:r>
      <w:r w:rsidR="00F90500">
        <w:rPr>
          <w:rFonts w:ascii="Times New Roman" w:hAnsi="Times New Roman"/>
          <w:sz w:val="24"/>
        </w:rPr>
        <w:t>kohtadel.</w:t>
      </w:r>
    </w:p>
    <w:p w:rsidR="0854D0B0" w:rsidP="00E76672" w:rsidRDefault="0854D0B0" w14:paraId="25767F95" w14:textId="4A70D7D3">
      <w:pPr>
        <w:rPr>
          <w:rFonts w:ascii="Times New Roman" w:hAnsi="Times New Roman"/>
          <w:b/>
          <w:bCs/>
          <w:sz w:val="24"/>
        </w:rPr>
      </w:pPr>
    </w:p>
    <w:p w:rsidR="2F463C01" w:rsidP="00E84086" w:rsidRDefault="2F463C01" w14:paraId="408BA58B" w14:textId="0E2D2CA5">
      <w:pPr>
        <w:keepNext/>
        <w:rPr>
          <w:rFonts w:ascii="Times New Roman" w:hAnsi="Times New Roman"/>
          <w:b/>
          <w:bCs/>
          <w:sz w:val="24"/>
        </w:rPr>
      </w:pPr>
      <w:r w:rsidRPr="0854D0B0">
        <w:rPr>
          <w:rFonts w:ascii="Times New Roman" w:hAnsi="Times New Roman"/>
          <w:b/>
          <w:bCs/>
          <w:sz w:val="24"/>
        </w:rPr>
        <w:lastRenderedPageBreak/>
        <w:t>6.4</w:t>
      </w:r>
      <w:r w:rsidR="00772D7B">
        <w:rPr>
          <w:rFonts w:ascii="Times New Roman" w:hAnsi="Times New Roman"/>
          <w:b/>
          <w:bCs/>
          <w:sz w:val="24"/>
        </w:rPr>
        <w:t>.</w:t>
      </w:r>
      <w:r w:rsidRPr="0854D0B0">
        <w:rPr>
          <w:rFonts w:ascii="Times New Roman" w:hAnsi="Times New Roman"/>
          <w:b/>
          <w:bCs/>
          <w:sz w:val="24"/>
        </w:rPr>
        <w:t xml:space="preserve"> </w:t>
      </w:r>
      <w:r w:rsidRPr="0854D0B0" w:rsidR="6610E2D7">
        <w:rPr>
          <w:rFonts w:ascii="Times New Roman" w:hAnsi="Times New Roman"/>
          <w:b/>
          <w:bCs/>
          <w:sz w:val="24"/>
        </w:rPr>
        <w:t>Mõju riigivalitsemisele</w:t>
      </w:r>
      <w:r w:rsidR="006C6C95">
        <w:rPr>
          <w:rFonts w:ascii="Times New Roman" w:hAnsi="Times New Roman"/>
          <w:b/>
          <w:bCs/>
          <w:sz w:val="24"/>
        </w:rPr>
        <w:t xml:space="preserve">: </w:t>
      </w:r>
      <w:r w:rsidRPr="0854D0B0" w:rsidR="6610E2D7">
        <w:rPr>
          <w:rFonts w:ascii="Times New Roman" w:hAnsi="Times New Roman"/>
          <w:b/>
          <w:bCs/>
          <w:sz w:val="24"/>
        </w:rPr>
        <w:t xml:space="preserve">kohtutäiturid </w:t>
      </w:r>
      <w:r w:rsidR="006C6C95">
        <w:rPr>
          <w:rFonts w:ascii="Times New Roman" w:hAnsi="Times New Roman"/>
          <w:b/>
          <w:bCs/>
          <w:sz w:val="24"/>
        </w:rPr>
        <w:t>ja PPA</w:t>
      </w:r>
    </w:p>
    <w:p w:rsidR="0854D0B0" w:rsidP="00E84086" w:rsidRDefault="0854D0B0" w14:paraId="3ABE9AD3" w14:textId="7DD2E447">
      <w:pPr>
        <w:keepNext/>
        <w:rPr>
          <w:rFonts w:ascii="Times New Roman" w:hAnsi="Times New Roman"/>
          <w:b/>
          <w:bCs/>
          <w:sz w:val="24"/>
        </w:rPr>
      </w:pPr>
    </w:p>
    <w:p w:rsidR="174113C8" w:rsidP="00E84086" w:rsidRDefault="174113C8" w14:paraId="21AF60A6" w14:textId="218BC8B3">
      <w:pPr>
        <w:keepNext/>
        <w:rPr>
          <w:rFonts w:ascii="Times New Roman" w:hAnsi="Times New Roman"/>
          <w:sz w:val="24"/>
        </w:rPr>
      </w:pPr>
      <w:r w:rsidRPr="00147705">
        <w:rPr>
          <w:rFonts w:ascii="Times New Roman" w:hAnsi="Times New Roman"/>
          <w:sz w:val="24"/>
        </w:rPr>
        <w:t>TMS</w:t>
      </w:r>
      <w:r w:rsidRPr="0854D0B0">
        <w:rPr>
          <w:rFonts w:ascii="Times New Roman" w:hAnsi="Times New Roman"/>
          <w:sz w:val="24"/>
        </w:rPr>
        <w:t>-</w:t>
      </w:r>
      <w:proofErr w:type="spellStart"/>
      <w:r w:rsidRPr="0854D0B0">
        <w:rPr>
          <w:rFonts w:ascii="Times New Roman" w:hAnsi="Times New Roman"/>
          <w:sz w:val="24"/>
        </w:rPr>
        <w:t>is</w:t>
      </w:r>
      <w:proofErr w:type="spellEnd"/>
      <w:r w:rsidRPr="0854D0B0">
        <w:rPr>
          <w:rFonts w:ascii="Times New Roman" w:hAnsi="Times New Roman"/>
          <w:sz w:val="24"/>
        </w:rPr>
        <w:t xml:space="preserve"> tehtavad muudatused mõjutavad otseselt kohtutäitureid, kelle ülesan</w:t>
      </w:r>
      <w:r w:rsidR="00490BB7">
        <w:rPr>
          <w:rFonts w:ascii="Times New Roman" w:hAnsi="Times New Roman"/>
          <w:sz w:val="24"/>
        </w:rPr>
        <w:t>ne</w:t>
      </w:r>
      <w:r w:rsidRPr="0854D0B0">
        <w:rPr>
          <w:rFonts w:ascii="Times New Roman" w:hAnsi="Times New Roman"/>
          <w:sz w:val="24"/>
        </w:rPr>
        <w:t xml:space="preserve"> on lapse üleandmise ja lapsega suhtlemise võimaldamise asjades kohtulahendite täitmine. Tegemist on menetlus</w:t>
      </w:r>
      <w:r w:rsidR="00681288">
        <w:rPr>
          <w:rFonts w:ascii="Times New Roman" w:hAnsi="Times New Roman"/>
          <w:sz w:val="24"/>
        </w:rPr>
        <w:t>e</w:t>
      </w:r>
      <w:r w:rsidRPr="0854D0B0">
        <w:rPr>
          <w:rFonts w:ascii="Times New Roman" w:hAnsi="Times New Roman"/>
          <w:sz w:val="24"/>
        </w:rPr>
        <w:t xml:space="preserve"> liigiga, </w:t>
      </w:r>
      <w:r w:rsidR="00681288">
        <w:rPr>
          <w:rFonts w:ascii="Times New Roman" w:hAnsi="Times New Roman"/>
          <w:sz w:val="24"/>
        </w:rPr>
        <w:t>mille puhul</w:t>
      </w:r>
      <w:r w:rsidRPr="0854D0B0">
        <w:rPr>
          <w:rFonts w:ascii="Times New Roman" w:hAnsi="Times New Roman"/>
          <w:sz w:val="24"/>
        </w:rPr>
        <w:t xml:space="preserve"> toimub </w:t>
      </w:r>
      <w:r w:rsidR="00CC1BA8">
        <w:rPr>
          <w:rFonts w:ascii="Times New Roman" w:hAnsi="Times New Roman"/>
          <w:sz w:val="24"/>
        </w:rPr>
        <w:t xml:space="preserve">töö </w:t>
      </w:r>
      <w:r w:rsidRPr="0854D0B0">
        <w:rPr>
          <w:rFonts w:ascii="Times New Roman" w:hAnsi="Times New Roman"/>
          <w:sz w:val="24"/>
        </w:rPr>
        <w:t>sageli pingelis</w:t>
      </w:r>
      <w:r w:rsidR="00230D3E">
        <w:rPr>
          <w:rFonts w:ascii="Times New Roman" w:hAnsi="Times New Roman"/>
          <w:sz w:val="24"/>
        </w:rPr>
        <w:t>es</w:t>
      </w:r>
      <w:r w:rsidRPr="0854D0B0">
        <w:rPr>
          <w:rFonts w:ascii="Times New Roman" w:hAnsi="Times New Roman"/>
          <w:sz w:val="24"/>
        </w:rPr>
        <w:t xml:space="preserve"> ja emotsionaalselt keerulis</w:t>
      </w:r>
      <w:r w:rsidR="00230D3E">
        <w:rPr>
          <w:rFonts w:ascii="Times New Roman" w:hAnsi="Times New Roman"/>
          <w:sz w:val="24"/>
        </w:rPr>
        <w:t>es</w:t>
      </w:r>
      <w:r w:rsidRPr="0854D0B0">
        <w:rPr>
          <w:rFonts w:ascii="Times New Roman" w:hAnsi="Times New Roman"/>
          <w:sz w:val="24"/>
        </w:rPr>
        <w:t xml:space="preserve"> olukor</w:t>
      </w:r>
      <w:r w:rsidR="00230D3E">
        <w:rPr>
          <w:rFonts w:ascii="Times New Roman" w:hAnsi="Times New Roman"/>
          <w:sz w:val="24"/>
        </w:rPr>
        <w:t>ras</w:t>
      </w:r>
      <w:r w:rsidRPr="0854D0B0">
        <w:rPr>
          <w:rFonts w:ascii="Times New Roman" w:hAnsi="Times New Roman"/>
          <w:sz w:val="24"/>
        </w:rPr>
        <w:t xml:space="preserve"> ning rollide selgus on töökorralduse ja menetluse sujuvuse seisukohalt määrava tähtsusega.</w:t>
      </w:r>
      <w:r w:rsidRPr="0854D0B0" w:rsidR="0A621C88">
        <w:rPr>
          <w:rFonts w:ascii="Times New Roman" w:hAnsi="Times New Roman"/>
          <w:sz w:val="24"/>
        </w:rPr>
        <w:t xml:space="preserve"> Seni</w:t>
      </w:r>
      <w:r w:rsidR="004C72F3">
        <w:rPr>
          <w:rFonts w:ascii="Times New Roman" w:hAnsi="Times New Roman"/>
          <w:sz w:val="24"/>
        </w:rPr>
        <w:t>se</w:t>
      </w:r>
      <w:r w:rsidRPr="0854D0B0" w:rsidR="0A621C88">
        <w:rPr>
          <w:rFonts w:ascii="Times New Roman" w:hAnsi="Times New Roman"/>
          <w:sz w:val="24"/>
        </w:rPr>
        <w:t xml:space="preserve"> regulatsiooni </w:t>
      </w:r>
      <w:r w:rsidRPr="004C72F3" w:rsidR="0A621C88">
        <w:rPr>
          <w:rFonts w:ascii="Times New Roman" w:hAnsi="Times New Roman"/>
          <w:sz w:val="24"/>
        </w:rPr>
        <w:t>pinnalt võis</w:t>
      </w:r>
      <w:r w:rsidRPr="0854D0B0" w:rsidR="0A621C88">
        <w:rPr>
          <w:rFonts w:ascii="Times New Roman" w:hAnsi="Times New Roman"/>
          <w:sz w:val="24"/>
        </w:rPr>
        <w:t xml:space="preserve"> tekkida olukordi, kus jäi ebaselgeks, millised ülesanded kuuluvad kohtutäiturile ja millised </w:t>
      </w:r>
      <w:proofErr w:type="spellStart"/>
      <w:r w:rsidR="00474E68">
        <w:rPr>
          <w:rFonts w:ascii="Times New Roman" w:hAnsi="Times New Roman"/>
          <w:sz w:val="24"/>
        </w:rPr>
        <w:t>KOV-i</w:t>
      </w:r>
      <w:proofErr w:type="spellEnd"/>
      <w:r w:rsidRPr="0854D0B0" w:rsidR="0A621C88">
        <w:rPr>
          <w:rFonts w:ascii="Times New Roman" w:hAnsi="Times New Roman"/>
          <w:sz w:val="24"/>
        </w:rPr>
        <w:t xml:space="preserve"> esindajale. See tekitas praktikas olukordi, kus toimingu käigus tuli rollijaotus kohapeal kokku leppida, mis võis pikendada menetlust ja suurendada täituri töökoormust.</w:t>
      </w:r>
    </w:p>
    <w:p w:rsidRPr="00226148" w:rsidR="00B719DF" w:rsidP="00E76672" w:rsidRDefault="00B719DF" w14:paraId="465D73F7" w14:textId="77777777">
      <w:pPr>
        <w:rPr>
          <w:rFonts w:ascii="Times New Roman" w:hAnsi="Times New Roman"/>
          <w:sz w:val="24"/>
        </w:rPr>
      </w:pPr>
    </w:p>
    <w:p w:rsidRPr="00B719DF" w:rsidR="004A4A2A" w:rsidP="00E76672" w:rsidRDefault="4D6DC57B" w14:paraId="4C6C8F42" w14:textId="0B9E1C96">
      <w:pPr>
        <w:rPr>
          <w:rFonts w:ascii="Times New Roman" w:hAnsi="Times New Roman"/>
          <w:sz w:val="24"/>
        </w:rPr>
      </w:pPr>
      <w:r w:rsidRPr="7EECC516">
        <w:rPr>
          <w:rFonts w:ascii="Times New Roman" w:hAnsi="Times New Roman"/>
          <w:sz w:val="24"/>
        </w:rPr>
        <w:t xml:space="preserve">Kohtutäitureid on Eestis </w:t>
      </w:r>
      <w:r w:rsidRPr="7EECC516" w:rsidR="31B66AA5">
        <w:rPr>
          <w:rFonts w:ascii="Times New Roman" w:hAnsi="Times New Roman"/>
          <w:sz w:val="24"/>
        </w:rPr>
        <w:t>K</w:t>
      </w:r>
      <w:r w:rsidRPr="7EECC516" w:rsidR="703ACD80">
        <w:rPr>
          <w:rFonts w:ascii="Times New Roman" w:hAnsi="Times New Roman"/>
          <w:sz w:val="24"/>
        </w:rPr>
        <w:t>PK</w:t>
      </w:r>
      <w:r w:rsidRPr="7EECC516" w:rsidR="31B66AA5">
        <w:rPr>
          <w:rFonts w:ascii="Times New Roman" w:hAnsi="Times New Roman"/>
          <w:sz w:val="24"/>
        </w:rPr>
        <w:t xml:space="preserve"> </w:t>
      </w:r>
      <w:r w:rsidR="009B3003">
        <w:rPr>
          <w:rFonts w:ascii="Times New Roman" w:hAnsi="Times New Roman"/>
          <w:sz w:val="24"/>
        </w:rPr>
        <w:t>veebi</w:t>
      </w:r>
      <w:r w:rsidRPr="7EECC516" w:rsidR="31B66AA5">
        <w:rPr>
          <w:rFonts w:ascii="Times New Roman" w:hAnsi="Times New Roman"/>
          <w:sz w:val="24"/>
        </w:rPr>
        <w:t xml:space="preserve">lehe </w:t>
      </w:r>
      <w:r w:rsidRPr="7EECC516" w:rsidR="28B66E7E">
        <w:rPr>
          <w:rFonts w:ascii="Times New Roman" w:hAnsi="Times New Roman"/>
          <w:sz w:val="24"/>
        </w:rPr>
        <w:t>andmetel</w:t>
      </w:r>
      <w:r w:rsidR="006C6C95">
        <w:rPr>
          <w:rStyle w:val="Allmrkuseviide"/>
          <w:rFonts w:ascii="Times New Roman" w:hAnsi="Times New Roman"/>
          <w:sz w:val="24"/>
        </w:rPr>
        <w:footnoteReference w:id="31"/>
      </w:r>
      <w:r w:rsidRPr="7EECC516" w:rsidR="28B66E7E">
        <w:rPr>
          <w:rFonts w:ascii="Times New Roman" w:hAnsi="Times New Roman"/>
          <w:sz w:val="24"/>
        </w:rPr>
        <w:t xml:space="preserve"> 2025.</w:t>
      </w:r>
      <w:r w:rsidR="006C6C95">
        <w:rPr>
          <w:rFonts w:ascii="Times New Roman" w:hAnsi="Times New Roman"/>
          <w:sz w:val="24"/>
        </w:rPr>
        <w:t xml:space="preserve"> </w:t>
      </w:r>
      <w:r w:rsidRPr="7EECC516" w:rsidR="28B66E7E">
        <w:rPr>
          <w:rFonts w:ascii="Times New Roman" w:hAnsi="Times New Roman"/>
          <w:sz w:val="24"/>
        </w:rPr>
        <w:t>aasta oktoobrikuu lõpu seisuga</w:t>
      </w:r>
      <w:r w:rsidRPr="7EECC516" w:rsidR="31B66AA5">
        <w:rPr>
          <w:rFonts w:ascii="Times New Roman" w:hAnsi="Times New Roman"/>
          <w:sz w:val="24"/>
        </w:rPr>
        <w:t xml:space="preserve"> </w:t>
      </w:r>
      <w:r w:rsidRPr="7EECC516" w:rsidR="67DAE388">
        <w:rPr>
          <w:rFonts w:ascii="Times New Roman" w:hAnsi="Times New Roman"/>
          <w:sz w:val="24"/>
        </w:rPr>
        <w:t>36. Mõjutatud sihtrühm on kokkuvõ</w:t>
      </w:r>
      <w:r w:rsidRPr="7EECC516" w:rsidR="0F41B5E7">
        <w:rPr>
          <w:rFonts w:ascii="Times New Roman" w:hAnsi="Times New Roman"/>
          <w:sz w:val="24"/>
        </w:rPr>
        <w:t>tl</w:t>
      </w:r>
      <w:r w:rsidRPr="7EECC516" w:rsidR="30B8AD85">
        <w:rPr>
          <w:rFonts w:ascii="Times New Roman" w:hAnsi="Times New Roman"/>
          <w:sz w:val="24"/>
        </w:rPr>
        <w:t>i</w:t>
      </w:r>
      <w:r w:rsidRPr="7EECC516" w:rsidR="0F41B5E7">
        <w:rPr>
          <w:rFonts w:ascii="Times New Roman" w:hAnsi="Times New Roman"/>
          <w:sz w:val="24"/>
        </w:rPr>
        <w:t>kult</w:t>
      </w:r>
      <w:r w:rsidRPr="7EECC516" w:rsidR="67DAE388">
        <w:rPr>
          <w:rFonts w:ascii="Times New Roman" w:hAnsi="Times New Roman"/>
          <w:sz w:val="24"/>
        </w:rPr>
        <w:t xml:space="preserve"> väike, arvestades et kõik kohtutäiturid </w:t>
      </w:r>
      <w:r w:rsidRPr="000A03B3" w:rsidR="67DAE388">
        <w:rPr>
          <w:rFonts w:ascii="Times New Roman" w:hAnsi="Times New Roman"/>
          <w:sz w:val="24"/>
        </w:rPr>
        <w:t xml:space="preserve">ei pruugi </w:t>
      </w:r>
      <w:r w:rsidRPr="000A03B3" w:rsidR="000A03B3">
        <w:rPr>
          <w:rFonts w:ascii="Times New Roman" w:hAnsi="Times New Roman"/>
          <w:sz w:val="24"/>
        </w:rPr>
        <w:t>TMS-</w:t>
      </w:r>
      <w:proofErr w:type="spellStart"/>
      <w:r w:rsidRPr="000A03B3" w:rsidR="000A03B3">
        <w:rPr>
          <w:rFonts w:ascii="Times New Roman" w:hAnsi="Times New Roman"/>
          <w:sz w:val="24"/>
        </w:rPr>
        <w:t>is</w:t>
      </w:r>
      <w:proofErr w:type="spellEnd"/>
      <w:r w:rsidRPr="000A03B3" w:rsidR="000A03B3">
        <w:rPr>
          <w:rFonts w:ascii="Times New Roman" w:hAnsi="Times New Roman"/>
          <w:sz w:val="24"/>
        </w:rPr>
        <w:t xml:space="preserve"> tehtavate muudatustega</w:t>
      </w:r>
      <w:r w:rsidRPr="000A03B3" w:rsidR="67DAE388">
        <w:rPr>
          <w:rFonts w:ascii="Times New Roman" w:hAnsi="Times New Roman"/>
          <w:sz w:val="24"/>
        </w:rPr>
        <w:t xml:space="preserve"> kokku puutuda</w:t>
      </w:r>
      <w:r w:rsidR="00381921">
        <w:rPr>
          <w:rFonts w:ascii="Times New Roman" w:hAnsi="Times New Roman"/>
          <w:sz w:val="24"/>
        </w:rPr>
        <w:t>.</w:t>
      </w:r>
    </w:p>
    <w:p w:rsidRPr="00B719DF" w:rsidR="004A4A2A" w:rsidP="00E76672" w:rsidRDefault="004A4A2A" w14:paraId="21723A06" w14:textId="05CD76B7">
      <w:pPr>
        <w:rPr>
          <w:rFonts w:ascii="Times New Roman" w:hAnsi="Times New Roman"/>
          <w:sz w:val="24"/>
        </w:rPr>
      </w:pPr>
    </w:p>
    <w:p w:rsidR="004A4A2A" w:rsidP="00E76672" w:rsidRDefault="2726DB5B" w14:paraId="65E6FB03" w14:textId="4BBB5ACB">
      <w:pPr>
        <w:rPr>
          <w:rFonts w:ascii="Times New Roman" w:hAnsi="Times New Roman"/>
          <w:sz w:val="24"/>
        </w:rPr>
      </w:pPr>
      <w:r w:rsidRPr="0854D0B0">
        <w:rPr>
          <w:rFonts w:ascii="Times New Roman" w:hAnsi="Times New Roman"/>
          <w:sz w:val="24"/>
        </w:rPr>
        <w:t>Mõju ulatuse vaatest on</w:t>
      </w:r>
      <w:r w:rsidRPr="0854D0B0" w:rsidR="19FB5224">
        <w:rPr>
          <w:rFonts w:ascii="Times New Roman" w:hAnsi="Times New Roman"/>
          <w:sz w:val="24"/>
        </w:rPr>
        <w:t xml:space="preserve"> mõju keskmine</w:t>
      </w:r>
      <w:r w:rsidRPr="0854D0B0" w:rsidR="2141F5AD">
        <w:rPr>
          <w:rFonts w:ascii="Times New Roman" w:hAnsi="Times New Roman"/>
          <w:sz w:val="24"/>
        </w:rPr>
        <w:t xml:space="preserve">, sest </w:t>
      </w:r>
      <w:r w:rsidRPr="0854D0B0" w:rsidR="47D60ADE">
        <w:rPr>
          <w:rFonts w:ascii="Times New Roman" w:hAnsi="Times New Roman"/>
          <w:sz w:val="24"/>
        </w:rPr>
        <w:t xml:space="preserve">muudatus annab kohtutäiturile selge rolli menetluse juhina, keda lapse heaolu tagamise küsimustes toetab </w:t>
      </w:r>
      <w:proofErr w:type="spellStart"/>
      <w:r w:rsidRPr="0854D0B0" w:rsidR="47D60ADE">
        <w:rPr>
          <w:rFonts w:ascii="Times New Roman" w:hAnsi="Times New Roman"/>
          <w:sz w:val="24"/>
        </w:rPr>
        <w:t>KOV</w:t>
      </w:r>
      <w:r w:rsidR="006C6C95">
        <w:rPr>
          <w:rFonts w:ascii="Times New Roman" w:hAnsi="Times New Roman"/>
          <w:sz w:val="24"/>
        </w:rPr>
        <w:t>-i</w:t>
      </w:r>
      <w:proofErr w:type="spellEnd"/>
      <w:r w:rsidRPr="0854D0B0" w:rsidR="47D60ADE">
        <w:rPr>
          <w:rFonts w:ascii="Times New Roman" w:hAnsi="Times New Roman"/>
          <w:sz w:val="24"/>
        </w:rPr>
        <w:t xml:space="preserve"> esindaja.</w:t>
      </w:r>
      <w:r w:rsidRPr="0854D0B0" w:rsidR="7E98E712">
        <w:rPr>
          <w:rFonts w:ascii="Times New Roman" w:hAnsi="Times New Roman"/>
          <w:sz w:val="24"/>
        </w:rPr>
        <w:t xml:space="preserve"> Kohtutäituritele annab muudatus täpsema ja turvalisema õigusliku raamistiku lapsega seotud täitemenetluste läbiviimiseks. Täitur saab seadusest selge volituse peatada</w:t>
      </w:r>
      <w:r w:rsidRPr="400089F8" w:rsidR="25D7371C">
        <w:rPr>
          <w:rFonts w:ascii="Times New Roman" w:hAnsi="Times New Roman"/>
          <w:sz w:val="24"/>
        </w:rPr>
        <w:t xml:space="preserve"> </w:t>
      </w:r>
      <w:r w:rsidRPr="400089F8" w:rsidR="07877AED">
        <w:rPr>
          <w:rFonts w:ascii="Times New Roman" w:hAnsi="Times New Roman"/>
          <w:sz w:val="24"/>
        </w:rPr>
        <w:t>suhtluskorra täitmise</w:t>
      </w:r>
      <w:r w:rsidRPr="0854D0B0" w:rsidR="7E98E712">
        <w:rPr>
          <w:rFonts w:ascii="Times New Roman" w:hAnsi="Times New Roman"/>
          <w:sz w:val="24"/>
        </w:rPr>
        <w:t xml:space="preserve"> menetlus lapse huvidest lähtudes, lõpetada täitemenetlus, kui vanem ei pöördu kuue kuu jooksul kohtusse, ning teha vajaduse korral ettepaneku lapse ajutiseks paigutamiseks hoolekandeasutusse. Mõju ulatus on keskmine, sest muudatused pigem täpsustavad ja selgitavad rolle, kui annavad kohtutäituril</w:t>
      </w:r>
      <w:r w:rsidRPr="0854D0B0" w:rsidR="2EBAB01D">
        <w:rPr>
          <w:rFonts w:ascii="Times New Roman" w:hAnsi="Times New Roman"/>
          <w:sz w:val="24"/>
        </w:rPr>
        <w:t xml:space="preserve">e täiesti uue kohustuse. </w:t>
      </w:r>
      <w:r w:rsidRPr="0854D0B0" w:rsidR="47D60ADE">
        <w:rPr>
          <w:rFonts w:ascii="Times New Roman" w:hAnsi="Times New Roman"/>
          <w:sz w:val="24"/>
        </w:rPr>
        <w:t>Rollide ja vastutuse selgem jaotus muudab täitetoimingute korralduse ettevalmistatumaks ja prognoositavamaks. Täituril on võimalik toimingu</w:t>
      </w:r>
      <w:r w:rsidR="00E1533A">
        <w:rPr>
          <w:rFonts w:ascii="Times New Roman" w:hAnsi="Times New Roman"/>
          <w:sz w:val="24"/>
        </w:rPr>
        <w:t>i</w:t>
      </w:r>
      <w:r w:rsidRPr="0854D0B0" w:rsidR="47D60ADE">
        <w:rPr>
          <w:rFonts w:ascii="Times New Roman" w:hAnsi="Times New Roman"/>
          <w:sz w:val="24"/>
        </w:rPr>
        <w:t xml:space="preserve">d paremini planeerida ning kaasata </w:t>
      </w:r>
      <w:r w:rsidR="00E1533A">
        <w:rPr>
          <w:rFonts w:ascii="Times New Roman" w:hAnsi="Times New Roman"/>
          <w:sz w:val="24"/>
        </w:rPr>
        <w:t>asjaomased</w:t>
      </w:r>
      <w:r w:rsidRPr="0854D0B0" w:rsidR="47D60ADE">
        <w:rPr>
          <w:rFonts w:ascii="Times New Roman" w:hAnsi="Times New Roman"/>
          <w:sz w:val="24"/>
        </w:rPr>
        <w:t xml:space="preserve"> osapooled juba enne täitetoimingu läbiviimist. See vähendab viivitusi, parandab koostööd teiste osapooltega ja aitab tagada lapsele rahulikuma menetluskeskkonna.</w:t>
      </w:r>
    </w:p>
    <w:p w:rsidRPr="00B719DF" w:rsidR="006C6C95" w:rsidP="00E76672" w:rsidRDefault="006C6C95" w14:paraId="286EDDD2" w14:textId="77777777">
      <w:pPr>
        <w:rPr>
          <w:rFonts w:ascii="Times New Roman" w:hAnsi="Times New Roman"/>
          <w:sz w:val="24"/>
        </w:rPr>
      </w:pPr>
    </w:p>
    <w:p w:rsidRPr="00B719DF" w:rsidR="004A4A2A" w:rsidP="00E76672" w:rsidRDefault="69DAC855" w14:paraId="7E8FDC9C" w14:textId="5268D564">
      <w:pPr>
        <w:rPr>
          <w:rFonts w:ascii="Times New Roman" w:hAnsi="Times New Roman"/>
          <w:sz w:val="24"/>
        </w:rPr>
      </w:pPr>
      <w:r w:rsidRPr="0854D0B0">
        <w:rPr>
          <w:rFonts w:ascii="Times New Roman" w:hAnsi="Times New Roman"/>
          <w:sz w:val="24"/>
        </w:rPr>
        <w:t xml:space="preserve">Mõju </w:t>
      </w:r>
      <w:r w:rsidR="00887762">
        <w:rPr>
          <w:rFonts w:ascii="Times New Roman" w:hAnsi="Times New Roman"/>
          <w:sz w:val="24"/>
        </w:rPr>
        <w:t xml:space="preserve">avaldumise </w:t>
      </w:r>
      <w:r w:rsidRPr="0854D0B0">
        <w:rPr>
          <w:rFonts w:ascii="Times New Roman" w:hAnsi="Times New Roman"/>
          <w:sz w:val="24"/>
        </w:rPr>
        <w:t>sagedust on keeruline hinnata, sest puudub ülevaatlik statistika</w:t>
      </w:r>
      <w:r w:rsidR="007E3E27">
        <w:rPr>
          <w:rFonts w:ascii="Times New Roman" w:hAnsi="Times New Roman"/>
          <w:sz w:val="24"/>
        </w:rPr>
        <w:t xml:space="preserve"> selle kohta</w:t>
      </w:r>
      <w:r w:rsidRPr="0854D0B0">
        <w:rPr>
          <w:rFonts w:ascii="Times New Roman" w:hAnsi="Times New Roman"/>
          <w:sz w:val="24"/>
        </w:rPr>
        <w:t>, kui palju peavad kohtutäiturid lapse üleandmise ja lapsega suhtlemise võimaldamise asjades kohtulahendite täitmisega</w:t>
      </w:r>
      <w:r w:rsidR="00C77A9B">
        <w:rPr>
          <w:rFonts w:ascii="Times New Roman" w:hAnsi="Times New Roman"/>
          <w:sz w:val="24"/>
        </w:rPr>
        <w:t xml:space="preserve"> </w:t>
      </w:r>
      <w:r w:rsidRPr="0854D0B0" w:rsidR="00C77A9B">
        <w:rPr>
          <w:rFonts w:ascii="Times New Roman" w:hAnsi="Times New Roman"/>
          <w:sz w:val="24"/>
        </w:rPr>
        <w:t>kokku puutuma</w:t>
      </w:r>
      <w:r w:rsidRPr="0854D0B0">
        <w:rPr>
          <w:rFonts w:ascii="Times New Roman" w:hAnsi="Times New Roman"/>
          <w:sz w:val="24"/>
        </w:rPr>
        <w:t xml:space="preserve">. </w:t>
      </w:r>
      <w:r w:rsidR="00D43BF0">
        <w:rPr>
          <w:rFonts w:ascii="Times New Roman" w:hAnsi="Times New Roman"/>
          <w:sz w:val="24"/>
        </w:rPr>
        <w:t>M</w:t>
      </w:r>
      <w:r w:rsidR="00C77A9B">
        <w:rPr>
          <w:rFonts w:ascii="Times New Roman" w:hAnsi="Times New Roman"/>
          <w:sz w:val="24"/>
        </w:rPr>
        <w:t xml:space="preserve">õju avaldumise </w:t>
      </w:r>
      <w:r w:rsidRPr="0854D0B0">
        <w:rPr>
          <w:rFonts w:ascii="Times New Roman" w:hAnsi="Times New Roman"/>
          <w:sz w:val="24"/>
        </w:rPr>
        <w:t xml:space="preserve">sagedus </w:t>
      </w:r>
      <w:r w:rsidR="007E5F63">
        <w:rPr>
          <w:rFonts w:ascii="Times New Roman" w:hAnsi="Times New Roman"/>
          <w:sz w:val="24"/>
        </w:rPr>
        <w:t xml:space="preserve">on pigem </w:t>
      </w:r>
      <w:r w:rsidRPr="0854D0B0">
        <w:rPr>
          <w:rFonts w:ascii="Times New Roman" w:hAnsi="Times New Roman"/>
          <w:sz w:val="24"/>
        </w:rPr>
        <w:t xml:space="preserve">väike. </w:t>
      </w:r>
    </w:p>
    <w:p w:rsidR="006C6C95" w:rsidP="00E76672" w:rsidRDefault="006C6C95" w14:paraId="07B787BE" w14:textId="77777777">
      <w:pPr>
        <w:rPr>
          <w:rFonts w:ascii="Times New Roman" w:hAnsi="Times New Roman"/>
          <w:sz w:val="24"/>
        </w:rPr>
      </w:pPr>
    </w:p>
    <w:p w:rsidRPr="00B719DF" w:rsidR="004A4A2A" w:rsidP="00E76672" w:rsidRDefault="071BDBFF" w14:paraId="42CE367A" w14:textId="40408EEA">
      <w:pPr>
        <w:rPr>
          <w:rFonts w:ascii="Times New Roman" w:hAnsi="Times New Roman"/>
          <w:sz w:val="24"/>
        </w:rPr>
      </w:pPr>
      <w:r w:rsidRPr="0854D0B0">
        <w:rPr>
          <w:rFonts w:ascii="Times New Roman" w:hAnsi="Times New Roman"/>
          <w:sz w:val="24"/>
        </w:rPr>
        <w:t>Kokkuvõtlikult on mõju keskmine, kuid seda võib pidada positiivseks, sest täiturite töö muutub selgemaks ja tõhusamaks, mis parandab menetluse kvaliteeti, kuid ei too kaasa olulist töökoormuse muutust.</w:t>
      </w:r>
    </w:p>
    <w:p w:rsidR="006C6C95" w:rsidP="00E76672" w:rsidRDefault="006C6C95" w14:paraId="036934CF" w14:textId="77777777">
      <w:pPr>
        <w:rPr>
          <w:rFonts w:ascii="Times New Roman" w:hAnsi="Times New Roman"/>
          <w:sz w:val="24"/>
        </w:rPr>
      </w:pPr>
    </w:p>
    <w:p w:rsidRPr="00B719DF" w:rsidR="004A4A2A" w:rsidP="00E76672" w:rsidRDefault="40C79006" w14:paraId="6CF52998" w14:textId="1964CB3A">
      <w:pPr>
        <w:rPr>
          <w:rFonts w:ascii="Times New Roman" w:hAnsi="Times New Roman"/>
          <w:sz w:val="24"/>
        </w:rPr>
      </w:pPr>
      <w:r w:rsidRPr="0854D0B0">
        <w:rPr>
          <w:rFonts w:ascii="Times New Roman" w:hAnsi="Times New Roman"/>
          <w:sz w:val="24"/>
        </w:rPr>
        <w:t xml:space="preserve">Vähemal määral on mõjutatud ka </w:t>
      </w:r>
      <w:r w:rsidRPr="0854D0B0" w:rsidR="668EB173">
        <w:rPr>
          <w:rFonts w:ascii="Times New Roman" w:hAnsi="Times New Roman"/>
          <w:sz w:val="24"/>
        </w:rPr>
        <w:t>PPA</w:t>
      </w:r>
      <w:r w:rsidRPr="0854D0B0">
        <w:rPr>
          <w:rFonts w:ascii="Times New Roman" w:hAnsi="Times New Roman"/>
          <w:sz w:val="24"/>
        </w:rPr>
        <w:t xml:space="preserve">, kelle ametnikke kaasatakse lapse üleandmise ja lapsega suhtlemise võimaldamise täitetoimingutesse avaliku korra tagamiseks ning vajaduse korral jõu kasutamiseks. </w:t>
      </w:r>
      <w:r w:rsidRPr="0854D0B0" w:rsidR="0AF289F9">
        <w:rPr>
          <w:rFonts w:ascii="Times New Roman" w:hAnsi="Times New Roman"/>
          <w:sz w:val="24"/>
        </w:rPr>
        <w:t xml:space="preserve">Siiski on muudatusest mõjutatud sihtrühm pigem väike </w:t>
      </w:r>
      <w:r w:rsidR="00C75F20">
        <w:rPr>
          <w:rFonts w:ascii="Times New Roman" w:hAnsi="Times New Roman"/>
          <w:sz w:val="24"/>
        </w:rPr>
        <w:t>ning</w:t>
      </w:r>
      <w:r w:rsidRPr="0854D0B0" w:rsidR="0AF289F9">
        <w:rPr>
          <w:rFonts w:ascii="Times New Roman" w:hAnsi="Times New Roman"/>
          <w:sz w:val="24"/>
        </w:rPr>
        <w:t xml:space="preserve"> selle mõju ulatus ja </w:t>
      </w:r>
      <w:r w:rsidR="00C75F20">
        <w:rPr>
          <w:rFonts w:ascii="Times New Roman" w:hAnsi="Times New Roman"/>
          <w:sz w:val="24"/>
        </w:rPr>
        <w:t xml:space="preserve">avaldumise </w:t>
      </w:r>
      <w:r w:rsidRPr="0854D0B0" w:rsidR="0AF289F9">
        <w:rPr>
          <w:rFonts w:ascii="Times New Roman" w:hAnsi="Times New Roman"/>
          <w:sz w:val="24"/>
        </w:rPr>
        <w:t xml:space="preserve">sagedus väike. </w:t>
      </w:r>
      <w:r w:rsidRPr="0854D0B0">
        <w:rPr>
          <w:rFonts w:ascii="Times New Roman" w:hAnsi="Times New Roman"/>
          <w:sz w:val="24"/>
        </w:rPr>
        <w:t xml:space="preserve">Praktikas ei muutu politsei roll oluliselt – politsei kaasatakse jätkuvalt eelkõige siis, kui </w:t>
      </w:r>
      <w:r w:rsidR="00B869B5">
        <w:rPr>
          <w:rFonts w:ascii="Times New Roman" w:hAnsi="Times New Roman"/>
          <w:sz w:val="24"/>
        </w:rPr>
        <w:t xml:space="preserve">toimingu </w:t>
      </w:r>
      <w:r w:rsidRPr="0854D0B0">
        <w:rPr>
          <w:rFonts w:ascii="Times New Roman" w:hAnsi="Times New Roman"/>
          <w:sz w:val="24"/>
        </w:rPr>
        <w:t xml:space="preserve">täitmist takistatakse või on alust eeldada vastupanu. Muudatus suurendab aga õigusselgust ja prognoositavust. Kui varem võis politsei </w:t>
      </w:r>
      <w:r w:rsidRPr="400089F8" w:rsidR="54BB6E15">
        <w:rPr>
          <w:rFonts w:ascii="Times New Roman" w:hAnsi="Times New Roman"/>
          <w:sz w:val="24"/>
        </w:rPr>
        <w:t>kaasamise</w:t>
      </w:r>
      <w:r w:rsidRPr="0854D0B0">
        <w:rPr>
          <w:rFonts w:ascii="Times New Roman" w:hAnsi="Times New Roman"/>
          <w:sz w:val="24"/>
        </w:rPr>
        <w:t xml:space="preserve"> alus olla ebaühtlaselt tõlgendatud, siis nüüd on see seaduses sõnaselgelt määratletud. See annab ametnikele kindlama õigusliku aluse tegutsemiseks ja vähendab vaidluste võimalust jõu kasutamise või kohaloleku vajalikkuse üle. </w:t>
      </w:r>
      <w:r w:rsidRPr="0854D0B0" w:rsidR="02BE4E88">
        <w:rPr>
          <w:rFonts w:ascii="Times New Roman" w:hAnsi="Times New Roman"/>
          <w:sz w:val="24"/>
        </w:rPr>
        <w:t>PPA ametnikud peavad end muudatustega</w:t>
      </w:r>
      <w:r w:rsidR="00C51F24">
        <w:rPr>
          <w:rFonts w:ascii="Times New Roman" w:hAnsi="Times New Roman"/>
          <w:sz w:val="24"/>
        </w:rPr>
        <w:t xml:space="preserve"> </w:t>
      </w:r>
      <w:r w:rsidRPr="0854D0B0" w:rsidR="00C51F24">
        <w:rPr>
          <w:rFonts w:ascii="Times New Roman" w:hAnsi="Times New Roman"/>
          <w:sz w:val="24"/>
        </w:rPr>
        <w:t>kurssi</w:t>
      </w:r>
      <w:r w:rsidR="00C51F24">
        <w:rPr>
          <w:rFonts w:ascii="Times New Roman" w:hAnsi="Times New Roman"/>
          <w:sz w:val="24"/>
        </w:rPr>
        <w:t xml:space="preserve"> </w:t>
      </w:r>
      <w:r w:rsidRPr="0854D0B0" w:rsidR="00C51F24">
        <w:rPr>
          <w:rFonts w:ascii="Times New Roman" w:hAnsi="Times New Roman"/>
          <w:sz w:val="24"/>
        </w:rPr>
        <w:t>viima</w:t>
      </w:r>
      <w:r w:rsidRPr="0854D0B0" w:rsidR="02BE4E88">
        <w:rPr>
          <w:rFonts w:ascii="Times New Roman" w:hAnsi="Times New Roman"/>
          <w:sz w:val="24"/>
        </w:rPr>
        <w:t xml:space="preserve">, kuid edaspidi see nende tööd ei mõjuta. Kokkuvõtlikult on TMS-i muudatuste mõju </w:t>
      </w:r>
      <w:proofErr w:type="spellStart"/>
      <w:r w:rsidRPr="0854D0B0" w:rsidR="02BE4E88">
        <w:rPr>
          <w:rFonts w:ascii="Times New Roman" w:hAnsi="Times New Roman"/>
          <w:sz w:val="24"/>
        </w:rPr>
        <w:t>PPA-le</w:t>
      </w:r>
      <w:proofErr w:type="spellEnd"/>
      <w:r w:rsidRPr="0854D0B0" w:rsidR="02BE4E88">
        <w:rPr>
          <w:rFonts w:ascii="Times New Roman" w:hAnsi="Times New Roman"/>
          <w:sz w:val="24"/>
        </w:rPr>
        <w:t xml:space="preserve"> väike. </w:t>
      </w:r>
    </w:p>
    <w:p w:rsidR="0084449C" w:rsidP="00E76672" w:rsidRDefault="0084449C" w14:paraId="248FB528" w14:textId="77777777">
      <w:pPr>
        <w:rPr>
          <w:rFonts w:ascii="Times New Roman" w:hAnsi="Times New Roman"/>
          <w:sz w:val="24"/>
        </w:rPr>
      </w:pPr>
    </w:p>
    <w:p w:rsidR="001339A9" w:rsidP="00E84086" w:rsidRDefault="00BC618B" w14:paraId="632DE2CA" w14:textId="77777777">
      <w:pPr>
        <w:pStyle w:val="Loendilik"/>
        <w:keepNext/>
        <w:numPr>
          <w:ilvl w:val="0"/>
          <w:numId w:val="5"/>
        </w:numPr>
        <w:rPr>
          <w:rFonts w:ascii="Times New Roman" w:hAnsi="Times New Roman"/>
          <w:b/>
          <w:sz w:val="24"/>
        </w:rPr>
      </w:pPr>
      <w:r w:rsidRPr="00076EA4">
        <w:rPr>
          <w:rFonts w:ascii="Times New Roman" w:hAnsi="Times New Roman"/>
          <w:b/>
          <w:sz w:val="24"/>
        </w:rPr>
        <w:lastRenderedPageBreak/>
        <w:t>Seaduse rakendamisega seotud riigi ja kohaliku omavalitsuse tegevused, eeldatavad kulud ja tulud</w:t>
      </w:r>
    </w:p>
    <w:p w:rsidR="00E21B51" w:rsidP="00E84086" w:rsidRDefault="00E21B51" w14:paraId="4BC039FE" w14:textId="77777777">
      <w:pPr>
        <w:keepNext/>
        <w:rPr>
          <w:rFonts w:ascii="Times New Roman" w:hAnsi="Times New Roman"/>
          <w:bCs/>
          <w:sz w:val="24"/>
        </w:rPr>
      </w:pPr>
    </w:p>
    <w:p w:rsidR="00A53365" w:rsidP="00E84086" w:rsidRDefault="00A53365" w14:paraId="3AED1104" w14:textId="3C069E99">
      <w:pPr>
        <w:keepNext/>
        <w:rPr>
          <w:rFonts w:ascii="Times New Roman" w:hAnsi="Times New Roman"/>
          <w:bCs/>
          <w:i/>
          <w:iCs/>
          <w:sz w:val="24"/>
        </w:rPr>
      </w:pPr>
      <w:r>
        <w:rPr>
          <w:rFonts w:ascii="Times New Roman" w:hAnsi="Times New Roman"/>
          <w:bCs/>
          <w:sz w:val="24"/>
        </w:rPr>
        <w:t xml:space="preserve">Eelnõuga </w:t>
      </w:r>
      <w:proofErr w:type="spellStart"/>
      <w:r>
        <w:rPr>
          <w:rFonts w:ascii="Times New Roman" w:hAnsi="Times New Roman"/>
          <w:bCs/>
          <w:sz w:val="24"/>
        </w:rPr>
        <w:t>LasteKS-is</w:t>
      </w:r>
      <w:proofErr w:type="spellEnd"/>
      <w:r>
        <w:rPr>
          <w:rFonts w:ascii="Times New Roman" w:hAnsi="Times New Roman"/>
          <w:bCs/>
          <w:sz w:val="24"/>
        </w:rPr>
        <w:t xml:space="preserve"> ja TMS-</w:t>
      </w:r>
      <w:proofErr w:type="spellStart"/>
      <w:r>
        <w:rPr>
          <w:rFonts w:ascii="Times New Roman" w:hAnsi="Times New Roman"/>
          <w:bCs/>
          <w:sz w:val="24"/>
        </w:rPr>
        <w:t>is</w:t>
      </w:r>
      <w:proofErr w:type="spellEnd"/>
      <w:r>
        <w:rPr>
          <w:rFonts w:ascii="Times New Roman" w:hAnsi="Times New Roman"/>
          <w:bCs/>
          <w:sz w:val="24"/>
        </w:rPr>
        <w:t xml:space="preserve"> tehtavate muudatustega riigi ega </w:t>
      </w:r>
      <w:proofErr w:type="spellStart"/>
      <w:r>
        <w:rPr>
          <w:rFonts w:ascii="Times New Roman" w:hAnsi="Times New Roman"/>
          <w:bCs/>
          <w:sz w:val="24"/>
        </w:rPr>
        <w:t>KOV-ide</w:t>
      </w:r>
      <w:proofErr w:type="spellEnd"/>
      <w:r>
        <w:rPr>
          <w:rFonts w:ascii="Times New Roman" w:hAnsi="Times New Roman"/>
          <w:bCs/>
          <w:sz w:val="24"/>
        </w:rPr>
        <w:t xml:space="preserve"> eelarvele otseseid lisakulusid ei kaasne.</w:t>
      </w:r>
      <w:r w:rsidR="00723DF4">
        <w:rPr>
          <w:rFonts w:ascii="Times New Roman" w:hAnsi="Times New Roman"/>
          <w:bCs/>
          <w:sz w:val="24"/>
        </w:rPr>
        <w:t xml:space="preserve"> Eelnõuga juhtumikorralduses tehtavaid muudatusi (eelnõu § 1 punktid 9 ja 10) toetavate </w:t>
      </w:r>
      <w:proofErr w:type="spellStart"/>
      <w:r w:rsidR="004039E2">
        <w:rPr>
          <w:rFonts w:ascii="Times New Roman" w:hAnsi="Times New Roman"/>
          <w:bCs/>
          <w:sz w:val="24"/>
        </w:rPr>
        <w:t>STAR-i</w:t>
      </w:r>
      <w:proofErr w:type="spellEnd"/>
      <w:r w:rsidR="004039E2">
        <w:rPr>
          <w:rFonts w:ascii="Times New Roman" w:hAnsi="Times New Roman"/>
          <w:bCs/>
          <w:sz w:val="24"/>
        </w:rPr>
        <w:t xml:space="preserve"> </w:t>
      </w:r>
      <w:r w:rsidR="00723DF4">
        <w:rPr>
          <w:rFonts w:ascii="Times New Roman" w:hAnsi="Times New Roman"/>
          <w:bCs/>
          <w:sz w:val="24"/>
        </w:rPr>
        <w:t xml:space="preserve">funktsionaalsuste </w:t>
      </w:r>
      <w:r w:rsidR="004039E2">
        <w:rPr>
          <w:rFonts w:ascii="Times New Roman" w:hAnsi="Times New Roman"/>
          <w:bCs/>
          <w:sz w:val="24"/>
        </w:rPr>
        <w:t>arend</w:t>
      </w:r>
      <w:r w:rsidR="00723DF4">
        <w:rPr>
          <w:rFonts w:ascii="Times New Roman" w:hAnsi="Times New Roman"/>
          <w:bCs/>
          <w:sz w:val="24"/>
        </w:rPr>
        <w:t xml:space="preserve">amine on kaetud SKA poolt juba planeeritud </w:t>
      </w:r>
      <w:proofErr w:type="spellStart"/>
      <w:r w:rsidR="00723DF4">
        <w:rPr>
          <w:rFonts w:ascii="Times New Roman" w:hAnsi="Times New Roman"/>
          <w:bCs/>
          <w:sz w:val="24"/>
        </w:rPr>
        <w:t>STAR-i</w:t>
      </w:r>
      <w:proofErr w:type="spellEnd"/>
      <w:r w:rsidR="00723DF4">
        <w:rPr>
          <w:rFonts w:ascii="Times New Roman" w:hAnsi="Times New Roman"/>
          <w:bCs/>
          <w:sz w:val="24"/>
        </w:rPr>
        <w:t xml:space="preserve"> arendustega ning sellega kaasnevate </w:t>
      </w:r>
      <w:r w:rsidR="004039E2">
        <w:rPr>
          <w:rFonts w:ascii="Times New Roman" w:hAnsi="Times New Roman"/>
          <w:bCs/>
          <w:sz w:val="24"/>
        </w:rPr>
        <w:t>kulu</w:t>
      </w:r>
      <w:r w:rsidR="00723DF4">
        <w:rPr>
          <w:rFonts w:ascii="Times New Roman" w:hAnsi="Times New Roman"/>
          <w:bCs/>
          <w:sz w:val="24"/>
        </w:rPr>
        <w:t>dega</w:t>
      </w:r>
      <w:r w:rsidR="004039E2">
        <w:rPr>
          <w:rFonts w:ascii="Times New Roman" w:hAnsi="Times New Roman"/>
          <w:bCs/>
          <w:sz w:val="24"/>
        </w:rPr>
        <w:t>.</w:t>
      </w:r>
    </w:p>
    <w:p w:rsidRPr="00C421A6" w:rsidR="00790597" w:rsidP="00E76672" w:rsidRDefault="00790597" w14:paraId="7F3A9AC2" w14:textId="77777777">
      <w:pPr>
        <w:rPr>
          <w:rFonts w:ascii="Times New Roman" w:hAnsi="Times New Roman"/>
          <w:bCs/>
          <w:sz w:val="24"/>
        </w:rPr>
      </w:pPr>
    </w:p>
    <w:p w:rsidRPr="00223EDB" w:rsidR="00223EDB" w:rsidP="00E76672" w:rsidRDefault="001339A9" w14:paraId="15AABBD4" w14:textId="054494B9">
      <w:pPr>
        <w:pStyle w:val="Loendilik"/>
        <w:numPr>
          <w:ilvl w:val="0"/>
          <w:numId w:val="5"/>
        </w:numPr>
        <w:rPr>
          <w:rFonts w:ascii="Times New Roman" w:hAnsi="Times New Roman"/>
          <w:b/>
          <w:sz w:val="24"/>
        </w:rPr>
        <w:sectPr w:rsidRPr="00223EDB" w:rsidR="00223EDB">
          <w:type w:val="continuous"/>
          <w:pgSz w:w="11906" w:h="16838" w:orient="portrait"/>
          <w:pgMar w:top="1418" w:right="680" w:bottom="1418" w:left="1701" w:header="680" w:footer="680" w:gutter="0"/>
          <w:cols w:space="708"/>
          <w:docGrid w:linePitch="360"/>
        </w:sectPr>
      </w:pPr>
      <w:r w:rsidRPr="00076EA4">
        <w:rPr>
          <w:rFonts w:ascii="Times New Roman" w:hAnsi="Times New Roman"/>
          <w:b/>
          <w:sz w:val="24"/>
        </w:rPr>
        <w:t>Rakendusaktid</w:t>
      </w:r>
    </w:p>
    <w:p w:rsidR="00223EDB" w:rsidP="00E76672" w:rsidRDefault="00223EDB" w14:paraId="273349F5" w14:textId="6E49AEA7">
      <w:pPr>
        <w:rPr>
          <w:rFonts w:ascii="Times New Roman" w:hAnsi="Times New Roman"/>
          <w:b/>
          <w:sz w:val="24"/>
        </w:rPr>
        <w:sectPr w:rsidR="00223EDB">
          <w:type w:val="continuous"/>
          <w:pgSz w:w="11906" w:h="16838" w:orient="portrait"/>
          <w:pgMar w:top="1418" w:right="680" w:bottom="1418" w:left="1701" w:header="680" w:footer="680" w:gutter="0"/>
          <w:cols w:space="708"/>
          <w:formProt w:val="0"/>
          <w:docGrid w:linePitch="360"/>
        </w:sectPr>
      </w:pPr>
    </w:p>
    <w:p w:rsidRPr="008B3B1B" w:rsidR="005769A4" w:rsidP="00E76672" w:rsidRDefault="00223EDB" w14:paraId="75AA1BF2" w14:textId="0BEE81DC">
      <w:pPr>
        <w:rPr>
          <w:rFonts w:ascii="Times New Roman" w:hAnsi="Times New Roman"/>
          <w:sz w:val="24"/>
        </w:rPr>
      </w:pPr>
      <w:r>
        <w:rPr>
          <w:rFonts w:ascii="Times New Roman" w:hAnsi="Times New Roman"/>
          <w:bCs/>
          <w:sz w:val="24"/>
        </w:rPr>
        <w:t>Eelnõuga ei muudeta ega lisata volitusnorme</w:t>
      </w:r>
      <w:r w:rsidR="00090C18">
        <w:rPr>
          <w:rFonts w:ascii="Times New Roman" w:hAnsi="Times New Roman"/>
          <w:bCs/>
          <w:sz w:val="24"/>
        </w:rPr>
        <w:t xml:space="preserve">. Seetõttu ei too eelnõu kaasa </w:t>
      </w:r>
      <w:r w:rsidR="00B2007E">
        <w:rPr>
          <w:rFonts w:ascii="Times New Roman" w:hAnsi="Times New Roman"/>
          <w:bCs/>
          <w:sz w:val="24"/>
        </w:rPr>
        <w:t xml:space="preserve">vajadust kehtestada </w:t>
      </w:r>
      <w:r w:rsidR="00090C18">
        <w:rPr>
          <w:rFonts w:ascii="Times New Roman" w:hAnsi="Times New Roman"/>
          <w:bCs/>
          <w:sz w:val="24"/>
        </w:rPr>
        <w:t xml:space="preserve">uusi rakendusakte ega </w:t>
      </w:r>
      <w:r w:rsidR="006A0932">
        <w:rPr>
          <w:rFonts w:ascii="Times New Roman" w:hAnsi="Times New Roman"/>
          <w:bCs/>
          <w:sz w:val="24"/>
        </w:rPr>
        <w:t xml:space="preserve">muuta </w:t>
      </w:r>
      <w:r w:rsidR="00090C18">
        <w:rPr>
          <w:rFonts w:ascii="Times New Roman" w:hAnsi="Times New Roman"/>
          <w:bCs/>
          <w:sz w:val="24"/>
        </w:rPr>
        <w:t>olemasoleva</w:t>
      </w:r>
      <w:r w:rsidR="006A0932">
        <w:rPr>
          <w:rFonts w:ascii="Times New Roman" w:hAnsi="Times New Roman"/>
          <w:bCs/>
          <w:sz w:val="24"/>
        </w:rPr>
        <w:t>id</w:t>
      </w:r>
      <w:r w:rsidR="00090C18">
        <w:rPr>
          <w:rFonts w:ascii="Times New Roman" w:hAnsi="Times New Roman"/>
          <w:bCs/>
          <w:sz w:val="24"/>
        </w:rPr>
        <w:t xml:space="preserve"> rakendusakt</w:t>
      </w:r>
      <w:r w:rsidR="006A0932">
        <w:rPr>
          <w:rFonts w:ascii="Times New Roman" w:hAnsi="Times New Roman"/>
          <w:bCs/>
          <w:sz w:val="24"/>
        </w:rPr>
        <w:t>e</w:t>
      </w:r>
      <w:r w:rsidR="004E0F3D">
        <w:rPr>
          <w:rFonts w:ascii="Times New Roman" w:hAnsi="Times New Roman"/>
          <w:bCs/>
          <w:sz w:val="24"/>
        </w:rPr>
        <w:t>.</w:t>
      </w:r>
    </w:p>
    <w:p w:rsidR="00C5774B" w:rsidP="00E76672" w:rsidRDefault="00C5774B" w14:paraId="75A90488" w14:textId="77777777">
      <w:pPr>
        <w:rPr>
          <w:rFonts w:ascii="Times New Roman" w:hAnsi="Times New Roman"/>
          <w:b/>
          <w:sz w:val="24"/>
        </w:rPr>
      </w:pPr>
    </w:p>
    <w:p w:rsidRPr="00C5774B" w:rsidR="001B0C66" w:rsidP="00E76672" w:rsidRDefault="001339A9" w14:paraId="701FCF03" w14:textId="77777777">
      <w:pPr>
        <w:pStyle w:val="Loendilik"/>
        <w:numPr>
          <w:ilvl w:val="0"/>
          <w:numId w:val="5"/>
        </w:numPr>
        <w:rPr>
          <w:rFonts w:ascii="Times New Roman" w:hAnsi="Times New Roman"/>
          <w:b/>
          <w:sz w:val="24"/>
        </w:rPr>
      </w:pPr>
      <w:r w:rsidRPr="00C5774B">
        <w:rPr>
          <w:rFonts w:ascii="Times New Roman" w:hAnsi="Times New Roman"/>
          <w:b/>
          <w:sz w:val="24"/>
        </w:rPr>
        <w:t>Seaduse jõustumine</w:t>
      </w:r>
    </w:p>
    <w:p w:rsidR="001D6AFC" w:rsidP="00E76672" w:rsidRDefault="001D6AFC" w14:paraId="62B9E9EC" w14:textId="77777777">
      <w:pPr>
        <w:rPr>
          <w:rFonts w:ascii="Times New Roman" w:hAnsi="Times New Roman"/>
          <w:sz w:val="24"/>
          <w:lang w:eastAsia="et-EE"/>
        </w:rPr>
        <w:sectPr w:rsidR="001D6AFC">
          <w:type w:val="continuous"/>
          <w:pgSz w:w="11906" w:h="16838" w:orient="portrait"/>
          <w:pgMar w:top="1418" w:right="680" w:bottom="1418" w:left="1701" w:header="680" w:footer="680" w:gutter="0"/>
          <w:cols w:space="708"/>
          <w:docGrid w:linePitch="360"/>
        </w:sectPr>
      </w:pPr>
    </w:p>
    <w:p w:rsidR="00DF4EF9" w:rsidP="00E76672" w:rsidRDefault="003F15DA" w14:paraId="19FC49BE" w14:textId="77777777">
      <w:pPr>
        <w:rPr>
          <w:rFonts w:ascii="Times New Roman" w:hAnsi="Times New Roman"/>
          <w:sz w:val="24"/>
          <w:lang w:eastAsia="et-EE"/>
        </w:rPr>
      </w:pPr>
      <w:r>
        <w:rPr>
          <w:rFonts w:ascii="Times New Roman" w:hAnsi="Times New Roman"/>
          <w:sz w:val="24"/>
          <w:lang w:eastAsia="et-EE"/>
        </w:rPr>
        <w:t xml:space="preserve"> </w:t>
      </w:r>
    </w:p>
    <w:p w:rsidR="00576CC3" w:rsidP="00E76672" w:rsidRDefault="009355F3" w14:paraId="22A151ED" w14:textId="77777777">
      <w:pPr>
        <w:rPr>
          <w:rFonts w:ascii="Times New Roman" w:hAnsi="Times New Roman"/>
          <w:sz w:val="24"/>
          <w:lang w:eastAsia="et-EE"/>
        </w:rPr>
      </w:pPr>
      <w:r>
        <w:rPr>
          <w:rFonts w:ascii="Times New Roman" w:hAnsi="Times New Roman"/>
          <w:sz w:val="24"/>
          <w:lang w:eastAsia="et-EE"/>
        </w:rPr>
        <w:t>Seadus jõustub üldises korras</w:t>
      </w:r>
      <w:r w:rsidR="0011474D">
        <w:rPr>
          <w:rFonts w:ascii="Times New Roman" w:hAnsi="Times New Roman"/>
          <w:sz w:val="24"/>
          <w:lang w:eastAsia="et-EE"/>
        </w:rPr>
        <w:t xml:space="preserve">. </w:t>
      </w:r>
    </w:p>
    <w:p w:rsidR="00DF6482" w:rsidP="00E76672" w:rsidRDefault="00DF6482" w14:paraId="5D1563C3" w14:textId="77777777">
      <w:pPr>
        <w:rPr>
          <w:rFonts w:ascii="Times New Roman" w:hAnsi="Times New Roman"/>
          <w:sz w:val="24"/>
          <w:lang w:eastAsia="et-EE"/>
        </w:rPr>
      </w:pPr>
    </w:p>
    <w:p w:rsidR="00B405DA" w:rsidP="06B66249" w:rsidRDefault="00DF6482" w14:paraId="5EC7AADB" w14:textId="7BAE73D6">
      <w:pPr>
        <w:rPr>
          <w:rFonts w:ascii="Times New Roman" w:hAnsi="Times New Roman"/>
          <w:color w:val="000000" w:themeColor="text1"/>
          <w:sz w:val="24"/>
          <w:szCs w:val="24"/>
        </w:rPr>
      </w:pPr>
      <w:r w:rsidRPr="06B66249" w:rsidR="00DF6482">
        <w:rPr>
          <w:rFonts w:ascii="Times New Roman" w:hAnsi="Times New Roman"/>
          <w:sz w:val="24"/>
          <w:szCs w:val="24"/>
          <w:lang w:eastAsia="et-EE"/>
        </w:rPr>
        <w:t>E</w:t>
      </w:r>
      <w:r w:rsidRPr="06B66249" w:rsidR="00ED1A4C">
        <w:rPr>
          <w:rFonts w:ascii="Times New Roman" w:hAnsi="Times New Roman"/>
          <w:sz w:val="24"/>
          <w:szCs w:val="24"/>
          <w:lang w:eastAsia="et-EE"/>
        </w:rPr>
        <w:t>elnõu § 1 punkt</w:t>
      </w:r>
      <w:r w:rsidRPr="06B66249" w:rsidR="00F33451">
        <w:rPr>
          <w:rFonts w:ascii="Times New Roman" w:hAnsi="Times New Roman"/>
          <w:sz w:val="24"/>
          <w:szCs w:val="24"/>
          <w:lang w:eastAsia="et-EE"/>
        </w:rPr>
        <w:t>is</w:t>
      </w:r>
      <w:ins w:author="Johanna Maria Kosk - JUSTDIGI" w:date="2026-01-02T08:52:02.829Z" w:id="1380757065">
        <w:r w:rsidRPr="06B66249" w:rsidR="188158F5">
          <w:rPr>
            <w:rFonts w:ascii="Times New Roman" w:hAnsi="Times New Roman"/>
            <w:sz w:val="24"/>
            <w:szCs w:val="24"/>
            <w:lang w:eastAsia="et-EE"/>
          </w:rPr>
          <w:t xml:space="preserve"> </w:t>
        </w:r>
      </w:ins>
      <w:r w:rsidRPr="06B66249" w:rsidR="00ED1A4C">
        <w:rPr>
          <w:rFonts w:ascii="Times New Roman" w:hAnsi="Times New Roman"/>
          <w:sz w:val="24"/>
          <w:szCs w:val="24"/>
          <w:lang w:eastAsia="et-EE"/>
        </w:rPr>
        <w:t>1</w:t>
      </w:r>
      <w:r w:rsidRPr="06B66249" w:rsidR="00723DF4">
        <w:rPr>
          <w:rFonts w:ascii="Times New Roman" w:hAnsi="Times New Roman"/>
          <w:sz w:val="24"/>
          <w:szCs w:val="24"/>
          <w:lang w:eastAsia="et-EE"/>
        </w:rPr>
        <w:t>7</w:t>
      </w:r>
      <w:r w:rsidRPr="06B66249" w:rsidR="00F33451">
        <w:rPr>
          <w:rFonts w:ascii="Times New Roman" w:hAnsi="Times New Roman"/>
          <w:sz w:val="24"/>
          <w:szCs w:val="24"/>
          <w:lang w:eastAsia="et-EE"/>
        </w:rPr>
        <w:t xml:space="preserve"> esitatud m</w:t>
      </w:r>
      <w:r w:rsidRPr="06B66249" w:rsidR="00F33451">
        <w:rPr>
          <w:rFonts w:ascii="Times New Roman" w:hAnsi="Times New Roman"/>
          <w:sz w:val="24"/>
          <w:szCs w:val="24"/>
          <w:lang w:eastAsia="et-EE"/>
        </w:rPr>
        <w:t>uudat</w:t>
      </w:r>
      <w:r w:rsidRPr="06B66249" w:rsidR="00F33451">
        <w:rPr>
          <w:rFonts w:ascii="Times New Roman" w:hAnsi="Times New Roman"/>
          <w:sz w:val="24"/>
          <w:szCs w:val="24"/>
          <w:lang w:eastAsia="et-EE"/>
        </w:rPr>
        <w:t>use rakendamise</w:t>
      </w:r>
      <w:r w:rsidRPr="06B66249" w:rsidR="00DF6482">
        <w:rPr>
          <w:rFonts w:ascii="Times New Roman" w:hAnsi="Times New Roman"/>
          <w:sz w:val="24"/>
          <w:szCs w:val="24"/>
          <w:lang w:eastAsia="et-EE"/>
        </w:rPr>
        <w:t xml:space="preserve"> </w:t>
      </w:r>
      <w:r w:rsidRPr="06B66249" w:rsidR="004E0F3D">
        <w:rPr>
          <w:rFonts w:ascii="Times New Roman" w:hAnsi="Times New Roman"/>
          <w:sz w:val="24"/>
          <w:szCs w:val="24"/>
          <w:lang w:eastAsia="et-EE"/>
        </w:rPr>
        <w:t>puhul</w:t>
      </w:r>
      <w:r w:rsidRPr="06B66249" w:rsidR="00DF6482">
        <w:rPr>
          <w:rFonts w:ascii="Times New Roman" w:hAnsi="Times New Roman"/>
          <w:sz w:val="24"/>
          <w:szCs w:val="24"/>
          <w:lang w:eastAsia="et-EE"/>
        </w:rPr>
        <w:t xml:space="preserve"> nähakse</w:t>
      </w:r>
      <w:r w:rsidRPr="06B66249" w:rsidR="00ED1A4C">
        <w:rPr>
          <w:rFonts w:ascii="Times New Roman" w:hAnsi="Times New Roman"/>
          <w:sz w:val="24"/>
          <w:szCs w:val="24"/>
          <w:lang w:eastAsia="et-EE"/>
        </w:rPr>
        <w:t xml:space="preserve"> ette </w:t>
      </w:r>
      <w:r w:rsidRPr="06B66249" w:rsidR="00E518BD">
        <w:rPr>
          <w:rFonts w:ascii="Times New Roman" w:hAnsi="Times New Roman"/>
          <w:sz w:val="24"/>
          <w:szCs w:val="24"/>
          <w:lang w:eastAsia="et-EE"/>
        </w:rPr>
        <w:t>ühe</w:t>
      </w:r>
      <w:r w:rsidRPr="06B66249" w:rsidR="00ED1A4C">
        <w:rPr>
          <w:rFonts w:ascii="Times New Roman" w:hAnsi="Times New Roman"/>
          <w:sz w:val="24"/>
          <w:szCs w:val="24"/>
          <w:lang w:eastAsia="et-EE"/>
        </w:rPr>
        <w:t>aastane üleminekuaeg</w:t>
      </w:r>
      <w:r w:rsidRPr="06B66249" w:rsidR="00D66C52">
        <w:rPr>
          <w:rFonts w:ascii="Times New Roman" w:hAnsi="Times New Roman"/>
          <w:sz w:val="24"/>
          <w:szCs w:val="24"/>
          <w:lang w:eastAsia="et-EE"/>
        </w:rPr>
        <w:t xml:space="preserve">, </w:t>
      </w:r>
      <w:r w:rsidRPr="06B66249" w:rsidR="00B405DA">
        <w:rPr>
          <w:rFonts w:ascii="Times New Roman" w:hAnsi="Times New Roman"/>
          <w:sz w:val="24"/>
          <w:szCs w:val="24"/>
        </w:rPr>
        <w:t xml:space="preserve">mille jooksul </w:t>
      </w:r>
      <w:r w:rsidRPr="06B66249" w:rsidR="008F4DF8">
        <w:rPr>
          <w:rFonts w:ascii="Times New Roman" w:hAnsi="Times New Roman"/>
          <w:sz w:val="24"/>
          <w:szCs w:val="24"/>
        </w:rPr>
        <w:t xml:space="preserve">peavad </w:t>
      </w:r>
      <w:r w:rsidRPr="06B66249" w:rsidR="00B405DA">
        <w:rPr>
          <w:rFonts w:ascii="Times New Roman" w:hAnsi="Times New Roman"/>
          <w:sz w:val="24"/>
          <w:szCs w:val="24"/>
        </w:rPr>
        <w:t>LasteKS</w:t>
      </w:r>
      <w:r w:rsidRPr="06B66249" w:rsidR="00B405DA">
        <w:rPr>
          <w:rFonts w:ascii="Times New Roman" w:hAnsi="Times New Roman"/>
          <w:sz w:val="24"/>
          <w:szCs w:val="24"/>
        </w:rPr>
        <w:t xml:space="preserve"> § 15 lõike 2 punktis 3 (</w:t>
      </w:r>
      <w:r w:rsidRPr="06B66249" w:rsidR="00B405DA">
        <w:rPr>
          <w:rFonts w:ascii="Times New Roman" w:hAnsi="Times New Roman"/>
          <w:sz w:val="24"/>
          <w:szCs w:val="24"/>
        </w:rPr>
        <w:t>KOV-ide</w:t>
      </w:r>
      <w:r w:rsidRPr="06B66249" w:rsidR="00B405DA">
        <w:rPr>
          <w:rFonts w:ascii="Times New Roman" w:hAnsi="Times New Roman"/>
          <w:sz w:val="24"/>
          <w:szCs w:val="24"/>
        </w:rPr>
        <w:t xml:space="preserve"> </w:t>
      </w:r>
      <w:r w:rsidRPr="06B66249" w:rsidR="00B405DA">
        <w:rPr>
          <w:rFonts w:ascii="Times New Roman" w:hAnsi="Times New Roman"/>
          <w:color w:val="000000" w:themeColor="text1" w:themeTint="FF" w:themeShade="FF"/>
          <w:sz w:val="24"/>
          <w:szCs w:val="24"/>
        </w:rPr>
        <w:t>nõustamine lastekaitse juhtumites ja lapsele või perele sobivate meetmete leidmisel</w:t>
      </w:r>
      <w:r w:rsidRPr="06B66249" w:rsidR="00B405DA">
        <w:rPr>
          <w:rFonts w:ascii="Times New Roman" w:hAnsi="Times New Roman"/>
          <w:sz w:val="24"/>
          <w:szCs w:val="24"/>
        </w:rPr>
        <w:t>), § 15 lõikes 5 (nõukogu määruse (EL) 2019/1111, mis käsitleb kohtualluvust, abieluasjade ja vanemliku vastutusega seotud kohtuasjades tehtud lahendite tunnustamist ja täitmist ning rahvusvahelisi lapserööve, art</w:t>
      </w:r>
      <w:r w:rsidRPr="06B66249" w:rsidR="001860CF">
        <w:rPr>
          <w:rFonts w:ascii="Times New Roman" w:hAnsi="Times New Roman"/>
          <w:sz w:val="24"/>
          <w:szCs w:val="24"/>
        </w:rPr>
        <w:t>ikli</w:t>
      </w:r>
      <w:r w:rsidRPr="06B66249" w:rsidR="00B405DA">
        <w:rPr>
          <w:rFonts w:ascii="Times New Roman" w:hAnsi="Times New Roman"/>
          <w:sz w:val="24"/>
          <w:szCs w:val="24"/>
        </w:rPr>
        <w:t xml:space="preserve"> 79 </w:t>
      </w:r>
      <w:r w:rsidRPr="06B66249" w:rsidR="00587B80">
        <w:rPr>
          <w:rFonts w:ascii="Times New Roman" w:hAnsi="Times New Roman"/>
          <w:sz w:val="24"/>
          <w:szCs w:val="24"/>
        </w:rPr>
        <w:t>punktides</w:t>
      </w:r>
      <w:r w:rsidRPr="06B66249" w:rsidR="00B405DA">
        <w:rPr>
          <w:rFonts w:ascii="Times New Roman" w:hAnsi="Times New Roman"/>
          <w:sz w:val="24"/>
          <w:szCs w:val="24"/>
        </w:rPr>
        <w:t xml:space="preserve"> a, b, f ja g ning art</w:t>
      </w:r>
      <w:r w:rsidRPr="06B66249" w:rsidR="00587B80">
        <w:rPr>
          <w:rFonts w:ascii="Times New Roman" w:hAnsi="Times New Roman"/>
          <w:sz w:val="24"/>
          <w:szCs w:val="24"/>
        </w:rPr>
        <w:t>iklites</w:t>
      </w:r>
      <w:r w:rsidRPr="06B66249" w:rsidR="00B405DA">
        <w:rPr>
          <w:rFonts w:ascii="Times New Roman" w:hAnsi="Times New Roman"/>
          <w:sz w:val="24"/>
          <w:szCs w:val="24"/>
        </w:rPr>
        <w:t xml:space="preserve"> 80 ja 82 keskasutusele ette nähtud ülesannete täitmine) </w:t>
      </w:r>
      <w:r w:rsidRPr="06B66249" w:rsidR="00E85083">
        <w:rPr>
          <w:rFonts w:ascii="Times New Roman" w:hAnsi="Times New Roman"/>
          <w:sz w:val="24"/>
          <w:szCs w:val="24"/>
        </w:rPr>
        <w:t>ja</w:t>
      </w:r>
      <w:r w:rsidRPr="06B66249" w:rsidR="00B405DA">
        <w:rPr>
          <w:rFonts w:ascii="Times New Roman" w:hAnsi="Times New Roman"/>
          <w:sz w:val="24"/>
          <w:szCs w:val="24"/>
        </w:rPr>
        <w:t xml:space="preserve"> §-</w:t>
      </w:r>
      <w:r w:rsidRPr="06B66249" w:rsidR="006A4865">
        <w:rPr>
          <w:rFonts w:ascii="Times New Roman" w:hAnsi="Times New Roman"/>
          <w:sz w:val="24"/>
          <w:szCs w:val="24"/>
        </w:rPr>
        <w:t>de</w:t>
      </w:r>
      <w:r w:rsidRPr="06B66249" w:rsidR="00B405DA">
        <w:rPr>
          <w:rFonts w:ascii="Times New Roman" w:hAnsi="Times New Roman"/>
          <w:sz w:val="24"/>
          <w:szCs w:val="24"/>
        </w:rPr>
        <w:t>s</w:t>
      </w:r>
      <w:r w:rsidRPr="06B66249" w:rsidR="006A4865">
        <w:rPr>
          <w:rFonts w:ascii="Times New Roman" w:hAnsi="Times New Roman"/>
          <w:sz w:val="24"/>
          <w:szCs w:val="24"/>
        </w:rPr>
        <w:t xml:space="preserve"> 29</w:t>
      </w:r>
      <w:r w:rsidRPr="06B66249" w:rsidR="006A4865">
        <w:rPr>
          <w:rFonts w:ascii="Times New Roman" w:hAnsi="Times New Roman"/>
          <w:sz w:val="24"/>
          <w:szCs w:val="24"/>
          <w:vertAlign w:val="superscript"/>
        </w:rPr>
        <w:t>1</w:t>
      </w:r>
      <w:r w:rsidRPr="06B66249" w:rsidR="006A4865">
        <w:rPr>
          <w:rFonts w:ascii="Times New Roman" w:hAnsi="Times New Roman"/>
          <w:sz w:val="24"/>
          <w:szCs w:val="24"/>
        </w:rPr>
        <w:t xml:space="preserve"> (SKA</w:t>
      </w:r>
      <w:r w:rsidRPr="06B66249" w:rsidR="006A4865">
        <w:rPr>
          <w:rFonts w:ascii="Times New Roman" w:hAnsi="Times New Roman"/>
          <w:sz w:val="24"/>
          <w:szCs w:val="24"/>
        </w:rPr>
        <w:t xml:space="preserve"> meetmed seksuaalselt väärkoheldud lapse ja seksuaalselt </w:t>
      </w:r>
      <w:r w:rsidRPr="06B66249" w:rsidR="006A4865">
        <w:rPr>
          <w:rFonts w:ascii="Times New Roman" w:hAnsi="Times New Roman"/>
          <w:sz w:val="24"/>
          <w:szCs w:val="24"/>
        </w:rPr>
        <w:t>väärkohtlevalt</w:t>
      </w:r>
      <w:r w:rsidRPr="06B66249" w:rsidR="006A4865">
        <w:rPr>
          <w:rFonts w:ascii="Times New Roman" w:hAnsi="Times New Roman"/>
          <w:sz w:val="24"/>
          <w:szCs w:val="24"/>
        </w:rPr>
        <w:t xml:space="preserve"> käituva laps</w:t>
      </w:r>
      <w:r w:rsidRPr="06B66249" w:rsidR="006A4865">
        <w:rPr>
          <w:rFonts w:ascii="Times New Roman" w:hAnsi="Times New Roman"/>
          <w:sz w:val="24"/>
          <w:szCs w:val="24"/>
        </w:rPr>
        <w:t>e abi</w:t>
      </w:r>
      <w:r w:rsidRPr="06B66249" w:rsidR="006A4865">
        <w:rPr>
          <w:rFonts w:ascii="Times New Roman" w:hAnsi="Times New Roman"/>
          <w:sz w:val="24"/>
          <w:szCs w:val="24"/>
        </w:rPr>
        <w:t>stamiseks</w:t>
      </w:r>
      <w:r w:rsidRPr="06B66249" w:rsidR="006A4865">
        <w:rPr>
          <w:rFonts w:ascii="Times New Roman" w:hAnsi="Times New Roman"/>
          <w:sz w:val="24"/>
          <w:szCs w:val="24"/>
        </w:rPr>
        <w:t>) ja</w:t>
      </w:r>
      <w:r w:rsidRPr="06B66249" w:rsidR="00B405DA">
        <w:rPr>
          <w:rFonts w:ascii="Times New Roman" w:hAnsi="Times New Roman"/>
          <w:sz w:val="24"/>
          <w:szCs w:val="24"/>
        </w:rPr>
        <w:t xml:space="preserve"> 33 (hädaohus oleva lapse ajutine perekonnast eraldamine) nimetatu</w:t>
      </w:r>
      <w:r w:rsidRPr="06B66249" w:rsidR="00B405DA">
        <w:rPr>
          <w:rFonts w:ascii="Times New Roman" w:hAnsi="Times New Roman"/>
          <w:sz w:val="24"/>
          <w:szCs w:val="24"/>
        </w:rPr>
        <w:t>d üle</w:t>
      </w:r>
      <w:r w:rsidRPr="06B66249" w:rsidR="00B405DA">
        <w:rPr>
          <w:rFonts w:ascii="Times New Roman" w:hAnsi="Times New Roman"/>
          <w:sz w:val="24"/>
          <w:szCs w:val="24"/>
        </w:rPr>
        <w:t xml:space="preserve">sandeid täitvad SKA </w:t>
      </w:r>
      <w:r w:rsidRPr="06B66249" w:rsidR="00B34070">
        <w:rPr>
          <w:rFonts w:ascii="Times New Roman" w:hAnsi="Times New Roman"/>
          <w:sz w:val="24"/>
          <w:szCs w:val="24"/>
        </w:rPr>
        <w:t xml:space="preserve">töötajad </w:t>
      </w:r>
      <w:r w:rsidRPr="06B66249" w:rsidR="00B405DA">
        <w:rPr>
          <w:rFonts w:ascii="Times New Roman" w:hAnsi="Times New Roman"/>
          <w:sz w:val="24"/>
          <w:szCs w:val="24"/>
        </w:rPr>
        <w:t xml:space="preserve">viima oma kvalifikatsiooni vastavusse </w:t>
      </w:r>
      <w:r w:rsidRPr="06B66249" w:rsidR="00912EA4">
        <w:rPr>
          <w:rFonts w:ascii="Times New Roman" w:hAnsi="Times New Roman"/>
          <w:sz w:val="24"/>
          <w:szCs w:val="24"/>
        </w:rPr>
        <w:t>LasteKS</w:t>
      </w:r>
      <w:r w:rsidRPr="06B66249" w:rsidR="00B405DA">
        <w:rPr>
          <w:rFonts w:ascii="Times New Roman" w:hAnsi="Times New Roman"/>
          <w:sz w:val="24"/>
          <w:szCs w:val="24"/>
        </w:rPr>
        <w:t xml:space="preserve"> §-s 19 sätestatud nõuetega. Üleminekuaeg on vajalik, et </w:t>
      </w:r>
      <w:r w:rsidRPr="06B66249" w:rsidR="00B405DA">
        <w:rPr>
          <w:rFonts w:ascii="Times New Roman" w:hAnsi="Times New Roman"/>
          <w:color w:val="000000" w:themeColor="text1" w:themeTint="FF" w:themeShade="FF"/>
          <w:sz w:val="24"/>
          <w:szCs w:val="24"/>
        </w:rPr>
        <w:t xml:space="preserve">tagada </w:t>
      </w:r>
      <w:r w:rsidRPr="06B66249" w:rsidR="00B405DA">
        <w:rPr>
          <w:rFonts w:ascii="Times New Roman" w:hAnsi="Times New Roman"/>
          <w:color w:val="000000" w:themeColor="text1" w:themeTint="FF" w:themeShade="FF"/>
          <w:sz w:val="24"/>
          <w:szCs w:val="24"/>
        </w:rPr>
        <w:t>SKA-s</w:t>
      </w:r>
      <w:r w:rsidRPr="06B66249" w:rsidR="00B405DA">
        <w:rPr>
          <w:rFonts w:ascii="Times New Roman" w:hAnsi="Times New Roman"/>
          <w:color w:val="000000" w:themeColor="text1" w:themeTint="FF" w:themeShade="FF"/>
          <w:sz w:val="24"/>
          <w:szCs w:val="24"/>
        </w:rPr>
        <w:t xml:space="preserve"> vastavaid ülesandeid täitvatele teenistujatele võimalus vajaduse korral omandada nõutav haridus ja kutse.</w:t>
      </w:r>
    </w:p>
    <w:p w:rsidR="009355F3" w:rsidP="00E76672" w:rsidRDefault="009355F3" w14:paraId="114FFF91" w14:textId="2CF28992">
      <w:pPr>
        <w:rPr>
          <w:rFonts w:ascii="Times New Roman" w:hAnsi="Times New Roman"/>
          <w:sz w:val="24"/>
          <w:lang w:eastAsia="et-EE"/>
        </w:rPr>
        <w:sectPr w:rsidR="009355F3">
          <w:type w:val="continuous"/>
          <w:pgSz w:w="11906" w:h="16838" w:orient="portrait"/>
          <w:pgMar w:top="1418" w:right="680" w:bottom="1418" w:left="1701" w:header="680" w:footer="680" w:gutter="0"/>
          <w:cols w:space="708"/>
          <w:formProt w:val="0"/>
          <w:docGrid w:linePitch="360"/>
        </w:sectPr>
      </w:pPr>
    </w:p>
    <w:p w:rsidRPr="001B0C66" w:rsidR="007A050C" w:rsidP="00E76672" w:rsidRDefault="007A050C" w14:paraId="2FAC12B4" w14:textId="77777777">
      <w:pPr>
        <w:rPr>
          <w:rFonts w:ascii="Times New Roman" w:hAnsi="Times New Roman"/>
          <w:sz w:val="24"/>
          <w:lang w:eastAsia="et-EE"/>
        </w:rPr>
      </w:pPr>
    </w:p>
    <w:p w:rsidRPr="00C62BFB" w:rsidR="0097276E" w:rsidP="00E76672" w:rsidRDefault="005A0CB3" w14:paraId="7E816E3A" w14:textId="77777777">
      <w:pPr>
        <w:pStyle w:val="Loendilik"/>
        <w:numPr>
          <w:ilvl w:val="0"/>
          <w:numId w:val="5"/>
        </w:numPr>
        <w:rPr>
          <w:rFonts w:ascii="Times New Roman" w:hAnsi="Times New Roman"/>
          <w:b/>
          <w:sz w:val="24"/>
        </w:rPr>
      </w:pPr>
      <w:r w:rsidRPr="00C62BFB">
        <w:rPr>
          <w:rFonts w:ascii="Times New Roman" w:hAnsi="Times New Roman"/>
          <w:b/>
          <w:sz w:val="24"/>
        </w:rPr>
        <w:t>E</w:t>
      </w:r>
      <w:r w:rsidRPr="00C62BFB" w:rsidR="001339A9">
        <w:rPr>
          <w:rFonts w:ascii="Times New Roman" w:hAnsi="Times New Roman"/>
          <w:b/>
          <w:sz w:val="24"/>
        </w:rPr>
        <w:t xml:space="preserve">elnõu </w:t>
      </w:r>
      <w:r w:rsidRPr="00C62BFB" w:rsidR="00BC618B">
        <w:rPr>
          <w:rFonts w:ascii="Times New Roman" w:hAnsi="Times New Roman"/>
          <w:b/>
          <w:sz w:val="24"/>
        </w:rPr>
        <w:t>kooskõlastamine, huvirühmade kaasamine ja avalik konsultatsioon</w:t>
      </w:r>
    </w:p>
    <w:p w:rsidRPr="00CF42BE" w:rsidR="00DF4EF9" w:rsidP="00E76672" w:rsidRDefault="00DF4EF9" w14:paraId="1F8F691C" w14:textId="77777777">
      <w:pPr>
        <w:rPr>
          <w:rFonts w:ascii="Times New Roman" w:hAnsi="Times New Roman"/>
          <w:i/>
          <w:iCs/>
          <w:sz w:val="24"/>
          <w:lang w:eastAsia="et-EE"/>
        </w:rPr>
        <w:sectPr w:rsidRPr="00CF42BE" w:rsidR="00DF4EF9">
          <w:type w:val="continuous"/>
          <w:pgSz w:w="11906" w:h="16838" w:orient="portrait"/>
          <w:pgMar w:top="1418" w:right="680" w:bottom="1418" w:left="1701" w:header="680" w:footer="680" w:gutter="0"/>
          <w:cols w:space="708"/>
          <w:docGrid w:linePitch="360"/>
        </w:sectPr>
      </w:pPr>
    </w:p>
    <w:p w:rsidR="00CF42BE" w:rsidP="00E76672" w:rsidRDefault="00CF42BE" w14:paraId="73048BFA" w14:textId="77777777">
      <w:pPr>
        <w:widowControl w:val="0"/>
        <w:autoSpaceDE w:val="0"/>
        <w:autoSpaceDN w:val="0"/>
        <w:adjustRightInd w:val="0"/>
        <w:rPr>
          <w:rFonts w:ascii="Times New Roman" w:hAnsi="Times New Roman"/>
          <w:kern w:val="1"/>
          <w:sz w:val="24"/>
          <w:lang w:eastAsia="zh-CN" w:bidi="hi-IN"/>
        </w:rPr>
      </w:pPr>
      <w:bookmarkStart w:name="_Hlk66788256" w:id="0"/>
    </w:p>
    <w:p w:rsidR="00B055A2" w:rsidP="00E76672" w:rsidRDefault="00C149FB" w14:paraId="3FEB5A98" w14:textId="6BF1429B">
      <w:pPr>
        <w:widowControl w:val="0"/>
        <w:autoSpaceDE w:val="0"/>
        <w:autoSpaceDN w:val="0"/>
        <w:adjustRightInd w:val="0"/>
        <w:rPr>
          <w:rFonts w:ascii="Times New Roman" w:hAnsi="Times New Roman"/>
          <w:kern w:val="1"/>
          <w:sz w:val="24"/>
          <w:lang w:eastAsia="zh-CN" w:bidi="hi-IN"/>
        </w:rPr>
      </w:pPr>
      <w:r w:rsidRPr="00C149FB">
        <w:rPr>
          <w:rFonts w:ascii="Times New Roman" w:hAnsi="Times New Roman"/>
          <w:kern w:val="1"/>
          <w:sz w:val="24"/>
          <w:lang w:eastAsia="zh-CN" w:bidi="hi-IN"/>
        </w:rPr>
        <w:t>Eelnõu esitatakse eelnõude infosüsteemi (EIS) kaudu kooskõlastamiseks Justiits</w:t>
      </w:r>
      <w:r w:rsidR="00B055A2">
        <w:rPr>
          <w:rFonts w:ascii="Times New Roman" w:hAnsi="Times New Roman"/>
          <w:kern w:val="1"/>
          <w:sz w:val="24"/>
          <w:lang w:eastAsia="zh-CN" w:bidi="hi-IN"/>
        </w:rPr>
        <w:t>- ja Digi</w:t>
      </w:r>
      <w:r w:rsidRPr="00C149FB">
        <w:rPr>
          <w:rFonts w:ascii="Times New Roman" w:hAnsi="Times New Roman"/>
          <w:kern w:val="1"/>
          <w:sz w:val="24"/>
          <w:lang w:eastAsia="zh-CN" w:bidi="hi-IN"/>
        </w:rPr>
        <w:t xml:space="preserve">ministeeriumile, Haridus- ja Teadusministeeriumile, </w:t>
      </w:r>
      <w:r w:rsidRPr="00C149FB" w:rsidR="00F45398">
        <w:rPr>
          <w:rFonts w:ascii="Times New Roman" w:hAnsi="Times New Roman"/>
          <w:kern w:val="1"/>
          <w:sz w:val="24"/>
          <w:lang w:eastAsia="zh-CN" w:bidi="hi-IN"/>
        </w:rPr>
        <w:t>Majandus- ja Kommunikatsiooniministeeriumile</w:t>
      </w:r>
      <w:r w:rsidR="00F45398">
        <w:rPr>
          <w:rFonts w:ascii="Times New Roman" w:hAnsi="Times New Roman"/>
          <w:kern w:val="1"/>
          <w:sz w:val="24"/>
          <w:lang w:eastAsia="zh-CN" w:bidi="hi-IN"/>
        </w:rPr>
        <w:t xml:space="preserve">, </w:t>
      </w:r>
      <w:r w:rsidRPr="00C149FB">
        <w:rPr>
          <w:rFonts w:ascii="Times New Roman" w:hAnsi="Times New Roman"/>
          <w:kern w:val="1"/>
          <w:sz w:val="24"/>
          <w:lang w:eastAsia="zh-CN" w:bidi="hi-IN"/>
        </w:rPr>
        <w:t xml:space="preserve">Siseministeeriumile, </w:t>
      </w:r>
      <w:r w:rsidRPr="00723DF4">
        <w:rPr>
          <w:rFonts w:ascii="Times New Roman" w:hAnsi="Times New Roman"/>
          <w:kern w:val="1"/>
          <w:sz w:val="24"/>
          <w:lang w:eastAsia="zh-CN" w:bidi="hi-IN"/>
        </w:rPr>
        <w:t>Rahandusministeeriumile</w:t>
      </w:r>
      <w:r w:rsidR="00723DF4">
        <w:rPr>
          <w:rFonts w:ascii="Times New Roman" w:hAnsi="Times New Roman"/>
          <w:kern w:val="1"/>
          <w:sz w:val="24"/>
          <w:lang w:eastAsia="zh-CN" w:bidi="hi-IN"/>
        </w:rPr>
        <w:t xml:space="preserve"> </w:t>
      </w:r>
      <w:r w:rsidRPr="00C149FB">
        <w:rPr>
          <w:rFonts w:ascii="Times New Roman" w:hAnsi="Times New Roman"/>
          <w:kern w:val="1"/>
          <w:sz w:val="24"/>
          <w:lang w:eastAsia="zh-CN" w:bidi="hi-IN"/>
        </w:rPr>
        <w:t xml:space="preserve">ning Eesti Linnade ja Valdade Liidule. </w:t>
      </w:r>
    </w:p>
    <w:p w:rsidR="00B055A2" w:rsidP="00E76672" w:rsidRDefault="00B055A2" w14:paraId="55A414D5" w14:textId="77777777">
      <w:pPr>
        <w:widowControl w:val="0"/>
        <w:autoSpaceDE w:val="0"/>
        <w:autoSpaceDN w:val="0"/>
        <w:adjustRightInd w:val="0"/>
        <w:rPr>
          <w:rFonts w:ascii="Times New Roman" w:hAnsi="Times New Roman"/>
          <w:kern w:val="1"/>
          <w:sz w:val="24"/>
          <w:lang w:eastAsia="zh-CN" w:bidi="hi-IN"/>
        </w:rPr>
      </w:pPr>
    </w:p>
    <w:p w:rsidRPr="003621AE" w:rsidR="00372D29" w:rsidP="00E76672" w:rsidRDefault="00C149FB" w14:paraId="40F029EB" w14:textId="5A0A5051">
      <w:pPr>
        <w:rPr>
          <w:rFonts w:ascii="Times New Roman" w:hAnsi="Times New Roman"/>
          <w:sz w:val="24"/>
          <w:highlight w:val="yellow"/>
        </w:rPr>
      </w:pPr>
      <w:bookmarkStart w:name="_Hlk213940341" w:id="1"/>
      <w:r w:rsidRPr="00C149FB">
        <w:rPr>
          <w:rFonts w:ascii="Times New Roman" w:hAnsi="Times New Roman"/>
          <w:kern w:val="1"/>
          <w:sz w:val="24"/>
          <w:lang w:eastAsia="zh-CN" w:bidi="hi-IN"/>
        </w:rPr>
        <w:t>Eelnõu saadetakse arvamuse avaldamiseks Sotsiaalkindlustusametile</w:t>
      </w:r>
      <w:r w:rsidRPr="590DFDFD">
        <w:rPr>
          <w:rFonts w:ascii="Times New Roman" w:hAnsi="Times New Roman"/>
          <w:kern w:val="1"/>
          <w:sz w:val="24"/>
          <w:lang w:eastAsia="zh-CN" w:bidi="hi-IN"/>
        </w:rPr>
        <w:t xml:space="preserve">, </w:t>
      </w:r>
      <w:r w:rsidRPr="590DFDFD" w:rsidR="14A1BFA6">
        <w:rPr>
          <w:rFonts w:ascii="Times New Roman" w:hAnsi="Times New Roman"/>
          <w:kern w:val="1"/>
          <w:sz w:val="24"/>
          <w:lang w:eastAsia="zh-CN" w:bidi="hi-IN"/>
        </w:rPr>
        <w:t xml:space="preserve">Haridus- ja </w:t>
      </w:r>
      <w:proofErr w:type="spellStart"/>
      <w:r w:rsidRPr="590DFDFD" w:rsidR="14A1BFA6">
        <w:rPr>
          <w:rFonts w:ascii="Times New Roman" w:hAnsi="Times New Roman"/>
          <w:kern w:val="1"/>
          <w:sz w:val="24"/>
          <w:lang w:eastAsia="zh-CN" w:bidi="hi-IN"/>
        </w:rPr>
        <w:t>Noorteametile</w:t>
      </w:r>
      <w:proofErr w:type="spellEnd"/>
      <w:r w:rsidRPr="00C149FB">
        <w:rPr>
          <w:rFonts w:ascii="Times New Roman" w:hAnsi="Times New Roman"/>
          <w:kern w:val="1"/>
          <w:sz w:val="24"/>
          <w:lang w:eastAsia="zh-CN" w:bidi="hi-IN"/>
        </w:rPr>
        <w:t xml:space="preserve">, </w:t>
      </w:r>
      <w:r w:rsidRPr="00723DF4">
        <w:rPr>
          <w:rFonts w:ascii="Times New Roman" w:hAnsi="Times New Roman"/>
          <w:kern w:val="1"/>
          <w:sz w:val="24"/>
          <w:lang w:eastAsia="zh-CN" w:bidi="hi-IN"/>
        </w:rPr>
        <w:t>Tervise ja Heaolu Infosüsteemide Keskusele</w:t>
      </w:r>
      <w:r w:rsidRPr="004039E2">
        <w:rPr>
          <w:rFonts w:ascii="Times New Roman" w:hAnsi="Times New Roman"/>
          <w:kern w:val="1"/>
          <w:sz w:val="24"/>
          <w:lang w:eastAsia="zh-CN" w:bidi="hi-IN"/>
        </w:rPr>
        <w:t>,</w:t>
      </w:r>
      <w:r w:rsidRPr="00C149FB">
        <w:rPr>
          <w:rFonts w:ascii="Times New Roman" w:hAnsi="Times New Roman"/>
          <w:kern w:val="1"/>
          <w:sz w:val="24"/>
          <w:lang w:eastAsia="zh-CN" w:bidi="hi-IN"/>
        </w:rPr>
        <w:t xml:space="preserve"> </w:t>
      </w:r>
      <w:r w:rsidRPr="34966400">
        <w:rPr>
          <w:rFonts w:ascii="Times New Roman" w:hAnsi="Times New Roman"/>
          <w:kern w:val="1"/>
          <w:sz w:val="24"/>
          <w:lang w:eastAsia="zh-CN" w:bidi="hi-IN"/>
        </w:rPr>
        <w:t>Õiguskantsleri</w:t>
      </w:r>
      <w:r w:rsidRPr="34966400" w:rsidR="0DC9A306">
        <w:rPr>
          <w:rFonts w:ascii="Times New Roman" w:hAnsi="Times New Roman"/>
          <w:kern w:val="1"/>
          <w:sz w:val="24"/>
          <w:lang w:eastAsia="zh-CN" w:bidi="hi-IN"/>
        </w:rPr>
        <w:t xml:space="preserve"> Kantselei</w:t>
      </w:r>
      <w:r w:rsidRPr="34966400">
        <w:rPr>
          <w:rFonts w:ascii="Times New Roman" w:hAnsi="Times New Roman"/>
          <w:kern w:val="1"/>
          <w:sz w:val="24"/>
          <w:lang w:eastAsia="zh-CN" w:bidi="hi-IN"/>
        </w:rPr>
        <w:t>le</w:t>
      </w:r>
      <w:r w:rsidRPr="00C149FB">
        <w:rPr>
          <w:rFonts w:ascii="Times New Roman" w:hAnsi="Times New Roman"/>
          <w:kern w:val="1"/>
          <w:sz w:val="24"/>
          <w:lang w:eastAsia="zh-CN" w:bidi="hi-IN"/>
        </w:rPr>
        <w:t xml:space="preserve">, Lastekaitse Liidule, Eesti Sotsiaaltöö Assotsiatsioonile, </w:t>
      </w:r>
      <w:proofErr w:type="spellStart"/>
      <w:r w:rsidR="00F62B64">
        <w:rPr>
          <w:rFonts w:ascii="Times New Roman" w:hAnsi="Times New Roman"/>
          <w:kern w:val="1"/>
          <w:sz w:val="24"/>
          <w:lang w:eastAsia="zh-CN" w:bidi="hi-IN"/>
        </w:rPr>
        <w:t>SA-le</w:t>
      </w:r>
      <w:proofErr w:type="spellEnd"/>
      <w:r w:rsidR="00F62B64">
        <w:rPr>
          <w:rFonts w:ascii="Times New Roman" w:hAnsi="Times New Roman"/>
          <w:kern w:val="1"/>
          <w:sz w:val="24"/>
          <w:lang w:eastAsia="zh-CN" w:bidi="hi-IN"/>
        </w:rPr>
        <w:t xml:space="preserve"> Kutsekoda,</w:t>
      </w:r>
      <w:r w:rsidRPr="34966400" w:rsidR="00F62B64">
        <w:rPr>
          <w:rFonts w:ascii="Times New Roman" w:hAnsi="Times New Roman"/>
          <w:kern w:val="1"/>
          <w:sz w:val="24"/>
          <w:lang w:eastAsia="zh-CN" w:bidi="hi-IN"/>
        </w:rPr>
        <w:t xml:space="preserve"> </w:t>
      </w:r>
      <w:r w:rsidRPr="00C149FB">
        <w:rPr>
          <w:rFonts w:ascii="Times New Roman" w:hAnsi="Times New Roman"/>
          <w:kern w:val="1"/>
          <w:sz w:val="24"/>
          <w:lang w:eastAsia="zh-CN" w:bidi="hi-IN"/>
        </w:rPr>
        <w:t xml:space="preserve">Eesti Puuetega Inimeste Kojale, </w:t>
      </w:r>
      <w:r w:rsidRPr="00F62B64">
        <w:rPr>
          <w:rFonts w:ascii="Times New Roman" w:hAnsi="Times New Roman"/>
          <w:kern w:val="1"/>
          <w:sz w:val="24"/>
          <w:lang w:eastAsia="zh-CN" w:bidi="hi-IN"/>
        </w:rPr>
        <w:t>Eesti Logopeedide Ühingule,</w:t>
      </w:r>
      <w:r w:rsidRPr="00C149FB">
        <w:rPr>
          <w:rFonts w:ascii="Times New Roman" w:hAnsi="Times New Roman"/>
          <w:kern w:val="1"/>
          <w:sz w:val="24"/>
          <w:lang w:eastAsia="zh-CN" w:bidi="hi-IN"/>
        </w:rPr>
        <w:t xml:space="preserve"> Eesti Sotsiaalpedagoogide Ühendusele, Eesti Haridustöötajate Liidule, Eesti Lasteaednike Liidule, </w:t>
      </w:r>
      <w:r w:rsidRPr="0DBA20AE" w:rsidR="267F19D9">
        <w:rPr>
          <w:rFonts w:ascii="Times New Roman" w:hAnsi="Times New Roman"/>
          <w:sz w:val="24"/>
          <w:lang w:eastAsia="zh-CN" w:bidi="hi-IN"/>
        </w:rPr>
        <w:t xml:space="preserve">Eesti </w:t>
      </w:r>
      <w:r w:rsidRPr="00C149FB">
        <w:rPr>
          <w:rFonts w:ascii="Times New Roman" w:hAnsi="Times New Roman"/>
          <w:kern w:val="1"/>
          <w:sz w:val="24"/>
          <w:lang w:eastAsia="zh-CN" w:bidi="hi-IN"/>
        </w:rPr>
        <w:t xml:space="preserve">Eripedagoogide Liidule, Eesti Koolipsühholoogide Ühingule, Eesti Noorsootöötajate Kogule, Eesti Avatud Noortekeskuste Ühendusele, </w:t>
      </w:r>
      <w:r w:rsidRPr="003621AE" w:rsidR="002D0C75">
        <w:rPr>
          <w:rFonts w:ascii="Times New Roman" w:hAnsi="Times New Roman"/>
          <w:sz w:val="24"/>
        </w:rPr>
        <w:t xml:space="preserve">Eesti Koolijuhtide Ühendusele, Eesti Vabade Waldorfkoolide ja </w:t>
      </w:r>
      <w:r w:rsidR="007B368C">
        <w:rPr>
          <w:rFonts w:ascii="Times New Roman" w:hAnsi="Times New Roman"/>
          <w:sz w:val="24"/>
        </w:rPr>
        <w:t>-</w:t>
      </w:r>
      <w:r w:rsidRPr="003621AE" w:rsidR="002D0C75">
        <w:rPr>
          <w:rFonts w:ascii="Times New Roman" w:hAnsi="Times New Roman"/>
          <w:sz w:val="24"/>
        </w:rPr>
        <w:t xml:space="preserve">lasteaedade Ühendusele, Eesti Eraüldhariduskoolide Ühendusele, Eesti Kristlike Erakoolide Liidule, Eesti Lastevanemate Liidule, </w:t>
      </w:r>
      <w:r w:rsidRPr="00C149FB">
        <w:rPr>
          <w:rFonts w:ascii="Times New Roman" w:hAnsi="Times New Roman"/>
          <w:kern w:val="1"/>
          <w:sz w:val="24"/>
          <w:lang w:eastAsia="zh-CN" w:bidi="hi-IN"/>
        </w:rPr>
        <w:t xml:space="preserve">Eesti Õpilasesinduste Liidule, Eesti Noorteühenduste Liidule, </w:t>
      </w:r>
      <w:r w:rsidRPr="00E41C12" w:rsidR="00E41C12">
        <w:rPr>
          <w:rFonts w:ascii="Times New Roman" w:hAnsi="Times New Roman"/>
          <w:sz w:val="24"/>
          <w:lang w:eastAsia="zh-CN" w:bidi="hi-IN"/>
        </w:rPr>
        <w:t>Eesti Laste ja Noorte Hoolekandeasutuste Ühendus</w:t>
      </w:r>
      <w:r w:rsidR="00280235">
        <w:rPr>
          <w:rFonts w:ascii="Times New Roman" w:hAnsi="Times New Roman"/>
          <w:sz w:val="24"/>
          <w:lang w:eastAsia="zh-CN" w:bidi="hi-IN"/>
        </w:rPr>
        <w:t>ele</w:t>
      </w:r>
      <w:r w:rsidR="00E41C12">
        <w:rPr>
          <w:rFonts w:ascii="Times New Roman" w:hAnsi="Times New Roman"/>
          <w:sz w:val="24"/>
          <w:lang w:eastAsia="zh-CN" w:bidi="hi-IN"/>
        </w:rPr>
        <w:t xml:space="preserve">, </w:t>
      </w:r>
      <w:r w:rsidRPr="00280235" w:rsidR="00280235">
        <w:rPr>
          <w:rFonts w:ascii="Times New Roman" w:hAnsi="Times New Roman"/>
          <w:sz w:val="24"/>
          <w:lang w:eastAsia="zh-CN" w:bidi="hi-IN"/>
        </w:rPr>
        <w:t>Eesti Huvikoolide Lii</w:t>
      </w:r>
      <w:r w:rsidR="00280235">
        <w:rPr>
          <w:rFonts w:ascii="Times New Roman" w:hAnsi="Times New Roman"/>
          <w:sz w:val="24"/>
          <w:lang w:eastAsia="zh-CN" w:bidi="hi-IN"/>
        </w:rPr>
        <w:t xml:space="preserve">dule, </w:t>
      </w:r>
      <w:proofErr w:type="spellStart"/>
      <w:r w:rsidRPr="00C149FB">
        <w:rPr>
          <w:rFonts w:ascii="Times New Roman" w:hAnsi="Times New Roman"/>
          <w:kern w:val="1"/>
          <w:sz w:val="24"/>
          <w:lang w:eastAsia="zh-CN" w:bidi="hi-IN"/>
        </w:rPr>
        <w:t>SA-le</w:t>
      </w:r>
      <w:proofErr w:type="spellEnd"/>
      <w:r w:rsidRPr="00C149FB">
        <w:rPr>
          <w:rFonts w:ascii="Times New Roman" w:hAnsi="Times New Roman"/>
          <w:kern w:val="1"/>
          <w:sz w:val="24"/>
          <w:lang w:eastAsia="zh-CN" w:bidi="hi-IN"/>
        </w:rPr>
        <w:t xml:space="preserve"> Tallinna Koolitervishoid, Tartu Ülikooli Kliinikumi </w:t>
      </w:r>
      <w:r w:rsidRPr="107DA803" w:rsidR="009A33BF">
        <w:rPr>
          <w:rFonts w:ascii="Times New Roman" w:hAnsi="Times New Roman"/>
          <w:sz w:val="24"/>
          <w:lang w:eastAsia="zh-CN" w:bidi="hi-IN"/>
        </w:rPr>
        <w:t>l</w:t>
      </w:r>
      <w:r w:rsidRPr="00C149FB">
        <w:rPr>
          <w:rFonts w:ascii="Times New Roman" w:hAnsi="Times New Roman"/>
          <w:kern w:val="1"/>
          <w:sz w:val="24"/>
          <w:lang w:eastAsia="zh-CN" w:bidi="hi-IN"/>
        </w:rPr>
        <w:t>astekliinikule</w:t>
      </w:r>
      <w:r w:rsidR="00D54FFB">
        <w:rPr>
          <w:rFonts w:ascii="Times New Roman" w:hAnsi="Times New Roman"/>
          <w:kern w:val="1"/>
          <w:sz w:val="24"/>
          <w:lang w:eastAsia="zh-CN" w:bidi="hi-IN"/>
        </w:rPr>
        <w:t xml:space="preserve">, </w:t>
      </w:r>
      <w:r w:rsidRPr="00C149FB">
        <w:rPr>
          <w:rFonts w:ascii="Times New Roman" w:hAnsi="Times New Roman"/>
          <w:kern w:val="1"/>
          <w:sz w:val="24"/>
          <w:lang w:eastAsia="zh-CN" w:bidi="hi-IN"/>
        </w:rPr>
        <w:t>Tallinna Lastehaiglale</w:t>
      </w:r>
      <w:r w:rsidRPr="34966400" w:rsidR="5429CBBC">
        <w:rPr>
          <w:rFonts w:ascii="Times New Roman" w:hAnsi="Times New Roman"/>
          <w:kern w:val="1"/>
          <w:sz w:val="24"/>
          <w:lang w:eastAsia="zh-CN" w:bidi="hi-IN"/>
        </w:rPr>
        <w:t>,</w:t>
      </w:r>
      <w:r w:rsidR="00D54FFB">
        <w:rPr>
          <w:rFonts w:ascii="Times New Roman" w:hAnsi="Times New Roman"/>
          <w:kern w:val="1"/>
          <w:sz w:val="24"/>
          <w:lang w:eastAsia="zh-CN" w:bidi="hi-IN"/>
        </w:rPr>
        <w:t xml:space="preserve"> MTÜ-le Sa Suudad</w:t>
      </w:r>
      <w:r w:rsidRPr="34966400" w:rsidR="5CBE444B">
        <w:rPr>
          <w:rFonts w:ascii="Times New Roman" w:hAnsi="Times New Roman"/>
          <w:kern w:val="1"/>
          <w:sz w:val="24"/>
          <w:lang w:eastAsia="zh-CN" w:bidi="hi-IN"/>
        </w:rPr>
        <w:t xml:space="preserve">, </w:t>
      </w:r>
      <w:r w:rsidRPr="34966400" w:rsidR="5CBE444B">
        <w:rPr>
          <w:rFonts w:ascii="Times New Roman" w:hAnsi="Times New Roman"/>
          <w:sz w:val="24"/>
          <w:lang w:eastAsia="zh-CN" w:bidi="hi-IN"/>
        </w:rPr>
        <w:t>Politsei- ja Piirivalveametile, Kohtutäiturite ja Pankrotihaldurite Kojale, MTÜ-le Eesti Kohtunike Ühing, Riigikohtule, Tartu Maakohtule, Harju Maakohtule, Viru Maakohtule, Pärnu Maakohtule, Tallinna Ringkonnakoht</w:t>
      </w:r>
      <w:r w:rsidRPr="34966400" w:rsidR="69BA820D">
        <w:rPr>
          <w:rFonts w:ascii="Times New Roman" w:hAnsi="Times New Roman"/>
          <w:sz w:val="24"/>
          <w:lang w:eastAsia="zh-CN" w:bidi="hi-IN"/>
        </w:rPr>
        <w:t>ule, Tartu Ringkonnakohtule ja Eesti Advokatuurile</w:t>
      </w:r>
      <w:r w:rsidRPr="00C149FB">
        <w:rPr>
          <w:rFonts w:ascii="Times New Roman" w:hAnsi="Times New Roman"/>
          <w:kern w:val="1"/>
          <w:sz w:val="24"/>
          <w:lang w:eastAsia="zh-CN" w:bidi="hi-IN"/>
        </w:rPr>
        <w:t xml:space="preserve">. </w:t>
      </w:r>
    </w:p>
    <w:bookmarkEnd w:id="0"/>
    <w:bookmarkEnd w:id="1"/>
    <w:p w:rsidR="004067E7" w:rsidP="00E76672" w:rsidRDefault="004067E7" w14:paraId="278313CF" w14:textId="77777777">
      <w:pPr>
        <w:keepNext/>
        <w:widowControl w:val="0"/>
        <w:pBdr>
          <w:bottom w:val="single" w:color="auto" w:sz="12" w:space="1"/>
        </w:pBdr>
        <w:tabs>
          <w:tab w:val="left" w:pos="0"/>
          <w:tab w:val="left" w:pos="720"/>
        </w:tabs>
        <w:autoSpaceDE w:val="0"/>
        <w:autoSpaceDN w:val="0"/>
        <w:adjustRightInd w:val="0"/>
        <w:outlineLvl w:val="0"/>
        <w:rPr>
          <w:rFonts w:ascii="Times New Roman" w:hAnsi="Times New Roman"/>
          <w:sz w:val="24"/>
        </w:rPr>
      </w:pPr>
    </w:p>
    <w:p w:rsidRPr="0006061E" w:rsidR="006F7513" w:rsidP="00E76672" w:rsidRDefault="006F7513" w14:paraId="1CAEA7AB" w14:textId="77777777">
      <w:pPr>
        <w:keepNext/>
        <w:widowControl w:val="0"/>
        <w:pBdr>
          <w:bottom w:val="single" w:color="auto" w:sz="12" w:space="1"/>
        </w:pBdr>
        <w:tabs>
          <w:tab w:val="left" w:pos="0"/>
          <w:tab w:val="left" w:pos="720"/>
        </w:tabs>
        <w:autoSpaceDE w:val="0"/>
        <w:autoSpaceDN w:val="0"/>
        <w:adjustRightInd w:val="0"/>
        <w:outlineLvl w:val="0"/>
        <w:rPr>
          <w:rFonts w:ascii="Times New Roman" w:hAnsi="Times New Roman"/>
          <w:sz w:val="24"/>
        </w:rPr>
      </w:pPr>
    </w:p>
    <w:p w:rsidRPr="0006061E" w:rsidR="004067E7" w:rsidP="00E76672" w:rsidRDefault="004067E7" w14:paraId="6A9BC25D" w14:textId="1DF70008">
      <w:pPr>
        <w:rPr>
          <w:rFonts w:ascii="Times New Roman" w:hAnsi="Times New Roman"/>
          <w:sz w:val="24"/>
        </w:rPr>
      </w:pPr>
      <w:r w:rsidRPr="0006061E">
        <w:rPr>
          <w:rFonts w:ascii="Times New Roman" w:hAnsi="Times New Roman"/>
          <w:sz w:val="24"/>
        </w:rPr>
        <w:t xml:space="preserve">Algatab Vabariigi Valitsus … ………………… </w:t>
      </w:r>
      <w:r w:rsidRPr="00F62B64">
        <w:rPr>
          <w:rFonts w:ascii="Times New Roman" w:hAnsi="Times New Roman"/>
          <w:sz w:val="24"/>
        </w:rPr>
        <w:t>2025</w:t>
      </w:r>
    </w:p>
    <w:p w:rsidRPr="0097276E" w:rsidR="00B90965" w:rsidP="00E76672" w:rsidRDefault="00B90965" w14:paraId="01BEE7B6" w14:textId="77777777">
      <w:pPr>
        <w:rPr>
          <w:rFonts w:ascii="Times New Roman" w:hAnsi="Times New Roman"/>
          <w:sz w:val="24"/>
          <w:lang w:eastAsia="et-EE"/>
        </w:rPr>
      </w:pPr>
    </w:p>
    <w:sectPr w:rsidRPr="0097276E" w:rsidR="00B90965">
      <w:type w:val="continuous"/>
      <w:pgSz w:w="11906" w:h="16838" w:orient="portrait"/>
      <w:pgMar w:top="1418" w:right="680" w:bottom="1418" w:left="1701" w:header="680" w:footer="680" w:gutter="0"/>
      <w:cols w:space="708"/>
      <w:formProt w:val="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BJ" w:author="Birgit Hermann - JUSTDIGI" w:date="2025-12-11T14:56:07" w:id="2046369244">
    <w:p xmlns:w14="http://schemas.microsoft.com/office/word/2010/wordml" xmlns:w="http://schemas.openxmlformats.org/wordprocessingml/2006/main" w:rsidR="2381AC26" w:rsidRDefault="18296273" w14:paraId="3999A9DA" w14:textId="4ED568EB">
      <w:pPr>
        <w:pStyle w:val="CommentText"/>
      </w:pPr>
      <w:r>
        <w:rPr>
          <w:rStyle w:val="CommentReference"/>
        </w:rPr>
        <w:annotationRef/>
      </w:r>
      <w:r w:rsidRPr="083C083B" w:rsidR="29610132">
        <w:t>See lause juba kordab sisukokkuvõttes öeldut. Võtta maha.</w:t>
      </w:r>
    </w:p>
  </w:comment>
  <w:comment xmlns:w="http://schemas.openxmlformats.org/wordprocessingml/2006/main" w:initials="BJ" w:author="Birgit Hermann - JUSTDIGI" w:date="12/12/2025 11:38:07" w:id="1172446515">
    <w:p xmlns:w14="http://schemas.microsoft.com/office/word/2010/wordml" w:rsidR="7DD2BC44" w:rsidRDefault="5FE17C4A" w14:paraId="6C447543" w14:textId="29DFC618">
      <w:pPr>
        <w:pStyle w:val="CommentText"/>
      </w:pPr>
      <w:r>
        <w:rPr>
          <w:rStyle w:val="CommentReference"/>
        </w:rPr>
        <w:annotationRef/>
      </w:r>
      <w:r w:rsidRPr="7AF32C7A" w:rsidR="00537F14">
        <w:t>Selguse huvides võiks lisada, kas praktikas on praegune kord põhjustanud probleeme?</w:t>
      </w:r>
    </w:p>
  </w:comment>
  <w:comment xmlns:w="http://schemas.openxmlformats.org/wordprocessingml/2006/main" w:initials="BJ" w:author="Birgit Hermann - JUSTDIGI" w:date="2025-12-12T11:41:19" w:id="407981694">
    <w:p xmlns:w14="http://schemas.microsoft.com/office/word/2010/wordml" xmlns:w="http://schemas.openxmlformats.org/wordprocessingml/2006/main" w:rsidR="4475066C" w:rsidRDefault="178EDEDD" w14:paraId="6EBF5196" w14:textId="0E2C30BC">
      <w:pPr>
        <w:pStyle w:val="CommentText"/>
      </w:pPr>
      <w:r>
        <w:rPr>
          <w:rStyle w:val="CommentReference"/>
        </w:rPr>
        <w:annotationRef/>
      </w:r>
      <w:r w:rsidRPr="1C1A559E" w:rsidR="65E5802E">
        <w:t>Palume konkreetsemalt täpsustada, millistele isikutele.</w:t>
      </w:r>
    </w:p>
  </w:comment>
  <w:comment xmlns:w="http://schemas.openxmlformats.org/wordprocessingml/2006/main" w:initials="BJ" w:author="Birgit Hermann - JUSTDIGI" w:date="12/12/2025 11:45:08" w:id="1163873652">
    <w:p xmlns:w14="http://schemas.microsoft.com/office/word/2010/wordml" w:rsidR="0562AA43" w:rsidRDefault="5CA520FE" w14:paraId="22BC5476" w14:textId="12033D98">
      <w:pPr>
        <w:pStyle w:val="CommentText"/>
      </w:pPr>
      <w:r>
        <w:rPr>
          <w:rStyle w:val="CommentReference"/>
        </w:rPr>
        <w:annotationRef/>
      </w:r>
      <w:r w:rsidRPr="5BE0D08B" w:rsidR="78432B2C">
        <w:t xml:space="preserve">Selguse huvides tuleks ehk selgitada, mida see tähendab. </w:t>
      </w:r>
    </w:p>
  </w:comment>
  <w:comment xmlns:w="http://schemas.openxmlformats.org/wordprocessingml/2006/main" w:initials="JJ" w:author="Johanna Maria Kosk - JUSTDIGI" w:date="12/22/2025 14:42:25" w:id="1776616234">
    <w:p xmlns:w14="http://schemas.microsoft.com/office/word/2010/wordml" w:rsidR="2306EB54" w:rsidRDefault="16757DE5" w14:paraId="25101910" w14:textId="598F42DA">
      <w:pPr>
        <w:pStyle w:val="CommentText"/>
      </w:pPr>
      <w:r>
        <w:rPr>
          <w:rStyle w:val="CommentReference"/>
        </w:rPr>
        <w:annotationRef/>
      </w:r>
      <w:r w:rsidRPr="7B1C6E1C" w:rsidR="1F512B47">
        <w:t>KOVi veendumiskohustust ega juhtumi üleandmiskohustust sättest ei tulene. Säte on sõnastatud nii, et lapse elukohajärgse KOVi muutumisel juhtumikorraldus lõpetatakse ning täiendavaid tingimusi arvestama ei pea. Seetõttu palume kaaluda sätte täpsustamist eelkõige lähtudes seletuskirjas toodud näidetest.</w:t>
      </w:r>
    </w:p>
  </w:comment>
  <w:comment xmlns:w="http://schemas.openxmlformats.org/wordprocessingml/2006/main" w:initials="JJ" w:author="Johanna Maria Kosk - JUSTDIGI" w:date="2026-01-02T09:55:08" w:id="1372794615">
    <w:p xmlns:w14="http://schemas.microsoft.com/office/word/2010/wordml" xmlns:w="http://schemas.openxmlformats.org/wordprocessingml/2006/main" w:rsidR="5CB04360" w:rsidRDefault="2E1A78F0" w14:paraId="3047EE13" w14:textId="30670955">
      <w:pPr>
        <w:pStyle w:val="CommentText"/>
      </w:pPr>
      <w:r>
        <w:rPr>
          <w:rStyle w:val="CommentReference"/>
        </w:rPr>
        <w:annotationRef/>
      </w:r>
      <w:r w:rsidRPr="279560FE" w:rsidR="718B14CC">
        <w:t>Palume täpsustada/tuua näiteid, kes on lastekaitsevaldkonna juhtideks.</w:t>
      </w:r>
    </w:p>
  </w:comment>
</w:comments>
</file>

<file path=word/commentsExtended.xml><?xml version="1.0" encoding="utf-8"?>
<w15:commentsEx xmlns:mc="http://schemas.openxmlformats.org/markup-compatibility/2006" xmlns:w15="http://schemas.microsoft.com/office/word/2012/wordml" mc:Ignorable="w15">
  <w15:commentEx w15:done="0" w15:paraId="3999A9DA"/>
  <w15:commentEx w15:done="0" w15:paraId="6C447543"/>
  <w15:commentEx w15:done="0" w15:paraId="6EBF5196"/>
  <w15:commentEx w15:done="0" w15:paraId="22BC5476"/>
  <w15:commentEx w15:done="0" w15:paraId="25101910"/>
  <w15:commentEx w15:done="0" w15:paraId="3047EE1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9EC35E" w16cex:dateUtc="2025-12-11T12:56:07.976Z"/>
  <w16cex:commentExtensible w16cex:durableId="0816080E" w16cex:dateUtc="2025-12-12T09:38:07.51Z"/>
  <w16cex:commentExtensible w16cex:durableId="3DB442E1" w16cex:dateUtc="2025-12-12T09:41:19.23Z"/>
  <w16cex:commentExtensible w16cex:durableId="5CF63723" w16cex:dateUtc="2025-12-12T09:45:08.458Z"/>
  <w16cex:commentExtensible w16cex:durableId="44FB067B" w16cex:dateUtc="2025-12-22T12:42:25.109Z"/>
  <w16cex:commentExtensible w16cex:durableId="68F07E5C" w16cex:dateUtc="2026-01-02T07:55:08.691Z"/>
</w16cex:commentsExtensible>
</file>

<file path=word/commentsIds.xml><?xml version="1.0" encoding="utf-8"?>
<w16cid:commentsIds xmlns:mc="http://schemas.openxmlformats.org/markup-compatibility/2006" xmlns:w16cid="http://schemas.microsoft.com/office/word/2016/wordml/cid" mc:Ignorable="w16cid">
  <w16cid:commentId w16cid:paraId="3999A9DA" w16cid:durableId="2C9EC35E"/>
  <w16cid:commentId w16cid:paraId="6C447543" w16cid:durableId="0816080E"/>
  <w16cid:commentId w16cid:paraId="6EBF5196" w16cid:durableId="3DB442E1"/>
  <w16cid:commentId w16cid:paraId="22BC5476" w16cid:durableId="5CF63723"/>
  <w16cid:commentId w16cid:paraId="25101910" w16cid:durableId="44FB067B"/>
  <w16cid:commentId w16cid:paraId="3047EE13" w16cid:durableId="68F07E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23E54" w:rsidRDefault="00B23E54" w14:paraId="71A4034D" w14:textId="77777777">
      <w:r>
        <w:separator/>
      </w:r>
    </w:p>
  </w:endnote>
  <w:endnote w:type="continuationSeparator" w:id="0">
    <w:p w:rsidR="00B23E54" w:rsidRDefault="00B23E54" w14:paraId="209479D8" w14:textId="77777777">
      <w:r>
        <w:continuationSeparator/>
      </w:r>
    </w:p>
  </w:endnote>
  <w:endnote w:type="continuationNotice" w:id="1">
    <w:p w:rsidR="00B23E54" w:rsidRDefault="00B23E54" w14:paraId="25EF8D3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Roboto">
    <w:panose1 w:val="02000000000000000000"/>
    <w:charset w:val="BA"/>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258560"/>
      <w:docPartObj>
        <w:docPartGallery w:val="Page Numbers (Bottom of Page)"/>
        <w:docPartUnique/>
      </w:docPartObj>
      <w:rPr>
        <w:rFonts w:ascii="Times New Roman" w:hAnsi="Times New Roman"/>
        <w:sz w:val="24"/>
        <w:szCs w:val="24"/>
      </w:rPr>
    </w:sdtPr>
    <w:sdtEndPr>
      <w:rPr>
        <w:rFonts w:ascii="Times New Roman" w:hAnsi="Times New Roman"/>
        <w:sz w:val="24"/>
        <w:szCs w:val="24"/>
      </w:rPr>
    </w:sdtEndPr>
    <w:sdtContent>
      <w:p w:rsidRPr="00CB2621" w:rsidR="00CB2621" w:rsidRDefault="00CB2621" w14:paraId="2D4C868C" w14:textId="77777777">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rsidRPr="00CB2621" w:rsidR="00CB2621" w:rsidRDefault="00CB2621" w14:paraId="6BD28385" w14:textId="77777777">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EndPr/>
    <w:sdtContent>
      <w:p w:rsidR="00D96A9C" w:rsidRDefault="00D96A9C" w14:paraId="282EDF4A" w14:textId="77777777">
        <w:pPr>
          <w:pStyle w:val="Jalus"/>
          <w:jc w:val="center"/>
        </w:pPr>
        <w:r>
          <w:fldChar w:fldCharType="begin"/>
        </w:r>
        <w:r>
          <w:instrText>PAGE   \* MERGEFORMAT</w:instrText>
        </w:r>
        <w:r>
          <w:fldChar w:fldCharType="separate"/>
        </w:r>
        <w:r w:rsidR="00CB2621">
          <w:rPr>
            <w:noProof/>
          </w:rPr>
          <w:t>1</w:t>
        </w:r>
        <w:r>
          <w:fldChar w:fldCharType="end"/>
        </w:r>
      </w:p>
    </w:sdtContent>
  </w:sdt>
  <w:p w:rsidR="006637F2" w:rsidRDefault="006637F2" w14:paraId="2938F333"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23E54" w:rsidRDefault="00B23E54" w14:paraId="69A36676" w14:textId="77777777">
      <w:r>
        <w:separator/>
      </w:r>
    </w:p>
  </w:footnote>
  <w:footnote w:type="continuationSeparator" w:id="0">
    <w:p w:rsidR="00B23E54" w:rsidRDefault="00B23E54" w14:paraId="2C02842D" w14:textId="77777777">
      <w:r>
        <w:continuationSeparator/>
      </w:r>
    </w:p>
  </w:footnote>
  <w:footnote w:type="continuationNotice" w:id="1">
    <w:p w:rsidR="00B23E54" w:rsidRDefault="00B23E54" w14:paraId="3D21D6C7" w14:textId="77777777"/>
  </w:footnote>
  <w:footnote w:id="2">
    <w:p w:rsidRPr="005D70C7" w:rsidR="006B4845" w:rsidRDefault="006B4845" w14:paraId="3899C629" w14:textId="78EA84D6">
      <w:pPr>
        <w:pStyle w:val="Allmrkusetekst"/>
        <w:rPr>
          <w:b/>
          <w:bCs/>
        </w:rPr>
      </w:pPr>
      <w:r w:rsidRPr="00900DCB">
        <w:rPr>
          <w:rStyle w:val="Allmrkuseviide"/>
          <w:rFonts w:ascii="Times New Roman" w:hAnsi="Times New Roman"/>
        </w:rPr>
        <w:footnoteRef/>
      </w:r>
      <w:r w:rsidRPr="00900DCB">
        <w:rPr>
          <w:rFonts w:ascii="Times New Roman" w:hAnsi="Times New Roman"/>
        </w:rPr>
        <w:t xml:space="preserve"> </w:t>
      </w:r>
      <w:hyperlink w:history="1" r:id="rId1">
        <w:r w:rsidRPr="00900DCB">
          <w:rPr>
            <w:rStyle w:val="Hperlink"/>
            <w:rFonts w:ascii="Times New Roman" w:hAnsi="Times New Roman"/>
          </w:rPr>
          <w:t>Lastekaitseseaduse ja teiste seaduste muutmise seadus</w:t>
        </w:r>
      </w:hyperlink>
      <w:r w:rsidR="00B0586F">
        <w:rPr>
          <w:rFonts w:ascii="Times New Roman" w:hAnsi="Times New Roman"/>
        </w:rPr>
        <w:t xml:space="preserve">, </w:t>
      </w:r>
      <w:r w:rsidRPr="00B0586F" w:rsidR="00B0586F">
        <w:rPr>
          <w:rFonts w:ascii="Times New Roman" w:hAnsi="Times New Roman"/>
        </w:rPr>
        <w:t>RT I, 31.12.2024, 3</w:t>
      </w:r>
      <w:r w:rsidR="00B0586F">
        <w:rPr>
          <w:rFonts w:ascii="Times New Roman" w:hAnsi="Times New Roman"/>
        </w:rPr>
        <w:t xml:space="preserve">. </w:t>
      </w:r>
    </w:p>
  </w:footnote>
  <w:footnote w:id="3">
    <w:p w:rsidRPr="00DA3379" w:rsidR="00AB2219" w:rsidP="00AB2219" w:rsidRDefault="00AB2219" w14:paraId="14E238B4" w14:textId="7432C2DC">
      <w:pPr>
        <w:pStyle w:val="Allmrkusetekst"/>
        <w:rPr>
          <w:rFonts w:ascii="Times New Roman" w:hAnsi="Times New Roman"/>
        </w:rPr>
      </w:pPr>
      <w:r w:rsidRPr="00DA3379">
        <w:rPr>
          <w:rStyle w:val="Allmrkuseviide"/>
          <w:rFonts w:ascii="Times New Roman" w:hAnsi="Times New Roman"/>
        </w:rPr>
        <w:footnoteRef/>
      </w:r>
      <w:r w:rsidRPr="00DA3379">
        <w:rPr>
          <w:rFonts w:ascii="Times New Roman" w:hAnsi="Times New Roman"/>
        </w:rPr>
        <w:t xml:space="preserve"> </w:t>
      </w:r>
      <w:r w:rsidRPr="00DA3379" w:rsidR="00DA3379">
        <w:rPr>
          <w:rFonts w:ascii="Times New Roman" w:hAnsi="Times New Roman"/>
        </w:rPr>
        <w:t>Õiguskantsleri 25.</w:t>
      </w:r>
      <w:r w:rsidR="00A70698">
        <w:rPr>
          <w:rFonts w:ascii="Times New Roman" w:hAnsi="Times New Roman"/>
        </w:rPr>
        <w:t>11.2024</w:t>
      </w:r>
      <w:r w:rsidRPr="00DA3379" w:rsidR="00DA3379">
        <w:rPr>
          <w:rFonts w:ascii="Times New Roman" w:hAnsi="Times New Roman"/>
        </w:rPr>
        <w:t xml:space="preserve"> soovitus justiits- ja digiministrile ning </w:t>
      </w:r>
      <w:hyperlink w:history="1" r:id="rId2">
        <w:r w:rsidR="00DA3379">
          <w:rPr>
            <w:rStyle w:val="Hperlink"/>
            <w:rFonts w:ascii="Times New Roman" w:hAnsi="Times New Roman"/>
          </w:rPr>
          <w:t>õ</w:t>
        </w:r>
        <w:r w:rsidRPr="00DA3379">
          <w:rPr>
            <w:rStyle w:val="Hperlink"/>
            <w:rFonts w:ascii="Times New Roman" w:hAnsi="Times New Roman"/>
          </w:rPr>
          <w:t>iguskantsleri 27.03.2015 märgukiri nr 6-8/131398/1501356</w:t>
        </w:r>
      </w:hyperlink>
      <w:r w:rsidRPr="00DA3379">
        <w:rPr>
          <w:rFonts w:ascii="Times New Roman" w:hAnsi="Times New Roman"/>
        </w:rPr>
        <w:t xml:space="preserve"> justiits- ja sotsiaalkaitseministrile. </w:t>
      </w:r>
    </w:p>
  </w:footnote>
  <w:footnote w:id="4">
    <w:p w:rsidR="00F64EED" w:rsidRDefault="00F64EED" w14:paraId="4FDDC256" w14:textId="4930AB8E">
      <w:pPr>
        <w:pStyle w:val="Allmrkusetekst"/>
      </w:pPr>
      <w:r>
        <w:rPr>
          <w:rStyle w:val="Allmrkuseviide"/>
        </w:rPr>
        <w:footnoteRef/>
      </w:r>
      <w:r>
        <w:t xml:space="preserve"> </w:t>
      </w:r>
      <w:hyperlink w:history="1" r:id="rId3">
        <w:r w:rsidRPr="009825B9">
          <w:rPr>
            <w:rStyle w:val="Hperlink"/>
            <w:rFonts w:ascii="Times New Roman" w:hAnsi="Times New Roman"/>
          </w:rPr>
          <w:t>Tänapäevase lastekaitse juhtumikorralduse, andmevahetuse ja e-teenuste analüüs</w:t>
        </w:r>
      </w:hyperlink>
      <w:r>
        <w:rPr>
          <w:rFonts w:ascii="Times New Roman" w:hAnsi="Times New Roman"/>
          <w:color w:val="000000"/>
        </w:rPr>
        <w:t>.</w:t>
      </w:r>
      <w:r w:rsidRPr="009825B9">
        <w:rPr>
          <w:rFonts w:ascii="Times New Roman" w:hAnsi="Times New Roman"/>
          <w:color w:val="000000"/>
        </w:rPr>
        <w:t xml:space="preserve"> </w:t>
      </w:r>
      <w:r>
        <w:rPr>
          <w:rFonts w:ascii="Times New Roman" w:hAnsi="Times New Roman"/>
          <w:color w:val="000000"/>
        </w:rPr>
        <w:t xml:space="preserve">Civitta, </w:t>
      </w:r>
      <w:r w:rsidRPr="009825B9">
        <w:rPr>
          <w:rFonts w:ascii="Times New Roman" w:hAnsi="Times New Roman"/>
          <w:color w:val="000000"/>
        </w:rPr>
        <w:t>2022</w:t>
      </w:r>
      <w:r>
        <w:rPr>
          <w:rFonts w:ascii="Times New Roman" w:hAnsi="Times New Roman"/>
          <w:color w:val="000000"/>
        </w:rPr>
        <w:t xml:space="preserve">, lk-d 21-22. </w:t>
      </w:r>
    </w:p>
  </w:footnote>
  <w:footnote w:id="5">
    <w:p w:rsidRPr="00DC285A" w:rsidR="00FC174D" w:rsidP="00FC174D" w:rsidRDefault="00FC174D" w14:paraId="601402CF" w14:textId="272BFB7F">
      <w:pPr>
        <w:pStyle w:val="Allmrkusetekst"/>
        <w:rPr>
          <w:rFonts w:ascii="Times New Roman" w:hAnsi="Times New Roman"/>
        </w:rPr>
      </w:pPr>
      <w:r w:rsidRPr="00DC285A">
        <w:rPr>
          <w:rStyle w:val="Allmrkuseviide"/>
          <w:rFonts w:ascii="Times New Roman" w:hAnsi="Times New Roman"/>
        </w:rPr>
        <w:footnoteRef/>
      </w:r>
      <w:r>
        <w:rPr>
          <w:rFonts w:ascii="Times New Roman" w:hAnsi="Times New Roman"/>
        </w:rPr>
        <w:t xml:space="preserve"> </w:t>
      </w:r>
      <w:hyperlink w:history="1" r:id="rId4">
        <w:r w:rsidRPr="00C710E1">
          <w:rPr>
            <w:rStyle w:val="Hperlink"/>
            <w:rFonts w:ascii="Times New Roman" w:hAnsi="Times New Roman"/>
          </w:rPr>
          <w:t>Lapse heaolu hindamise käsiraamat</w:t>
        </w:r>
      </w:hyperlink>
      <w:r>
        <w:rPr>
          <w:rFonts w:ascii="Times New Roman" w:hAnsi="Times New Roman"/>
        </w:rPr>
        <w:t>, p 4.4</w:t>
      </w:r>
      <w:r w:rsidR="00C710E1">
        <w:rPr>
          <w:rFonts w:ascii="Times New Roman" w:hAnsi="Times New Roman"/>
        </w:rPr>
        <w:t>.</w:t>
      </w:r>
    </w:p>
  </w:footnote>
  <w:footnote w:id="6">
    <w:p w:rsidRPr="00594CFF" w:rsidR="00B22ED6" w:rsidP="00C063ED" w:rsidRDefault="00B22ED6" w14:paraId="630C826A" w14:textId="09915523">
      <w:pPr>
        <w:pStyle w:val="Allmrkusetekst"/>
      </w:pPr>
      <w:r w:rsidRPr="00B22ED6">
        <w:rPr>
          <w:rStyle w:val="Allmrkuseviide"/>
          <w:rFonts w:ascii="Times New Roman" w:hAnsi="Times New Roman"/>
        </w:rPr>
        <w:footnoteRef/>
      </w:r>
      <w:r>
        <w:rPr>
          <w:rFonts w:ascii="Times New Roman" w:hAnsi="Times New Roman"/>
        </w:rPr>
        <w:t xml:space="preserve"> </w:t>
      </w:r>
      <w:hyperlink w:history="1" r:id="rId5">
        <w:r w:rsidRPr="007C55F3" w:rsidR="00042B3E">
          <w:rPr>
            <w:rStyle w:val="Hperlink"/>
            <w:rFonts w:ascii="Times New Roman" w:hAnsi="Times New Roman"/>
          </w:rPr>
          <w:t>Sotsiaalkindlustusameti 2024. aasta järelevalve tegevusaruande</w:t>
        </w:r>
      </w:hyperlink>
      <w:r w:rsidR="000412DD">
        <w:rPr>
          <w:rFonts w:ascii="Times New Roman" w:hAnsi="Times New Roman"/>
        </w:rPr>
        <w:t xml:space="preserve"> kohaselt on </w:t>
      </w:r>
      <w:r w:rsidR="00C063ED">
        <w:rPr>
          <w:rFonts w:ascii="Times New Roman" w:hAnsi="Times New Roman"/>
        </w:rPr>
        <w:t>j</w:t>
      </w:r>
      <w:r w:rsidRPr="00C063ED" w:rsidR="00C063ED">
        <w:rPr>
          <w:rFonts w:ascii="Times New Roman" w:hAnsi="Times New Roman"/>
        </w:rPr>
        <w:t>uhtumikorralduse otsuse tegem</w:t>
      </w:r>
      <w:r w:rsidR="00C063ED">
        <w:rPr>
          <w:rFonts w:ascii="Times New Roman" w:hAnsi="Times New Roman"/>
        </w:rPr>
        <w:t xml:space="preserve">ata jätmine seaduses sätestatud tähtaja jooksul üks </w:t>
      </w:r>
      <w:r w:rsidR="009A31EF">
        <w:rPr>
          <w:rFonts w:ascii="Times New Roman" w:hAnsi="Times New Roman"/>
        </w:rPr>
        <w:t>peamistest järelevalve käigus tuvastatud puudustest lastekaitsetöös (</w:t>
      </w:r>
      <w:r w:rsidR="007C55F3">
        <w:rPr>
          <w:rFonts w:ascii="Times New Roman" w:hAnsi="Times New Roman"/>
        </w:rPr>
        <w:t xml:space="preserve">vt aruande lk-d 17-18). </w:t>
      </w:r>
    </w:p>
  </w:footnote>
  <w:footnote w:id="7">
    <w:p w:rsidRPr="00F007C4" w:rsidR="008339FD" w:rsidRDefault="008339FD" w14:paraId="760D3D77" w14:textId="1653C7FD">
      <w:pPr>
        <w:pStyle w:val="Allmrkusetekst"/>
        <w:rPr>
          <w:rFonts w:ascii="Times New Roman" w:hAnsi="Times New Roman"/>
        </w:rPr>
      </w:pPr>
      <w:r w:rsidRPr="00F007C4">
        <w:rPr>
          <w:rStyle w:val="Allmrkuseviide"/>
          <w:rFonts w:ascii="Times New Roman" w:hAnsi="Times New Roman"/>
        </w:rPr>
        <w:footnoteRef/>
      </w:r>
      <w:r w:rsidRPr="00F007C4">
        <w:rPr>
          <w:rFonts w:ascii="Times New Roman" w:hAnsi="Times New Roman"/>
        </w:rPr>
        <w:t xml:space="preserve"> </w:t>
      </w:r>
      <w:hyperlink w:history="1" r:id="rId6">
        <w:r w:rsidRPr="00F007C4">
          <w:rPr>
            <w:rStyle w:val="Hperlink"/>
            <w:rFonts w:ascii="Times New Roman" w:hAnsi="Times New Roman"/>
          </w:rPr>
          <w:t>Lapse heaolu hindamise käsiraamat</w:t>
        </w:r>
      </w:hyperlink>
      <w:r w:rsidRPr="00F007C4">
        <w:rPr>
          <w:rFonts w:ascii="Times New Roman" w:hAnsi="Times New Roman"/>
        </w:rPr>
        <w:t>, p 4.4</w:t>
      </w:r>
      <w:r w:rsidRPr="00F007C4" w:rsidR="00C710E1">
        <w:rPr>
          <w:rFonts w:ascii="Times New Roman" w:hAnsi="Times New Roman"/>
        </w:rPr>
        <w:t xml:space="preserve">. </w:t>
      </w:r>
    </w:p>
  </w:footnote>
  <w:footnote w:id="8">
    <w:p w:rsidRPr="00F007C4" w:rsidR="00BC7979" w:rsidRDefault="00BC7979" w14:paraId="0964D14A" w14:textId="17FA98B8">
      <w:pPr>
        <w:pStyle w:val="Allmrkusetekst"/>
        <w:rPr>
          <w:rFonts w:ascii="Times New Roman" w:hAnsi="Times New Roman"/>
        </w:rPr>
      </w:pPr>
      <w:r w:rsidRPr="00F007C4">
        <w:rPr>
          <w:rStyle w:val="Allmrkuseviide"/>
          <w:rFonts w:ascii="Times New Roman" w:hAnsi="Times New Roman"/>
        </w:rPr>
        <w:footnoteRef/>
      </w:r>
      <w:r w:rsidRPr="00F007C4">
        <w:rPr>
          <w:rFonts w:ascii="Times New Roman" w:hAnsi="Times New Roman"/>
        </w:rPr>
        <w:t xml:space="preserve"> </w:t>
      </w:r>
      <w:r w:rsidRPr="00F007C4" w:rsidR="00BF365C">
        <w:rPr>
          <w:rFonts w:ascii="Times New Roman" w:hAnsi="Times New Roman"/>
        </w:rPr>
        <w:t xml:space="preserve">Vt </w:t>
      </w:r>
      <w:hyperlink w:history="1" r:id="rId7">
        <w:r w:rsidRPr="00F007C4" w:rsidR="00BF365C">
          <w:rPr>
            <w:rStyle w:val="Hperlink"/>
            <w:rFonts w:ascii="Times New Roman" w:hAnsi="Times New Roman"/>
          </w:rPr>
          <w:t>Sõnaveeb</w:t>
        </w:r>
      </w:hyperlink>
      <w:r w:rsidRPr="00F007C4" w:rsidR="00BF365C">
        <w:rPr>
          <w:rFonts w:ascii="Times New Roman" w:hAnsi="Times New Roman"/>
        </w:rPr>
        <w:t xml:space="preserve">, </w:t>
      </w:r>
      <w:hyperlink w:history="1" r:id="rId8">
        <w:r w:rsidRPr="00F007C4">
          <w:rPr>
            <w:rStyle w:val="Hperlink"/>
            <w:rFonts w:ascii="Times New Roman" w:hAnsi="Times New Roman"/>
          </w:rPr>
          <w:t>Otsing - viivitamata</w:t>
        </w:r>
      </w:hyperlink>
      <w:r w:rsidRPr="00F007C4" w:rsidR="00BF365C">
        <w:rPr>
          <w:rFonts w:ascii="Times New Roman" w:hAnsi="Times New Roman"/>
        </w:rPr>
        <w:t>.</w:t>
      </w:r>
    </w:p>
  </w:footnote>
  <w:footnote w:id="9">
    <w:p w:rsidRPr="00F007C4" w:rsidR="00BD6FD0" w:rsidRDefault="00BD6FD0" w14:paraId="5D49D3BC" w14:textId="039F6E36">
      <w:pPr>
        <w:pStyle w:val="Allmrkusetekst"/>
        <w:rPr>
          <w:rFonts w:ascii="Times New Roman" w:hAnsi="Times New Roman"/>
        </w:rPr>
      </w:pPr>
      <w:r w:rsidRPr="00F007C4">
        <w:rPr>
          <w:rStyle w:val="Allmrkuseviide"/>
          <w:rFonts w:ascii="Times New Roman" w:hAnsi="Times New Roman"/>
        </w:rPr>
        <w:footnoteRef/>
      </w:r>
      <w:r w:rsidRPr="00F007C4">
        <w:rPr>
          <w:rFonts w:ascii="Times New Roman" w:hAnsi="Times New Roman"/>
        </w:rPr>
        <w:t xml:space="preserve"> </w:t>
      </w:r>
      <w:hyperlink w:history="1" r:id="rId9">
        <w:r w:rsidRPr="00F007C4">
          <w:rPr>
            <w:rStyle w:val="Hperlink"/>
            <w:rFonts w:ascii="Times New Roman" w:hAnsi="Times New Roman"/>
          </w:rPr>
          <w:t>Lapse heaolu hindamise käsiraamat</w:t>
        </w:r>
      </w:hyperlink>
      <w:r w:rsidRPr="00F007C4">
        <w:rPr>
          <w:rFonts w:ascii="Times New Roman" w:hAnsi="Times New Roman"/>
        </w:rPr>
        <w:t xml:space="preserve">, p </w:t>
      </w:r>
      <w:r w:rsidRPr="00F007C4" w:rsidR="00C3258B">
        <w:rPr>
          <w:rFonts w:ascii="Times New Roman" w:hAnsi="Times New Roman"/>
        </w:rPr>
        <w:t xml:space="preserve">5.1. </w:t>
      </w:r>
    </w:p>
  </w:footnote>
  <w:footnote w:id="10">
    <w:p w:rsidRPr="00F007C4" w:rsidR="00F10054" w:rsidRDefault="00F10054" w14:paraId="30B66CA3" w14:textId="67D9E6DB">
      <w:pPr>
        <w:pStyle w:val="Allmrkusetekst"/>
        <w:rPr>
          <w:rFonts w:ascii="Times New Roman" w:hAnsi="Times New Roman"/>
        </w:rPr>
      </w:pPr>
      <w:r w:rsidRPr="00F007C4">
        <w:rPr>
          <w:rStyle w:val="Allmrkuseviide"/>
          <w:rFonts w:ascii="Times New Roman" w:hAnsi="Times New Roman"/>
        </w:rPr>
        <w:footnoteRef/>
      </w:r>
      <w:r w:rsidRPr="00F007C4">
        <w:rPr>
          <w:rFonts w:ascii="Times New Roman" w:hAnsi="Times New Roman"/>
        </w:rPr>
        <w:t xml:space="preserve"> </w:t>
      </w:r>
      <w:r w:rsidRPr="00F007C4" w:rsidR="00A63F5F">
        <w:rPr>
          <w:rFonts w:ascii="Times New Roman" w:hAnsi="Times New Roman"/>
        </w:rPr>
        <w:t xml:space="preserve">Nt kohustab </w:t>
      </w:r>
      <w:proofErr w:type="spellStart"/>
      <w:r w:rsidRPr="00F007C4">
        <w:rPr>
          <w:rFonts w:ascii="Times New Roman" w:hAnsi="Times New Roman"/>
        </w:rPr>
        <w:t>LasteKS</w:t>
      </w:r>
      <w:proofErr w:type="spellEnd"/>
      <w:r w:rsidRPr="00F007C4">
        <w:rPr>
          <w:rFonts w:ascii="Times New Roman" w:hAnsi="Times New Roman"/>
        </w:rPr>
        <w:t xml:space="preserve"> § 22 lõige 4 </w:t>
      </w:r>
      <w:r w:rsidRPr="00F007C4" w:rsidR="006F57E0">
        <w:rPr>
          <w:rFonts w:ascii="Times New Roman" w:hAnsi="Times New Roman"/>
        </w:rPr>
        <w:t xml:space="preserve">lapsega töötavat isikut lapse abivajaduse ilmnemisel või selle kohta teate saamisel viivitamata teavitama sellest last kasvatavat isikut. </w:t>
      </w:r>
      <w:proofErr w:type="spellStart"/>
      <w:r w:rsidRPr="00F007C4" w:rsidR="006F57E0">
        <w:rPr>
          <w:rFonts w:ascii="Times New Roman" w:hAnsi="Times New Roman"/>
        </w:rPr>
        <w:t>LasteKS</w:t>
      </w:r>
      <w:proofErr w:type="spellEnd"/>
      <w:r w:rsidRPr="00F007C4" w:rsidR="006F57E0">
        <w:rPr>
          <w:rFonts w:ascii="Times New Roman" w:hAnsi="Times New Roman"/>
        </w:rPr>
        <w:t xml:space="preserve"> </w:t>
      </w:r>
      <w:r w:rsidRPr="00F007C4">
        <w:rPr>
          <w:rFonts w:ascii="Times New Roman" w:hAnsi="Times New Roman"/>
        </w:rPr>
        <w:t>§ 27 lõike</w:t>
      </w:r>
      <w:r w:rsidR="000D5E4B">
        <w:rPr>
          <w:rFonts w:ascii="Times New Roman" w:hAnsi="Times New Roman"/>
        </w:rPr>
        <w:t>d 2–4</w:t>
      </w:r>
      <w:r w:rsidRPr="00F007C4">
        <w:rPr>
          <w:rFonts w:ascii="Times New Roman" w:hAnsi="Times New Roman"/>
        </w:rPr>
        <w:t xml:space="preserve"> </w:t>
      </w:r>
      <w:r w:rsidRPr="00F007C4" w:rsidR="008272A6">
        <w:rPr>
          <w:rFonts w:ascii="Times New Roman" w:hAnsi="Times New Roman"/>
        </w:rPr>
        <w:t xml:space="preserve">kohustavad abivajavast lapsest viivitamata teavitama ja sellise teate edastama. </w:t>
      </w:r>
      <w:proofErr w:type="spellStart"/>
      <w:r w:rsidRPr="00F007C4" w:rsidR="00467C5F">
        <w:rPr>
          <w:rFonts w:ascii="Times New Roman" w:hAnsi="Times New Roman"/>
        </w:rPr>
        <w:t>LasteKS</w:t>
      </w:r>
      <w:proofErr w:type="spellEnd"/>
      <w:r w:rsidRPr="00F007C4" w:rsidR="00467C5F">
        <w:rPr>
          <w:rFonts w:ascii="Times New Roman" w:hAnsi="Times New Roman"/>
        </w:rPr>
        <w:t xml:space="preserve"> § 32 lõige 1 näeb ette, et hädaohus olevat last tuleb viivitamata abistada ning likvideerida selleks lapse elu või tervist ohtu seadnud olukord. </w:t>
      </w:r>
    </w:p>
  </w:footnote>
  <w:footnote w:id="11">
    <w:p w:rsidRPr="00B435AF" w:rsidR="007F74C7" w:rsidRDefault="007F74C7" w14:paraId="47E02315" w14:textId="561898E8">
      <w:pPr>
        <w:pStyle w:val="Allmrkusetekst"/>
        <w:rPr>
          <w:rFonts w:ascii="Times New Roman" w:hAnsi="Times New Roman"/>
        </w:rPr>
      </w:pPr>
      <w:r w:rsidRPr="00F007C4">
        <w:rPr>
          <w:rStyle w:val="Allmrkuseviide"/>
          <w:rFonts w:ascii="Times New Roman" w:hAnsi="Times New Roman"/>
        </w:rPr>
        <w:footnoteRef/>
      </w:r>
      <w:r w:rsidRPr="00F007C4">
        <w:rPr>
          <w:rFonts w:ascii="Times New Roman" w:hAnsi="Times New Roman"/>
        </w:rPr>
        <w:t xml:space="preserve"> </w:t>
      </w:r>
      <w:r w:rsidRPr="00EF1332" w:rsidR="00EF1332">
        <w:rPr>
          <w:rFonts w:ascii="Times New Roman" w:hAnsi="Times New Roman"/>
        </w:rPr>
        <w:t>Lapse peresisese väärkohtlemise väljaselgitamine ja selle mõju hindamine lastekaitsetöös ja last puudutavas tsiviilkohtumenetluse</w:t>
      </w:r>
      <w:r w:rsidR="00EF1332">
        <w:rPr>
          <w:rFonts w:ascii="Times New Roman" w:hAnsi="Times New Roman"/>
        </w:rPr>
        <w:t xml:space="preserve">s. Vahearuanne. </w:t>
      </w:r>
      <w:r w:rsidRPr="00EF1332" w:rsidR="00EF1332">
        <w:rPr>
          <w:rFonts w:ascii="Times New Roman" w:hAnsi="Times New Roman"/>
        </w:rPr>
        <w:t>Tartu Ülikooli sotsiaalteaduslike rakendusuuringute keskus RAKE</w:t>
      </w:r>
      <w:r w:rsidR="00EF1332">
        <w:rPr>
          <w:rFonts w:ascii="Times New Roman" w:hAnsi="Times New Roman"/>
        </w:rPr>
        <w:t xml:space="preserve"> (2025), </w:t>
      </w:r>
      <w:r w:rsidRPr="00EF1332">
        <w:rPr>
          <w:rFonts w:ascii="Times New Roman" w:hAnsi="Times New Roman"/>
        </w:rPr>
        <w:t xml:space="preserve">lk </w:t>
      </w:r>
      <w:r w:rsidRPr="00EF1332" w:rsidR="006C42CF">
        <w:rPr>
          <w:rFonts w:ascii="Times New Roman" w:hAnsi="Times New Roman"/>
        </w:rPr>
        <w:t>27</w:t>
      </w:r>
      <w:r w:rsidRPr="00EF1332" w:rsidR="00DF44AF">
        <w:rPr>
          <w:rFonts w:ascii="Times New Roman" w:hAnsi="Times New Roman"/>
        </w:rPr>
        <w:t>.</w:t>
      </w:r>
    </w:p>
  </w:footnote>
  <w:footnote w:id="12">
    <w:p w:rsidRPr="001978C3" w:rsidR="00095BB2" w:rsidRDefault="00095BB2" w14:paraId="732B40C6" w14:textId="776E87F1">
      <w:pPr>
        <w:pStyle w:val="Allmrkusetekst"/>
        <w:rPr>
          <w:rFonts w:ascii="Times New Roman" w:hAnsi="Times New Roman"/>
        </w:rPr>
      </w:pPr>
      <w:r w:rsidRPr="001978C3">
        <w:rPr>
          <w:rStyle w:val="Allmrkuseviide"/>
          <w:rFonts w:ascii="Times New Roman" w:hAnsi="Times New Roman"/>
        </w:rPr>
        <w:footnoteRef/>
      </w:r>
      <w:r w:rsidRPr="001978C3">
        <w:rPr>
          <w:rFonts w:ascii="Times New Roman" w:hAnsi="Times New Roman"/>
        </w:rPr>
        <w:t xml:space="preserve"> </w:t>
      </w:r>
      <w:hyperlink w:history="1" r:id="rId10">
        <w:r w:rsidRPr="00CC229F" w:rsidR="004852B0">
          <w:rPr>
            <w:rStyle w:val="Hperlink"/>
            <w:rFonts w:ascii="Times New Roman" w:hAnsi="Times New Roman"/>
          </w:rPr>
          <w:t xml:space="preserve">Lapse </w:t>
        </w:r>
        <w:r w:rsidR="00AC5827">
          <w:rPr>
            <w:rStyle w:val="Hperlink"/>
            <w:rFonts w:ascii="Times New Roman" w:hAnsi="Times New Roman"/>
          </w:rPr>
          <w:t>õ</w:t>
        </w:r>
        <w:r w:rsidRPr="00CC229F" w:rsidR="004852B0">
          <w:rPr>
            <w:rStyle w:val="Hperlink"/>
            <w:rFonts w:ascii="Times New Roman" w:hAnsi="Times New Roman"/>
          </w:rPr>
          <w:t xml:space="preserve">iguste </w:t>
        </w:r>
        <w:r w:rsidR="00AC5827">
          <w:rPr>
            <w:rStyle w:val="Hperlink"/>
            <w:rFonts w:ascii="Times New Roman" w:hAnsi="Times New Roman"/>
          </w:rPr>
          <w:t>k</w:t>
        </w:r>
        <w:r w:rsidRPr="00CC229F" w:rsidR="004852B0">
          <w:rPr>
            <w:rStyle w:val="Hperlink"/>
            <w:rFonts w:ascii="Times New Roman" w:hAnsi="Times New Roman"/>
          </w:rPr>
          <w:t xml:space="preserve">omitee </w:t>
        </w:r>
        <w:proofErr w:type="spellStart"/>
        <w:r w:rsidRPr="00CC229F" w:rsidR="004852B0">
          <w:rPr>
            <w:rStyle w:val="Hperlink"/>
            <w:rFonts w:ascii="Times New Roman" w:hAnsi="Times New Roman"/>
          </w:rPr>
          <w:t>ül</w:t>
        </w:r>
        <w:r w:rsidRPr="00CC229F">
          <w:rPr>
            <w:rStyle w:val="Hperlink"/>
            <w:rFonts w:ascii="Times New Roman" w:hAnsi="Times New Roman"/>
          </w:rPr>
          <w:t>dkommentaar</w:t>
        </w:r>
        <w:proofErr w:type="spellEnd"/>
        <w:r w:rsidRPr="00CC229F">
          <w:rPr>
            <w:rStyle w:val="Hperlink"/>
            <w:rFonts w:ascii="Times New Roman" w:hAnsi="Times New Roman"/>
          </w:rPr>
          <w:t xml:space="preserve"> nr 14 (2013)</w:t>
        </w:r>
        <w:r w:rsidR="00AD5EBD">
          <w:rPr>
            <w:rStyle w:val="Hperlink"/>
            <w:rFonts w:ascii="Times New Roman" w:hAnsi="Times New Roman"/>
          </w:rPr>
          <w:t>:</w:t>
        </w:r>
        <w:r w:rsidRPr="00CC229F" w:rsidR="001978C3">
          <w:rPr>
            <w:rStyle w:val="Hperlink"/>
            <w:rFonts w:ascii="Times New Roman" w:hAnsi="Times New Roman"/>
          </w:rPr>
          <w:t xml:space="preserve"> </w:t>
        </w:r>
        <w:r w:rsidRPr="00CC229F">
          <w:rPr>
            <w:rStyle w:val="Hperlink"/>
            <w:rFonts w:ascii="Times New Roman" w:hAnsi="Times New Roman"/>
          </w:rPr>
          <w:t>lapse õigus tema parimate huvide esikohale seadmisele (artikkel 3 par</w:t>
        </w:r>
        <w:r w:rsidRPr="00CC229F" w:rsidR="00C037A0">
          <w:rPr>
            <w:rStyle w:val="Hperlink"/>
            <w:rFonts w:ascii="Times New Roman" w:hAnsi="Times New Roman"/>
          </w:rPr>
          <w:t>agrahv</w:t>
        </w:r>
        <w:r w:rsidRPr="00CC229F">
          <w:rPr>
            <w:rStyle w:val="Hperlink"/>
            <w:rFonts w:ascii="Times New Roman" w:hAnsi="Times New Roman"/>
          </w:rPr>
          <w:t xml:space="preserve"> 1)</w:t>
        </w:r>
      </w:hyperlink>
      <w:r w:rsidRPr="001978C3" w:rsidR="004852B0">
        <w:rPr>
          <w:rFonts w:ascii="Times New Roman" w:hAnsi="Times New Roman"/>
        </w:rPr>
        <w:t xml:space="preserve">, p </w:t>
      </w:r>
      <w:r w:rsidRPr="001978C3" w:rsidR="001978C3">
        <w:rPr>
          <w:rFonts w:ascii="Times New Roman" w:hAnsi="Times New Roman"/>
        </w:rPr>
        <w:t xml:space="preserve">73. </w:t>
      </w:r>
    </w:p>
  </w:footnote>
  <w:footnote w:id="13">
    <w:p w:rsidRPr="00622EA0" w:rsidR="00FE4299" w:rsidRDefault="00FE4299" w14:paraId="2C4D3F06" w14:textId="7823D69C">
      <w:pPr>
        <w:pStyle w:val="Allmrkusetekst"/>
        <w:rPr>
          <w:rFonts w:ascii="Times New Roman" w:hAnsi="Times New Roman"/>
        </w:rPr>
      </w:pPr>
      <w:r w:rsidRPr="00622EA0">
        <w:rPr>
          <w:rStyle w:val="Allmrkuseviide"/>
          <w:rFonts w:ascii="Times New Roman" w:hAnsi="Times New Roman"/>
        </w:rPr>
        <w:footnoteRef/>
      </w:r>
      <w:r w:rsidRPr="00622EA0">
        <w:rPr>
          <w:rFonts w:ascii="Times New Roman" w:hAnsi="Times New Roman"/>
        </w:rPr>
        <w:t xml:space="preserve"> </w:t>
      </w:r>
      <w:r w:rsidRPr="00622EA0">
        <w:rPr>
          <w:rFonts w:ascii="Times New Roman" w:hAnsi="Times New Roman"/>
        </w:rPr>
        <w:t xml:space="preserve">Vt täpsemalt </w:t>
      </w:r>
      <w:hyperlink w:history="1" r:id="rId11">
        <w:r w:rsidRPr="00622EA0">
          <w:rPr>
            <w:rStyle w:val="Hperlink"/>
            <w:rFonts w:ascii="Times New Roman" w:hAnsi="Times New Roman"/>
          </w:rPr>
          <w:t>Lastekaitse valdkonna arendamine | Sotsiaalministeerium</w:t>
        </w:r>
      </w:hyperlink>
      <w:r w:rsidRPr="00622EA0">
        <w:rPr>
          <w:rFonts w:ascii="Times New Roman" w:hAnsi="Times New Roman"/>
        </w:rPr>
        <w:t>.</w:t>
      </w:r>
    </w:p>
  </w:footnote>
  <w:footnote w:id="14">
    <w:p w:rsidRPr="00622EA0" w:rsidR="00174F57" w:rsidRDefault="00174F57" w14:paraId="0E43D91D" w14:textId="0FEF713E">
      <w:pPr>
        <w:pStyle w:val="Allmrkusetekst"/>
        <w:rPr>
          <w:rFonts w:ascii="Times New Roman" w:hAnsi="Times New Roman"/>
        </w:rPr>
      </w:pPr>
      <w:r w:rsidRPr="00622EA0">
        <w:rPr>
          <w:rStyle w:val="Allmrkuseviide"/>
          <w:rFonts w:ascii="Times New Roman" w:hAnsi="Times New Roman"/>
        </w:rPr>
        <w:footnoteRef/>
      </w:r>
      <w:r w:rsidRPr="00622EA0">
        <w:rPr>
          <w:rFonts w:ascii="Times New Roman" w:hAnsi="Times New Roman"/>
        </w:rPr>
        <w:t xml:space="preserve"> </w:t>
      </w:r>
      <w:hyperlink w:history="1" r:id="rId12">
        <w:r w:rsidRPr="00622EA0">
          <w:rPr>
            <w:rStyle w:val="Hperlink"/>
            <w:rFonts w:ascii="Times New Roman" w:hAnsi="Times New Roman"/>
          </w:rPr>
          <w:t xml:space="preserve">Lastekaitse juhtumikorralduse mudelite </w:t>
        </w:r>
        <w:r w:rsidRPr="00622EA0" w:rsidR="00CF71E8">
          <w:rPr>
            <w:rStyle w:val="Hperlink"/>
            <w:rFonts w:ascii="Times New Roman" w:hAnsi="Times New Roman"/>
          </w:rPr>
          <w:t>võrdlev analüüs</w:t>
        </w:r>
      </w:hyperlink>
      <w:r w:rsidRPr="00622EA0" w:rsidR="00CF71E8">
        <w:rPr>
          <w:rFonts w:ascii="Times New Roman" w:hAnsi="Times New Roman"/>
        </w:rPr>
        <w:t xml:space="preserve">, </w:t>
      </w:r>
      <w:proofErr w:type="spellStart"/>
      <w:r w:rsidRPr="00622EA0">
        <w:rPr>
          <w:rFonts w:ascii="Times New Roman" w:hAnsi="Times New Roman"/>
        </w:rPr>
        <w:t>Haap</w:t>
      </w:r>
      <w:proofErr w:type="spellEnd"/>
      <w:r w:rsidRPr="00622EA0">
        <w:rPr>
          <w:rFonts w:ascii="Times New Roman" w:hAnsi="Times New Roman"/>
        </w:rPr>
        <w:t xml:space="preserve"> Consulting</w:t>
      </w:r>
      <w:r w:rsidRPr="00622EA0" w:rsidR="00CF71E8">
        <w:rPr>
          <w:rFonts w:ascii="Times New Roman" w:hAnsi="Times New Roman"/>
        </w:rPr>
        <w:t>,</w:t>
      </w:r>
      <w:r w:rsidRPr="00622EA0">
        <w:rPr>
          <w:rFonts w:ascii="Times New Roman" w:hAnsi="Times New Roman"/>
        </w:rPr>
        <w:t xml:space="preserve"> 2024</w:t>
      </w:r>
      <w:r w:rsidRPr="00622EA0" w:rsidR="00CF71E8">
        <w:rPr>
          <w:rFonts w:ascii="Times New Roman" w:hAnsi="Times New Roman"/>
        </w:rPr>
        <w:t>.</w:t>
      </w:r>
    </w:p>
  </w:footnote>
  <w:footnote w:id="15">
    <w:p w:rsidRPr="00622EA0" w:rsidR="007C4401" w:rsidRDefault="007C4401" w14:paraId="033838A1" w14:textId="6CC5EE32">
      <w:pPr>
        <w:pStyle w:val="Allmrkusetekst"/>
        <w:rPr>
          <w:rFonts w:ascii="Times New Roman" w:hAnsi="Times New Roman"/>
        </w:rPr>
      </w:pPr>
      <w:r w:rsidRPr="00622EA0">
        <w:rPr>
          <w:rStyle w:val="Allmrkuseviide"/>
          <w:rFonts w:ascii="Times New Roman" w:hAnsi="Times New Roman"/>
        </w:rPr>
        <w:footnoteRef/>
      </w:r>
      <w:r w:rsidRPr="00622EA0">
        <w:rPr>
          <w:rFonts w:ascii="Times New Roman" w:hAnsi="Times New Roman"/>
        </w:rPr>
        <w:t xml:space="preserve"> </w:t>
      </w:r>
      <w:hyperlink w:history="1" r:id="rId13">
        <w:r w:rsidRPr="00622EA0">
          <w:rPr>
            <w:rStyle w:val="Hperlink"/>
            <w:rFonts w:ascii="Times New Roman" w:hAnsi="Times New Roman"/>
          </w:rPr>
          <w:t>Lastekaitse juhtumikorralduse mudelite võrdlev analüüs</w:t>
        </w:r>
      </w:hyperlink>
      <w:r w:rsidRPr="00622EA0">
        <w:rPr>
          <w:rFonts w:ascii="Times New Roman" w:hAnsi="Times New Roman"/>
        </w:rPr>
        <w:t xml:space="preserve">, </w:t>
      </w:r>
      <w:proofErr w:type="spellStart"/>
      <w:r w:rsidRPr="00622EA0">
        <w:rPr>
          <w:rFonts w:ascii="Times New Roman" w:hAnsi="Times New Roman"/>
        </w:rPr>
        <w:t>Haap</w:t>
      </w:r>
      <w:proofErr w:type="spellEnd"/>
      <w:r w:rsidRPr="00622EA0">
        <w:rPr>
          <w:rFonts w:ascii="Times New Roman" w:hAnsi="Times New Roman"/>
        </w:rPr>
        <w:t xml:space="preserve"> Consulting, 2024, lk-d 59-60, vt lisaks </w:t>
      </w:r>
      <w:r w:rsidRPr="00622EA0" w:rsidR="00F26268">
        <w:rPr>
          <w:rFonts w:ascii="Times New Roman" w:hAnsi="Times New Roman"/>
        </w:rPr>
        <w:t xml:space="preserve">H. </w:t>
      </w:r>
      <w:r w:rsidRPr="00622EA0" w:rsidR="00F75FE7">
        <w:rPr>
          <w:rFonts w:ascii="Times New Roman" w:hAnsi="Times New Roman"/>
        </w:rPr>
        <w:t xml:space="preserve">Alton </w:t>
      </w:r>
      <w:r w:rsidRPr="00622EA0" w:rsidR="00117ABA">
        <w:rPr>
          <w:rFonts w:ascii="Times New Roman" w:hAnsi="Times New Roman"/>
        </w:rPr>
        <w:t>„</w:t>
      </w:r>
      <w:hyperlink w:history="1" r:id="rId14">
        <w:r w:rsidRPr="00622EA0" w:rsidR="00117ABA">
          <w:rPr>
            <w:rStyle w:val="Hperlink"/>
            <w:rFonts w:ascii="Times New Roman" w:hAnsi="Times New Roman"/>
          </w:rPr>
          <w:t>Juhtumikorraldusmudel „Turvalisuse märgid“ – uus tööriist Eesti lastekaitsetöös</w:t>
        </w:r>
      </w:hyperlink>
      <w:r w:rsidRPr="00622EA0" w:rsidR="00117ABA">
        <w:rPr>
          <w:rFonts w:ascii="Times New Roman" w:hAnsi="Times New Roman"/>
        </w:rPr>
        <w:t>“, Sotsiaaltöö</w:t>
      </w:r>
      <w:r w:rsidRPr="00622EA0" w:rsidR="0054091B">
        <w:rPr>
          <w:rFonts w:ascii="Times New Roman" w:hAnsi="Times New Roman"/>
        </w:rPr>
        <w:t>, okt 2024.</w:t>
      </w:r>
      <w:r w:rsidRPr="00622EA0" w:rsidR="00117ABA">
        <w:rPr>
          <w:rFonts w:ascii="Times New Roman" w:hAnsi="Times New Roman"/>
        </w:rPr>
        <w:t xml:space="preserve"> </w:t>
      </w:r>
    </w:p>
  </w:footnote>
  <w:footnote w:id="16">
    <w:p w:rsidRPr="00622EA0" w:rsidR="00DC41DB" w:rsidRDefault="00DC41DB" w14:paraId="22802ED6" w14:textId="60427D57">
      <w:pPr>
        <w:pStyle w:val="Allmrkusetekst"/>
        <w:rPr>
          <w:rFonts w:ascii="Times New Roman" w:hAnsi="Times New Roman"/>
        </w:rPr>
      </w:pPr>
      <w:r w:rsidRPr="00622EA0">
        <w:rPr>
          <w:rStyle w:val="Allmrkuseviide"/>
          <w:rFonts w:ascii="Times New Roman" w:hAnsi="Times New Roman"/>
        </w:rPr>
        <w:footnoteRef/>
      </w:r>
      <w:r w:rsidRPr="00622EA0">
        <w:rPr>
          <w:rFonts w:ascii="Times New Roman" w:hAnsi="Times New Roman"/>
        </w:rPr>
        <w:t xml:space="preserve"> </w:t>
      </w:r>
      <w:r w:rsidRPr="00622EA0" w:rsidR="00622EA0">
        <w:rPr>
          <w:rFonts w:ascii="Times New Roman" w:hAnsi="Times New Roman"/>
        </w:rPr>
        <w:t xml:space="preserve">K. Laul, M. </w:t>
      </w:r>
      <w:proofErr w:type="spellStart"/>
      <w:r w:rsidRPr="00622EA0" w:rsidR="00622EA0">
        <w:rPr>
          <w:rFonts w:ascii="Times New Roman" w:hAnsi="Times New Roman"/>
        </w:rPr>
        <w:t>Kähr</w:t>
      </w:r>
      <w:proofErr w:type="spellEnd"/>
      <w:r w:rsidRPr="00622EA0" w:rsidR="00622EA0">
        <w:rPr>
          <w:rFonts w:ascii="Times New Roman" w:hAnsi="Times New Roman"/>
        </w:rPr>
        <w:t xml:space="preserve"> „</w:t>
      </w:r>
      <w:hyperlink w:history="1" r:id="rId15">
        <w:r w:rsidRPr="001839E4" w:rsidR="00622EA0">
          <w:rPr>
            <w:rStyle w:val="Hperlink"/>
            <w:rFonts w:ascii="Times New Roman" w:hAnsi="Times New Roman"/>
          </w:rPr>
          <w:t>Võrgustikutöö lastekaitses kui efektiivne meetod abivajavate laste toetamisel</w:t>
        </w:r>
      </w:hyperlink>
      <w:r w:rsidRPr="00622EA0" w:rsidR="00622EA0">
        <w:rPr>
          <w:rFonts w:ascii="Times New Roman" w:hAnsi="Times New Roman"/>
        </w:rPr>
        <w:t xml:space="preserve">“, </w:t>
      </w:r>
      <w:r w:rsidR="00F911EB">
        <w:rPr>
          <w:rFonts w:ascii="Times New Roman" w:hAnsi="Times New Roman"/>
        </w:rPr>
        <w:t xml:space="preserve">MTÜ Lastekaitse Liit </w:t>
      </w:r>
      <w:r w:rsidRPr="00EF1332" w:rsidR="00F911EB">
        <w:rPr>
          <w:rFonts w:ascii="Times New Roman" w:hAnsi="Times New Roman"/>
        </w:rPr>
        <w:t>infokiri</w:t>
      </w:r>
      <w:r w:rsidR="00F911EB">
        <w:rPr>
          <w:rFonts w:ascii="Times New Roman" w:hAnsi="Times New Roman"/>
        </w:rPr>
        <w:t xml:space="preserve"> Märka Last, 29.11.2024. </w:t>
      </w:r>
    </w:p>
  </w:footnote>
  <w:footnote w:id="17">
    <w:p w:rsidR="006C11E3" w:rsidRDefault="006C11E3" w14:paraId="20E004AC" w14:textId="77BF5EA9">
      <w:pPr>
        <w:pStyle w:val="Allmrkusetekst"/>
      </w:pPr>
      <w:r>
        <w:rPr>
          <w:rStyle w:val="Allmrkuseviide"/>
        </w:rPr>
        <w:footnoteRef/>
      </w:r>
      <w:r>
        <w:t xml:space="preserve"> </w:t>
      </w:r>
      <w:hyperlink w:history="1" r:id="rId16">
        <w:r w:rsidRPr="00C710E1">
          <w:rPr>
            <w:rStyle w:val="Hperlink"/>
            <w:rFonts w:ascii="Times New Roman" w:hAnsi="Times New Roman"/>
          </w:rPr>
          <w:t>Lapse heaolu hindamise käsiraamat</w:t>
        </w:r>
      </w:hyperlink>
      <w:r>
        <w:rPr>
          <w:rFonts w:ascii="Times New Roman" w:hAnsi="Times New Roman"/>
        </w:rPr>
        <w:t>, p 4.5.</w:t>
      </w:r>
    </w:p>
  </w:footnote>
  <w:footnote w:id="18">
    <w:p w:rsidRPr="00720096" w:rsidR="006626B6" w:rsidRDefault="006626B6" w14:paraId="0D6A5ECC" w14:textId="1E97FEE5">
      <w:pPr>
        <w:pStyle w:val="Allmrkusetekst"/>
        <w:rPr>
          <w:rFonts w:ascii="Times New Roman" w:hAnsi="Times New Roman"/>
        </w:rPr>
      </w:pPr>
      <w:r w:rsidRPr="00720096">
        <w:rPr>
          <w:rStyle w:val="Allmrkuseviide"/>
          <w:rFonts w:ascii="Times New Roman" w:hAnsi="Times New Roman"/>
        </w:rPr>
        <w:footnoteRef/>
      </w:r>
      <w:r w:rsidRPr="00720096">
        <w:rPr>
          <w:rFonts w:ascii="Times New Roman" w:hAnsi="Times New Roman"/>
        </w:rPr>
        <w:t xml:space="preserve"> </w:t>
      </w:r>
      <w:r w:rsidRPr="00720096" w:rsidR="00634DEA">
        <w:rPr>
          <w:rFonts w:ascii="Times New Roman" w:hAnsi="Times New Roman"/>
        </w:rPr>
        <w:t xml:space="preserve">Nt </w:t>
      </w:r>
      <w:hyperlink w:history="1" r:id="rId17">
        <w:r w:rsidRPr="00720096" w:rsidR="00634DEA">
          <w:rPr>
            <w:rStyle w:val="Hperlink"/>
            <w:rFonts w:ascii="Times New Roman" w:hAnsi="Times New Roman"/>
          </w:rPr>
          <w:t>Saaremaa Toetava Hariduse Keskus</w:t>
        </w:r>
      </w:hyperlink>
      <w:r w:rsidRPr="00720096" w:rsidR="00634DEA">
        <w:rPr>
          <w:rFonts w:ascii="Times New Roman" w:hAnsi="Times New Roman"/>
        </w:rPr>
        <w:t xml:space="preserve"> </w:t>
      </w:r>
      <w:r w:rsidRPr="00720096" w:rsidR="00DC3EF4">
        <w:rPr>
          <w:rFonts w:ascii="Times New Roman" w:hAnsi="Times New Roman"/>
        </w:rPr>
        <w:t>haridustugiteenuste osas</w:t>
      </w:r>
      <w:r w:rsidR="00720096">
        <w:rPr>
          <w:rFonts w:ascii="Times New Roman" w:hAnsi="Times New Roman"/>
        </w:rPr>
        <w:t xml:space="preserve">, </w:t>
      </w:r>
      <w:hyperlink w:history="1" r:id="rId18">
        <w:r w:rsidRPr="00720096" w:rsidR="00720096">
          <w:rPr>
            <w:rStyle w:val="Hperlink"/>
            <w:rFonts w:ascii="Times New Roman" w:hAnsi="Times New Roman"/>
          </w:rPr>
          <w:t>Haapsalu Hariduse Tugiteenuste Keskus</w:t>
        </w:r>
      </w:hyperlink>
      <w:r w:rsidR="00720096">
        <w:rPr>
          <w:rFonts w:ascii="Times New Roman" w:hAnsi="Times New Roman"/>
        </w:rPr>
        <w:t xml:space="preserve"> jt</w:t>
      </w:r>
      <w:r w:rsidRPr="00720096" w:rsidR="00720096">
        <w:rPr>
          <w:rFonts w:ascii="Times New Roman" w:hAnsi="Times New Roman"/>
        </w:rPr>
        <w:t>.</w:t>
      </w:r>
    </w:p>
  </w:footnote>
  <w:footnote w:id="19">
    <w:p w:rsidRPr="003E078C" w:rsidR="003E078C" w:rsidRDefault="003E078C" w14:paraId="700E7844" w14:textId="776C8789">
      <w:pPr>
        <w:pStyle w:val="Allmrkusetekst"/>
        <w:rPr>
          <w:rFonts w:ascii="Times New Roman" w:hAnsi="Times New Roman"/>
        </w:rPr>
      </w:pPr>
      <w:r w:rsidRPr="003E078C">
        <w:rPr>
          <w:rStyle w:val="Allmrkuseviide"/>
          <w:rFonts w:ascii="Times New Roman" w:hAnsi="Times New Roman"/>
        </w:rPr>
        <w:footnoteRef/>
      </w:r>
      <w:r w:rsidRPr="003E078C">
        <w:rPr>
          <w:rFonts w:ascii="Times New Roman" w:hAnsi="Times New Roman"/>
        </w:rPr>
        <w:t xml:space="preserve"> </w:t>
      </w:r>
      <w:hyperlink w:history="1" r:id="rId19">
        <w:r w:rsidRPr="003E078C">
          <w:rPr>
            <w:rStyle w:val="Hperlink"/>
            <w:rFonts w:ascii="Times New Roman" w:hAnsi="Times New Roman"/>
          </w:rPr>
          <w:t>Lapse heaolu hindamise käsiraamat</w:t>
        </w:r>
      </w:hyperlink>
      <w:r w:rsidRPr="003E078C">
        <w:rPr>
          <w:rFonts w:ascii="Times New Roman" w:hAnsi="Times New Roman"/>
        </w:rPr>
        <w:t>, p 2.4.</w:t>
      </w:r>
    </w:p>
  </w:footnote>
  <w:footnote w:id="20">
    <w:p w:rsidRPr="00702337" w:rsidR="00702337" w:rsidRDefault="00702337" w14:paraId="307E567D" w14:textId="7C53DA5D">
      <w:pPr>
        <w:pStyle w:val="Allmrkusetekst"/>
        <w:rPr>
          <w:rFonts w:ascii="Times New Roman" w:hAnsi="Times New Roman"/>
        </w:rPr>
      </w:pPr>
      <w:r w:rsidRPr="00702337">
        <w:rPr>
          <w:rStyle w:val="Allmrkuseviide"/>
          <w:rFonts w:ascii="Times New Roman" w:hAnsi="Times New Roman"/>
        </w:rPr>
        <w:footnoteRef/>
      </w:r>
      <w:r w:rsidRPr="00702337">
        <w:rPr>
          <w:rFonts w:ascii="Times New Roman" w:hAnsi="Times New Roman"/>
        </w:rPr>
        <w:t xml:space="preserve"> </w:t>
      </w:r>
      <w:r w:rsidR="003E078C">
        <w:rPr>
          <w:rFonts w:ascii="Times New Roman" w:hAnsi="Times New Roman"/>
        </w:rPr>
        <w:t xml:space="preserve">Samas. </w:t>
      </w:r>
    </w:p>
  </w:footnote>
  <w:footnote w:id="21">
    <w:p w:rsidR="00FD6874" w:rsidRDefault="00FD6874" w14:paraId="1B1513F8" w14:textId="64E27767">
      <w:pPr>
        <w:pStyle w:val="Allmrkusetekst"/>
      </w:pPr>
      <w:r>
        <w:rPr>
          <w:rStyle w:val="Allmrkuseviide"/>
        </w:rPr>
        <w:footnoteRef/>
      </w:r>
      <w:r>
        <w:t xml:space="preserve"> </w:t>
      </w:r>
      <w:hyperlink w:history="1" r:id="rId20">
        <w:r w:rsidRPr="003E078C">
          <w:rPr>
            <w:rStyle w:val="Hperlink"/>
            <w:rFonts w:ascii="Times New Roman" w:hAnsi="Times New Roman"/>
          </w:rPr>
          <w:t>Lapse heaolu hindamise käsiraamat</w:t>
        </w:r>
      </w:hyperlink>
      <w:r w:rsidRPr="003E078C">
        <w:rPr>
          <w:rFonts w:ascii="Times New Roman" w:hAnsi="Times New Roman"/>
        </w:rPr>
        <w:t xml:space="preserve">, p </w:t>
      </w:r>
      <w:r w:rsidR="00E9186F">
        <w:rPr>
          <w:rFonts w:ascii="Times New Roman" w:hAnsi="Times New Roman"/>
        </w:rPr>
        <w:t xml:space="preserve">10.4. </w:t>
      </w:r>
    </w:p>
  </w:footnote>
  <w:footnote w:id="22">
    <w:p w:rsidR="00CF5465" w:rsidP="00CF5465" w:rsidRDefault="00CF5465" w14:paraId="6CAF3534" w14:textId="77777777">
      <w:pPr>
        <w:pStyle w:val="Allmrkusetekst"/>
      </w:pPr>
      <w:r>
        <w:rPr>
          <w:rStyle w:val="Allmrkuseviide"/>
        </w:rPr>
        <w:footnoteRef/>
      </w:r>
      <w:r>
        <w:t xml:space="preserve"> </w:t>
      </w:r>
      <w:hyperlink w:history="1" r:id="rId21">
        <w:r w:rsidRPr="009825B9">
          <w:rPr>
            <w:rStyle w:val="Hperlink"/>
            <w:rFonts w:ascii="Times New Roman" w:hAnsi="Times New Roman"/>
          </w:rPr>
          <w:t>Tänapäevase lastekaitse juhtumikorralduse, andmevahetuse ja e-teenuste analüüs</w:t>
        </w:r>
      </w:hyperlink>
      <w:r>
        <w:rPr>
          <w:rFonts w:ascii="Times New Roman" w:hAnsi="Times New Roman"/>
          <w:color w:val="000000"/>
        </w:rPr>
        <w:t>.</w:t>
      </w:r>
      <w:r w:rsidRPr="009825B9">
        <w:rPr>
          <w:rFonts w:ascii="Times New Roman" w:hAnsi="Times New Roman"/>
          <w:color w:val="000000"/>
        </w:rPr>
        <w:t xml:space="preserve"> </w:t>
      </w:r>
      <w:r>
        <w:rPr>
          <w:rFonts w:ascii="Times New Roman" w:hAnsi="Times New Roman"/>
          <w:color w:val="000000"/>
        </w:rPr>
        <w:t xml:space="preserve">Civitta, </w:t>
      </w:r>
      <w:r w:rsidRPr="009825B9">
        <w:rPr>
          <w:rFonts w:ascii="Times New Roman" w:hAnsi="Times New Roman"/>
          <w:color w:val="000000"/>
        </w:rPr>
        <w:t>2022</w:t>
      </w:r>
      <w:r>
        <w:rPr>
          <w:rFonts w:ascii="Times New Roman" w:hAnsi="Times New Roman"/>
          <w:color w:val="000000"/>
        </w:rPr>
        <w:t xml:space="preserve">, lk 21. </w:t>
      </w:r>
    </w:p>
  </w:footnote>
  <w:footnote w:id="23">
    <w:p w:rsidR="00CF5465" w:rsidP="00CF5465" w:rsidRDefault="00CF5465" w14:paraId="18990188" w14:textId="77777777">
      <w:pPr>
        <w:pStyle w:val="Allmrkusetekst"/>
      </w:pPr>
      <w:r>
        <w:rPr>
          <w:rStyle w:val="Allmrkuseviide"/>
        </w:rPr>
        <w:footnoteRef/>
      </w:r>
      <w:r>
        <w:t xml:space="preserve"> </w:t>
      </w:r>
      <w:r w:rsidRPr="008C7701">
        <w:rPr>
          <w:rFonts w:ascii="Times New Roman" w:hAnsi="Times New Roman"/>
        </w:rPr>
        <w:t xml:space="preserve">Samas, </w:t>
      </w:r>
      <w:r w:rsidRPr="008C7701">
        <w:rPr>
          <w:rFonts w:ascii="Times New Roman" w:hAnsi="Times New Roman"/>
          <w:color w:val="000000"/>
        </w:rPr>
        <w:t>lk 22.</w:t>
      </w:r>
      <w:r>
        <w:rPr>
          <w:rFonts w:ascii="Times New Roman" w:hAnsi="Times New Roman"/>
          <w:color w:val="000000"/>
        </w:rPr>
        <w:t xml:space="preserve"> </w:t>
      </w:r>
    </w:p>
    <w:p w:rsidR="00CF5465" w:rsidP="00CF5465" w:rsidRDefault="00CF5465" w14:paraId="40DC78C7" w14:textId="77777777">
      <w:pPr>
        <w:pStyle w:val="Allmrkusetekst"/>
      </w:pPr>
    </w:p>
  </w:footnote>
  <w:footnote w:id="24">
    <w:p w:rsidR="00332863" w:rsidRDefault="00332863" w14:paraId="4B0770E3" w14:textId="59C91109">
      <w:pPr>
        <w:pStyle w:val="Allmrkusetekst"/>
      </w:pPr>
      <w:r>
        <w:rPr>
          <w:rStyle w:val="Allmrkuseviide"/>
        </w:rPr>
        <w:footnoteRef/>
      </w:r>
      <w:r>
        <w:t xml:space="preserve"> </w:t>
      </w:r>
      <w:hyperlink w:history="1" r:id="rId22">
        <w:r w:rsidRPr="00892EDC">
          <w:rPr>
            <w:rStyle w:val="Hperlink"/>
            <w:rFonts w:ascii="Times New Roman" w:hAnsi="Times New Roman"/>
          </w:rPr>
          <w:t>Õiguskantsleri 27.03.2015 märgukiri nr 6-8/131398/1501356</w:t>
        </w:r>
      </w:hyperlink>
      <w:r>
        <w:rPr>
          <w:rFonts w:ascii="Times New Roman" w:hAnsi="Times New Roman"/>
        </w:rPr>
        <w:t xml:space="preserve"> </w:t>
      </w:r>
      <w:r w:rsidR="00483188">
        <w:rPr>
          <w:rFonts w:ascii="Times New Roman" w:hAnsi="Times New Roman"/>
        </w:rPr>
        <w:t xml:space="preserve">justiits- ja sotsiaalkaitseministrile. </w:t>
      </w:r>
    </w:p>
  </w:footnote>
  <w:footnote w:id="25">
    <w:p w:rsidR="00191043" w:rsidP="00191043" w:rsidRDefault="00191043" w14:paraId="3E513B2D" w14:textId="7B475AD1">
      <w:pPr>
        <w:pStyle w:val="Allmrkusetekst"/>
      </w:pPr>
      <w:r>
        <w:rPr>
          <w:rStyle w:val="Allmrkuseviide"/>
        </w:rPr>
        <w:footnoteRef/>
      </w:r>
      <w:r>
        <w:t xml:space="preserve"> </w:t>
      </w:r>
      <w:hyperlink w:history="1" r:id="rId23">
        <w:r w:rsidRPr="00892EDC">
          <w:rPr>
            <w:rStyle w:val="Hperlink"/>
            <w:rFonts w:ascii="Times New Roman" w:hAnsi="Times New Roman"/>
          </w:rPr>
          <w:t>Õiguskantsleri 27.03.2015 märgukiri nr 6-8/131398/1501356</w:t>
        </w:r>
      </w:hyperlink>
      <w:r>
        <w:rPr>
          <w:rFonts w:ascii="Times New Roman" w:hAnsi="Times New Roman"/>
        </w:rPr>
        <w:t xml:space="preserve"> justiits- ja sotsiaalkaitseministrile, p 12. </w:t>
      </w:r>
    </w:p>
  </w:footnote>
  <w:footnote w:id="26">
    <w:p w:rsidRPr="00E648F8" w:rsidR="00E648F8" w:rsidRDefault="00E648F8" w14:paraId="557C7B89" w14:textId="48495172">
      <w:pPr>
        <w:pStyle w:val="Allmrkusetekst"/>
        <w:rPr>
          <w:rFonts w:ascii="Times New Roman" w:hAnsi="Times New Roman"/>
        </w:rPr>
      </w:pPr>
      <w:r w:rsidRPr="00E648F8">
        <w:rPr>
          <w:rStyle w:val="Allmrkuseviide"/>
          <w:rFonts w:ascii="Times New Roman" w:hAnsi="Times New Roman"/>
        </w:rPr>
        <w:footnoteRef/>
      </w:r>
      <w:r w:rsidRPr="00E648F8">
        <w:rPr>
          <w:rFonts w:ascii="Times New Roman" w:hAnsi="Times New Roman"/>
        </w:rPr>
        <w:t xml:space="preserve"> </w:t>
      </w:r>
      <w:proofErr w:type="spellStart"/>
      <w:r>
        <w:rPr>
          <w:rFonts w:ascii="Times New Roman" w:hAnsi="Times New Roman"/>
        </w:rPr>
        <w:t>STAR-i</w:t>
      </w:r>
      <w:proofErr w:type="spellEnd"/>
      <w:r>
        <w:rPr>
          <w:rFonts w:ascii="Times New Roman" w:hAnsi="Times New Roman"/>
        </w:rPr>
        <w:t xml:space="preserve"> infopäringu andmed 10.</w:t>
      </w:r>
      <w:r w:rsidR="006A4865">
        <w:rPr>
          <w:rFonts w:ascii="Times New Roman" w:hAnsi="Times New Roman"/>
        </w:rPr>
        <w:t xml:space="preserve"> aprilli </w:t>
      </w:r>
      <w:r>
        <w:rPr>
          <w:rFonts w:ascii="Times New Roman" w:hAnsi="Times New Roman"/>
        </w:rPr>
        <w:t>2025.</w:t>
      </w:r>
      <w:r w:rsidR="006A4865">
        <w:rPr>
          <w:rFonts w:ascii="Times New Roman" w:hAnsi="Times New Roman"/>
        </w:rPr>
        <w:t xml:space="preserve"> a seisuga. </w:t>
      </w:r>
    </w:p>
  </w:footnote>
  <w:footnote w:id="27">
    <w:p w:rsidRPr="00E648F8" w:rsidR="00E648F8" w:rsidRDefault="00E648F8" w14:paraId="19F05273" w14:textId="7CE8F93A">
      <w:pPr>
        <w:pStyle w:val="Allmrkusetekst"/>
        <w:rPr>
          <w:rFonts w:ascii="Times New Roman" w:hAnsi="Times New Roman"/>
        </w:rPr>
      </w:pPr>
      <w:r w:rsidRPr="00E648F8">
        <w:rPr>
          <w:rStyle w:val="Allmrkuseviide"/>
          <w:rFonts w:ascii="Times New Roman" w:hAnsi="Times New Roman"/>
        </w:rPr>
        <w:footnoteRef/>
      </w:r>
      <w:r w:rsidRPr="00E648F8">
        <w:rPr>
          <w:rFonts w:ascii="Times New Roman" w:hAnsi="Times New Roman"/>
        </w:rPr>
        <w:t xml:space="preserve"> </w:t>
      </w:r>
      <w:r w:rsidRPr="00E648F8">
        <w:rPr>
          <w:rFonts w:ascii="Times New Roman" w:hAnsi="Times New Roman"/>
        </w:rPr>
        <w:t xml:space="preserve">S-veeb (2024). Lastekaitse kohaliku omavalitsuse üksuses. </w:t>
      </w:r>
    </w:p>
  </w:footnote>
  <w:footnote w:id="28">
    <w:p w:rsidRPr="006A4865" w:rsidR="006A4865" w:rsidRDefault="006A4865" w14:paraId="737A1226" w14:textId="2B1CF0DE">
      <w:pPr>
        <w:pStyle w:val="Allmrkusetekst"/>
        <w:rPr>
          <w:rFonts w:ascii="Times New Roman" w:hAnsi="Times New Roman"/>
        </w:rPr>
      </w:pPr>
      <w:r w:rsidRPr="006A4865">
        <w:rPr>
          <w:rStyle w:val="Allmrkuseviide"/>
          <w:rFonts w:ascii="Times New Roman" w:hAnsi="Times New Roman"/>
        </w:rPr>
        <w:footnoteRef/>
      </w:r>
      <w:r w:rsidRPr="006A4865">
        <w:rPr>
          <w:rFonts w:ascii="Times New Roman" w:hAnsi="Times New Roman"/>
        </w:rPr>
        <w:t xml:space="preserve"> </w:t>
      </w:r>
      <w:r w:rsidRPr="006A4865">
        <w:rPr>
          <w:rFonts w:ascii="Times New Roman" w:hAnsi="Times New Roman"/>
        </w:rPr>
        <w:t>Haridussilm (2025). Tugispetsialistide andmed. Üldhariduses tugispetsialistide arv ametikohtade lõikes.</w:t>
      </w:r>
    </w:p>
  </w:footnote>
  <w:footnote w:id="29">
    <w:p w:rsidRPr="006A4865" w:rsidR="006A4865" w:rsidRDefault="006A4865" w14:paraId="37B032A3" w14:textId="6EC15C14">
      <w:pPr>
        <w:pStyle w:val="Allmrkusetekst"/>
        <w:rPr>
          <w:rFonts w:ascii="Times New Roman" w:hAnsi="Times New Roman"/>
        </w:rPr>
      </w:pPr>
      <w:r w:rsidRPr="006A4865">
        <w:rPr>
          <w:rStyle w:val="Allmrkuseviide"/>
          <w:rFonts w:ascii="Times New Roman" w:hAnsi="Times New Roman"/>
        </w:rPr>
        <w:footnoteRef/>
      </w:r>
      <w:r w:rsidRPr="006A4865">
        <w:rPr>
          <w:rFonts w:ascii="Times New Roman" w:hAnsi="Times New Roman"/>
        </w:rPr>
        <w:t xml:space="preserve"> </w:t>
      </w:r>
      <w:r w:rsidRPr="006A4865">
        <w:rPr>
          <w:rFonts w:ascii="Times New Roman" w:hAnsi="Times New Roman"/>
        </w:rPr>
        <w:t>SKA andmed, edastatud Sotsiaalministeeriumile 6.</w:t>
      </w:r>
      <w:r w:rsidR="00E84086">
        <w:rPr>
          <w:rFonts w:ascii="Times New Roman" w:hAnsi="Times New Roman"/>
        </w:rPr>
        <w:t xml:space="preserve"> mail </w:t>
      </w:r>
      <w:r w:rsidRPr="006A4865">
        <w:rPr>
          <w:rFonts w:ascii="Times New Roman" w:hAnsi="Times New Roman"/>
        </w:rPr>
        <w:t>2025.</w:t>
      </w:r>
      <w:r w:rsidR="00E84086">
        <w:rPr>
          <w:rFonts w:ascii="Times New Roman" w:hAnsi="Times New Roman"/>
        </w:rPr>
        <w:t xml:space="preserve"> a.</w:t>
      </w:r>
      <w:r w:rsidRPr="006A4865">
        <w:rPr>
          <w:rFonts w:ascii="Times New Roman" w:hAnsi="Times New Roman"/>
        </w:rPr>
        <w:t xml:space="preserve"> </w:t>
      </w:r>
    </w:p>
  </w:footnote>
  <w:footnote w:id="30">
    <w:p w:rsidRPr="00E84086" w:rsidR="00E84086" w:rsidRDefault="00E84086" w14:paraId="4B6769C3" w14:textId="39D04B18">
      <w:pPr>
        <w:pStyle w:val="Allmrkusetekst"/>
        <w:rPr>
          <w:rFonts w:ascii="Times New Roman" w:hAnsi="Times New Roman"/>
        </w:rPr>
      </w:pPr>
      <w:r w:rsidRPr="00E84086">
        <w:rPr>
          <w:rStyle w:val="Allmrkuseviide"/>
          <w:rFonts w:ascii="Times New Roman" w:hAnsi="Times New Roman"/>
        </w:rPr>
        <w:footnoteRef/>
      </w:r>
      <w:r w:rsidRPr="00E84086">
        <w:rPr>
          <w:rFonts w:ascii="Times New Roman" w:hAnsi="Times New Roman"/>
        </w:rPr>
        <w:t xml:space="preserve"> </w:t>
      </w:r>
      <w:r w:rsidRPr="00E84086">
        <w:rPr>
          <w:rFonts w:ascii="Times New Roman" w:hAnsi="Times New Roman"/>
        </w:rPr>
        <w:t xml:space="preserve">SKA veebilehe andmed 27. oktoobri 2025. a seisuga. </w:t>
      </w:r>
    </w:p>
  </w:footnote>
  <w:footnote w:id="31">
    <w:p w:rsidRPr="006C6C95" w:rsidR="006C6C95" w:rsidRDefault="006C6C95" w14:paraId="19279242" w14:textId="5DB9E569">
      <w:pPr>
        <w:pStyle w:val="Allmrkusetekst"/>
        <w:rPr>
          <w:rFonts w:ascii="Times New Roman" w:hAnsi="Times New Roman"/>
        </w:rPr>
      </w:pPr>
      <w:r w:rsidRPr="006C6C95">
        <w:rPr>
          <w:rStyle w:val="Allmrkuseviide"/>
          <w:rFonts w:ascii="Times New Roman" w:hAnsi="Times New Roman"/>
        </w:rPr>
        <w:footnoteRef/>
      </w:r>
      <w:r w:rsidRPr="006C6C95">
        <w:rPr>
          <w:rFonts w:ascii="Times New Roman" w:hAnsi="Times New Roman"/>
        </w:rPr>
        <w:t xml:space="preserve"> </w:t>
      </w:r>
      <w:r>
        <w:rPr>
          <w:rFonts w:ascii="Times New Roman" w:hAnsi="Times New Roman"/>
        </w:rPr>
        <w:t xml:space="preserve">Vt </w:t>
      </w:r>
      <w:hyperlink w:tgtFrame="_blank" w:tooltip="https://kpkoda.ee/kohtutaiturid/kohtutaiturid-kontakt/" w:history="1" r:id="rId24">
        <w:r w:rsidR="004B1F37">
          <w:rPr>
            <w:rStyle w:val="Hperlink"/>
            <w:rFonts w:ascii="Times New Roman" w:hAnsi="Times New Roman"/>
          </w:rPr>
          <w:t>k</w:t>
        </w:r>
        <w:r w:rsidRPr="006C6C95">
          <w:rPr>
            <w:rStyle w:val="Hperlink"/>
            <w:rFonts w:ascii="Times New Roman" w:hAnsi="Times New Roman"/>
          </w:rPr>
          <w:t>ohtutäiturite otsing - Kohtutäiturite ja Pankrotihaldurite Koda</w:t>
        </w:r>
      </w:hyperlink>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650F54"/>
    <w:multiLevelType w:val="hybridMultilevel"/>
    <w:tmpl w:val="04B6216E"/>
    <w:lvl w:ilvl="0" w:tplc="E2C07816">
      <w:start w:val="1"/>
      <w:numFmt w:val="decimal"/>
      <w:lvlText w:val="%1)"/>
      <w:lvlJc w:val="left"/>
      <w:pPr>
        <w:ind w:left="720" w:hanging="360"/>
      </w:pPr>
    </w:lvl>
    <w:lvl w:ilvl="1" w:tplc="7E6C7388">
      <w:start w:val="1"/>
      <w:numFmt w:val="lowerLetter"/>
      <w:lvlText w:val="%2."/>
      <w:lvlJc w:val="left"/>
      <w:pPr>
        <w:ind w:left="1440" w:hanging="360"/>
      </w:pPr>
    </w:lvl>
    <w:lvl w:ilvl="2" w:tplc="8564DEBE">
      <w:start w:val="1"/>
      <w:numFmt w:val="lowerRoman"/>
      <w:lvlText w:val="%3."/>
      <w:lvlJc w:val="right"/>
      <w:pPr>
        <w:ind w:left="2160" w:hanging="180"/>
      </w:pPr>
    </w:lvl>
    <w:lvl w:ilvl="3" w:tplc="DDACA42A">
      <w:start w:val="1"/>
      <w:numFmt w:val="decimal"/>
      <w:lvlText w:val="%4."/>
      <w:lvlJc w:val="left"/>
      <w:pPr>
        <w:ind w:left="2880" w:hanging="360"/>
      </w:pPr>
    </w:lvl>
    <w:lvl w:ilvl="4" w:tplc="51EA089E">
      <w:start w:val="1"/>
      <w:numFmt w:val="lowerLetter"/>
      <w:lvlText w:val="%5."/>
      <w:lvlJc w:val="left"/>
      <w:pPr>
        <w:ind w:left="3600" w:hanging="360"/>
      </w:pPr>
    </w:lvl>
    <w:lvl w:ilvl="5" w:tplc="06BC954E">
      <w:start w:val="1"/>
      <w:numFmt w:val="lowerRoman"/>
      <w:lvlText w:val="%6."/>
      <w:lvlJc w:val="right"/>
      <w:pPr>
        <w:ind w:left="4320" w:hanging="180"/>
      </w:pPr>
    </w:lvl>
    <w:lvl w:ilvl="6" w:tplc="549C4704">
      <w:start w:val="1"/>
      <w:numFmt w:val="decimal"/>
      <w:lvlText w:val="%7."/>
      <w:lvlJc w:val="left"/>
      <w:pPr>
        <w:ind w:left="5040" w:hanging="360"/>
      </w:pPr>
    </w:lvl>
    <w:lvl w:ilvl="7" w:tplc="E62EF39C">
      <w:start w:val="1"/>
      <w:numFmt w:val="lowerLetter"/>
      <w:lvlText w:val="%8."/>
      <w:lvlJc w:val="left"/>
      <w:pPr>
        <w:ind w:left="5760" w:hanging="360"/>
      </w:pPr>
    </w:lvl>
    <w:lvl w:ilvl="8" w:tplc="6784B2C0">
      <w:start w:val="1"/>
      <w:numFmt w:val="lowerRoman"/>
      <w:lvlText w:val="%9."/>
      <w:lvlJc w:val="right"/>
      <w:pPr>
        <w:ind w:left="6480" w:hanging="180"/>
      </w:pPr>
    </w:lvl>
  </w:abstractNum>
  <w:abstractNum w:abstractNumId="2" w15:restartNumberingAfterBreak="0">
    <w:nsid w:val="0B0E3B73"/>
    <w:multiLevelType w:val="multilevel"/>
    <w:tmpl w:val="D9D8CE2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43C761B"/>
    <w:multiLevelType w:val="hybridMultilevel"/>
    <w:tmpl w:val="49E8B438"/>
    <w:lvl w:ilvl="0" w:tplc="CB00621C">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47319F"/>
    <w:multiLevelType w:val="hybridMultilevel"/>
    <w:tmpl w:val="75FCC8EE"/>
    <w:lvl w:ilvl="0" w:tplc="C980E0CE">
      <w:start w:val="1"/>
      <w:numFmt w:val="bullet"/>
      <w:lvlText w:val=""/>
      <w:lvlJc w:val="left"/>
      <w:pPr>
        <w:ind w:left="720" w:hanging="360"/>
      </w:pPr>
      <w:rPr>
        <w:rFonts w:hint="default" w:ascii="Symbol" w:hAnsi="Symbol"/>
      </w:rPr>
    </w:lvl>
    <w:lvl w:ilvl="1" w:tplc="E4CC0E20">
      <w:start w:val="1"/>
      <w:numFmt w:val="bullet"/>
      <w:lvlText w:val="o"/>
      <w:lvlJc w:val="left"/>
      <w:pPr>
        <w:ind w:left="1440" w:hanging="360"/>
      </w:pPr>
      <w:rPr>
        <w:rFonts w:hint="default" w:ascii="Courier New" w:hAnsi="Courier New"/>
      </w:rPr>
    </w:lvl>
    <w:lvl w:ilvl="2" w:tplc="646A8B50">
      <w:start w:val="1"/>
      <w:numFmt w:val="bullet"/>
      <w:lvlText w:val=""/>
      <w:lvlJc w:val="left"/>
      <w:pPr>
        <w:ind w:left="2160" w:hanging="360"/>
      </w:pPr>
      <w:rPr>
        <w:rFonts w:hint="default" w:ascii="Wingdings" w:hAnsi="Wingdings"/>
      </w:rPr>
    </w:lvl>
    <w:lvl w:ilvl="3" w:tplc="160E799E">
      <w:start w:val="1"/>
      <w:numFmt w:val="bullet"/>
      <w:lvlText w:val=""/>
      <w:lvlJc w:val="left"/>
      <w:pPr>
        <w:ind w:left="2880" w:hanging="360"/>
      </w:pPr>
      <w:rPr>
        <w:rFonts w:hint="default" w:ascii="Symbol" w:hAnsi="Symbol"/>
      </w:rPr>
    </w:lvl>
    <w:lvl w:ilvl="4" w:tplc="01B82BB8">
      <w:start w:val="1"/>
      <w:numFmt w:val="bullet"/>
      <w:lvlText w:val="o"/>
      <w:lvlJc w:val="left"/>
      <w:pPr>
        <w:ind w:left="3600" w:hanging="360"/>
      </w:pPr>
      <w:rPr>
        <w:rFonts w:hint="default" w:ascii="Courier New" w:hAnsi="Courier New"/>
      </w:rPr>
    </w:lvl>
    <w:lvl w:ilvl="5" w:tplc="8538509C">
      <w:start w:val="1"/>
      <w:numFmt w:val="bullet"/>
      <w:lvlText w:val=""/>
      <w:lvlJc w:val="left"/>
      <w:pPr>
        <w:ind w:left="4320" w:hanging="360"/>
      </w:pPr>
      <w:rPr>
        <w:rFonts w:hint="default" w:ascii="Wingdings" w:hAnsi="Wingdings"/>
      </w:rPr>
    </w:lvl>
    <w:lvl w:ilvl="6" w:tplc="F96EAF6A">
      <w:start w:val="1"/>
      <w:numFmt w:val="bullet"/>
      <w:lvlText w:val=""/>
      <w:lvlJc w:val="left"/>
      <w:pPr>
        <w:ind w:left="5040" w:hanging="360"/>
      </w:pPr>
      <w:rPr>
        <w:rFonts w:hint="default" w:ascii="Symbol" w:hAnsi="Symbol"/>
      </w:rPr>
    </w:lvl>
    <w:lvl w:ilvl="7" w:tplc="EFE26FD4">
      <w:start w:val="1"/>
      <w:numFmt w:val="bullet"/>
      <w:lvlText w:val="o"/>
      <w:lvlJc w:val="left"/>
      <w:pPr>
        <w:ind w:left="5760" w:hanging="360"/>
      </w:pPr>
      <w:rPr>
        <w:rFonts w:hint="default" w:ascii="Courier New" w:hAnsi="Courier New"/>
      </w:rPr>
    </w:lvl>
    <w:lvl w:ilvl="8" w:tplc="9FEA6592">
      <w:start w:val="1"/>
      <w:numFmt w:val="bullet"/>
      <w:lvlText w:val=""/>
      <w:lvlJc w:val="left"/>
      <w:pPr>
        <w:ind w:left="6480" w:hanging="360"/>
      </w:pPr>
      <w:rPr>
        <w:rFonts w:hint="default" w:ascii="Wingdings" w:hAnsi="Wingdings"/>
      </w:rPr>
    </w:lvl>
  </w:abstractNum>
  <w:abstractNum w:abstractNumId="5"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7CB3F3B"/>
    <w:multiLevelType w:val="hybridMultilevel"/>
    <w:tmpl w:val="1AC2D946"/>
    <w:lvl w:ilvl="0" w:tplc="32F0A224">
      <w:numFmt w:val="bullet"/>
      <w:lvlText w:val="-"/>
      <w:lvlJc w:val="left"/>
      <w:pPr>
        <w:ind w:left="720" w:hanging="36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2F2E353F"/>
    <w:multiLevelType w:val="hybridMultilevel"/>
    <w:tmpl w:val="A22041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8CE756B"/>
    <w:multiLevelType w:val="hybridMultilevel"/>
    <w:tmpl w:val="1DBE4F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9CA4AF4"/>
    <w:multiLevelType w:val="hybridMultilevel"/>
    <w:tmpl w:val="7ECCEF38"/>
    <w:lvl w:ilvl="0" w:tplc="E1AC44C6">
      <w:start w:val="1"/>
      <w:numFmt w:val="bullet"/>
      <w:lvlText w:val=""/>
      <w:lvlJc w:val="left"/>
      <w:pPr>
        <w:ind w:left="1080" w:hanging="360"/>
      </w:pPr>
      <w:rPr>
        <w:rFonts w:ascii="Symbol" w:hAnsi="Symbol"/>
      </w:rPr>
    </w:lvl>
    <w:lvl w:ilvl="1" w:tplc="E0D288FC">
      <w:start w:val="1"/>
      <w:numFmt w:val="bullet"/>
      <w:lvlText w:val=""/>
      <w:lvlJc w:val="left"/>
      <w:pPr>
        <w:ind w:left="1080" w:hanging="360"/>
      </w:pPr>
      <w:rPr>
        <w:rFonts w:ascii="Symbol" w:hAnsi="Symbol"/>
      </w:rPr>
    </w:lvl>
    <w:lvl w:ilvl="2" w:tplc="CD302D50">
      <w:start w:val="1"/>
      <w:numFmt w:val="bullet"/>
      <w:lvlText w:val=""/>
      <w:lvlJc w:val="left"/>
      <w:pPr>
        <w:ind w:left="1080" w:hanging="360"/>
      </w:pPr>
      <w:rPr>
        <w:rFonts w:ascii="Symbol" w:hAnsi="Symbol"/>
      </w:rPr>
    </w:lvl>
    <w:lvl w:ilvl="3" w:tplc="B7245C60">
      <w:start w:val="1"/>
      <w:numFmt w:val="bullet"/>
      <w:lvlText w:val=""/>
      <w:lvlJc w:val="left"/>
      <w:pPr>
        <w:ind w:left="1080" w:hanging="360"/>
      </w:pPr>
      <w:rPr>
        <w:rFonts w:ascii="Symbol" w:hAnsi="Symbol"/>
      </w:rPr>
    </w:lvl>
    <w:lvl w:ilvl="4" w:tplc="58181762">
      <w:start w:val="1"/>
      <w:numFmt w:val="bullet"/>
      <w:lvlText w:val=""/>
      <w:lvlJc w:val="left"/>
      <w:pPr>
        <w:ind w:left="1080" w:hanging="360"/>
      </w:pPr>
      <w:rPr>
        <w:rFonts w:ascii="Symbol" w:hAnsi="Symbol"/>
      </w:rPr>
    </w:lvl>
    <w:lvl w:ilvl="5" w:tplc="622EDCC8">
      <w:start w:val="1"/>
      <w:numFmt w:val="bullet"/>
      <w:lvlText w:val=""/>
      <w:lvlJc w:val="left"/>
      <w:pPr>
        <w:ind w:left="1080" w:hanging="360"/>
      </w:pPr>
      <w:rPr>
        <w:rFonts w:ascii="Symbol" w:hAnsi="Symbol"/>
      </w:rPr>
    </w:lvl>
    <w:lvl w:ilvl="6" w:tplc="6D22096A">
      <w:start w:val="1"/>
      <w:numFmt w:val="bullet"/>
      <w:lvlText w:val=""/>
      <w:lvlJc w:val="left"/>
      <w:pPr>
        <w:ind w:left="1080" w:hanging="360"/>
      </w:pPr>
      <w:rPr>
        <w:rFonts w:ascii="Symbol" w:hAnsi="Symbol"/>
      </w:rPr>
    </w:lvl>
    <w:lvl w:ilvl="7" w:tplc="A6D4C11A">
      <w:start w:val="1"/>
      <w:numFmt w:val="bullet"/>
      <w:lvlText w:val=""/>
      <w:lvlJc w:val="left"/>
      <w:pPr>
        <w:ind w:left="1080" w:hanging="360"/>
      </w:pPr>
      <w:rPr>
        <w:rFonts w:ascii="Symbol" w:hAnsi="Symbol"/>
      </w:rPr>
    </w:lvl>
    <w:lvl w:ilvl="8" w:tplc="8612F90C">
      <w:start w:val="1"/>
      <w:numFmt w:val="bullet"/>
      <w:lvlText w:val=""/>
      <w:lvlJc w:val="left"/>
      <w:pPr>
        <w:ind w:left="1080" w:hanging="360"/>
      </w:pPr>
      <w:rPr>
        <w:rFonts w:ascii="Symbol" w:hAnsi="Symbol"/>
      </w:rPr>
    </w:lvl>
  </w:abstractNum>
  <w:abstractNum w:abstractNumId="10" w15:restartNumberingAfterBreak="0">
    <w:nsid w:val="41FF191D"/>
    <w:multiLevelType w:val="multilevel"/>
    <w:tmpl w:val="3ADA3794"/>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44C0348F"/>
    <w:multiLevelType w:val="multilevel"/>
    <w:tmpl w:val="2F32E2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458305C7"/>
    <w:multiLevelType w:val="hybridMultilevel"/>
    <w:tmpl w:val="1C9839D2"/>
    <w:lvl w:ilvl="0" w:tplc="F276311A">
      <w:start w:val="5"/>
      <w:numFmt w:val="bullet"/>
      <w:lvlText w:val="-"/>
      <w:lvlJc w:val="left"/>
      <w:pPr>
        <w:ind w:left="720" w:hanging="36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47971F86"/>
    <w:multiLevelType w:val="hybridMultilevel"/>
    <w:tmpl w:val="011CF200"/>
    <w:lvl w:ilvl="0" w:tplc="818EA898">
      <w:start w:val="6"/>
      <w:numFmt w:val="bullet"/>
      <w:lvlText w:val="-"/>
      <w:lvlJc w:val="left"/>
      <w:pPr>
        <w:ind w:left="360" w:hanging="360"/>
      </w:pPr>
      <w:rPr>
        <w:rFonts w:hint="default" w:ascii="Times New Roman" w:hAnsi="Times New Roman" w:eastAsia="Times New Roman" w:cs="Times New Roman"/>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4" w15:restartNumberingAfterBreak="0">
    <w:nsid w:val="482F1788"/>
    <w:multiLevelType w:val="hybridMultilevel"/>
    <w:tmpl w:val="B1B040A6"/>
    <w:lvl w:ilvl="0" w:tplc="A476F42C">
      <w:start w:val="1"/>
      <w:numFmt w:val="bullet"/>
      <w:lvlText w:val=""/>
      <w:lvlJc w:val="left"/>
      <w:pPr>
        <w:ind w:left="720" w:hanging="360"/>
      </w:pPr>
      <w:rPr>
        <w:rFonts w:hint="default" w:ascii="Symbol" w:hAnsi="Symbol"/>
      </w:rPr>
    </w:lvl>
    <w:lvl w:ilvl="1" w:tplc="CC00A046">
      <w:start w:val="1"/>
      <w:numFmt w:val="bullet"/>
      <w:lvlText w:val="o"/>
      <w:lvlJc w:val="left"/>
      <w:pPr>
        <w:ind w:left="1440" w:hanging="360"/>
      </w:pPr>
      <w:rPr>
        <w:rFonts w:hint="default" w:ascii="Courier New" w:hAnsi="Courier New"/>
      </w:rPr>
    </w:lvl>
    <w:lvl w:ilvl="2" w:tplc="169E1E74">
      <w:start w:val="1"/>
      <w:numFmt w:val="bullet"/>
      <w:lvlText w:val=""/>
      <w:lvlJc w:val="left"/>
      <w:pPr>
        <w:ind w:left="2160" w:hanging="360"/>
      </w:pPr>
      <w:rPr>
        <w:rFonts w:hint="default" w:ascii="Wingdings" w:hAnsi="Wingdings"/>
      </w:rPr>
    </w:lvl>
    <w:lvl w:ilvl="3" w:tplc="B762A2D2">
      <w:start w:val="1"/>
      <w:numFmt w:val="bullet"/>
      <w:lvlText w:val=""/>
      <w:lvlJc w:val="left"/>
      <w:pPr>
        <w:ind w:left="2880" w:hanging="360"/>
      </w:pPr>
      <w:rPr>
        <w:rFonts w:hint="default" w:ascii="Symbol" w:hAnsi="Symbol"/>
      </w:rPr>
    </w:lvl>
    <w:lvl w:ilvl="4" w:tplc="00E4783A">
      <w:start w:val="1"/>
      <w:numFmt w:val="bullet"/>
      <w:lvlText w:val="o"/>
      <w:lvlJc w:val="left"/>
      <w:pPr>
        <w:ind w:left="3600" w:hanging="360"/>
      </w:pPr>
      <w:rPr>
        <w:rFonts w:hint="default" w:ascii="Courier New" w:hAnsi="Courier New"/>
      </w:rPr>
    </w:lvl>
    <w:lvl w:ilvl="5" w:tplc="EF52BFF8">
      <w:start w:val="1"/>
      <w:numFmt w:val="bullet"/>
      <w:lvlText w:val=""/>
      <w:lvlJc w:val="left"/>
      <w:pPr>
        <w:ind w:left="4320" w:hanging="360"/>
      </w:pPr>
      <w:rPr>
        <w:rFonts w:hint="default" w:ascii="Wingdings" w:hAnsi="Wingdings"/>
      </w:rPr>
    </w:lvl>
    <w:lvl w:ilvl="6" w:tplc="2FD443A0">
      <w:start w:val="1"/>
      <w:numFmt w:val="bullet"/>
      <w:lvlText w:val=""/>
      <w:lvlJc w:val="left"/>
      <w:pPr>
        <w:ind w:left="5040" w:hanging="360"/>
      </w:pPr>
      <w:rPr>
        <w:rFonts w:hint="default" w:ascii="Symbol" w:hAnsi="Symbol"/>
      </w:rPr>
    </w:lvl>
    <w:lvl w:ilvl="7" w:tplc="A94EA210">
      <w:start w:val="1"/>
      <w:numFmt w:val="bullet"/>
      <w:lvlText w:val="o"/>
      <w:lvlJc w:val="left"/>
      <w:pPr>
        <w:ind w:left="5760" w:hanging="360"/>
      </w:pPr>
      <w:rPr>
        <w:rFonts w:hint="default" w:ascii="Courier New" w:hAnsi="Courier New"/>
      </w:rPr>
    </w:lvl>
    <w:lvl w:ilvl="8" w:tplc="F2623768">
      <w:start w:val="1"/>
      <w:numFmt w:val="bullet"/>
      <w:lvlText w:val=""/>
      <w:lvlJc w:val="left"/>
      <w:pPr>
        <w:ind w:left="6480" w:hanging="360"/>
      </w:pPr>
      <w:rPr>
        <w:rFonts w:hint="default" w:ascii="Wingdings" w:hAnsi="Wingdings"/>
      </w:rPr>
    </w:lvl>
  </w:abstractNum>
  <w:abstractNum w:abstractNumId="15" w15:restartNumberingAfterBreak="0">
    <w:nsid w:val="4D1B7DB3"/>
    <w:multiLevelType w:val="hybridMultilevel"/>
    <w:tmpl w:val="A7D08B32"/>
    <w:lvl w:ilvl="0" w:tplc="98DCD7BA">
      <w:start w:val="1"/>
      <w:numFmt w:val="decimal"/>
      <w:lvlText w:val="%1."/>
      <w:lvlJc w:val="left"/>
      <w:pPr>
        <w:ind w:left="720" w:hanging="360"/>
      </w:pPr>
    </w:lvl>
    <w:lvl w:ilvl="1" w:tplc="B3FECBC8">
      <w:start w:val="1"/>
      <w:numFmt w:val="lowerLetter"/>
      <w:lvlText w:val="%2."/>
      <w:lvlJc w:val="left"/>
      <w:pPr>
        <w:ind w:left="1440" w:hanging="360"/>
      </w:pPr>
    </w:lvl>
    <w:lvl w:ilvl="2" w:tplc="751AD350">
      <w:start w:val="1"/>
      <w:numFmt w:val="lowerRoman"/>
      <w:lvlText w:val="%3."/>
      <w:lvlJc w:val="right"/>
      <w:pPr>
        <w:ind w:left="2160" w:hanging="180"/>
      </w:pPr>
    </w:lvl>
    <w:lvl w:ilvl="3" w:tplc="55E6E334">
      <w:start w:val="1"/>
      <w:numFmt w:val="decimal"/>
      <w:lvlText w:val="%4."/>
      <w:lvlJc w:val="left"/>
      <w:pPr>
        <w:ind w:left="2880" w:hanging="360"/>
      </w:pPr>
    </w:lvl>
    <w:lvl w:ilvl="4" w:tplc="ECC02C12">
      <w:start w:val="1"/>
      <w:numFmt w:val="lowerLetter"/>
      <w:lvlText w:val="%5."/>
      <w:lvlJc w:val="left"/>
      <w:pPr>
        <w:ind w:left="3600" w:hanging="360"/>
      </w:pPr>
    </w:lvl>
    <w:lvl w:ilvl="5" w:tplc="27A650B4">
      <w:start w:val="1"/>
      <w:numFmt w:val="lowerRoman"/>
      <w:lvlText w:val="%6."/>
      <w:lvlJc w:val="right"/>
      <w:pPr>
        <w:ind w:left="4320" w:hanging="180"/>
      </w:pPr>
    </w:lvl>
    <w:lvl w:ilvl="6" w:tplc="8510209E">
      <w:start w:val="1"/>
      <w:numFmt w:val="decimal"/>
      <w:lvlText w:val="%7."/>
      <w:lvlJc w:val="left"/>
      <w:pPr>
        <w:ind w:left="5040" w:hanging="360"/>
      </w:pPr>
    </w:lvl>
    <w:lvl w:ilvl="7" w:tplc="BA12F728">
      <w:start w:val="1"/>
      <w:numFmt w:val="lowerLetter"/>
      <w:lvlText w:val="%8."/>
      <w:lvlJc w:val="left"/>
      <w:pPr>
        <w:ind w:left="5760" w:hanging="360"/>
      </w:pPr>
    </w:lvl>
    <w:lvl w:ilvl="8" w:tplc="74B0202C">
      <w:start w:val="1"/>
      <w:numFmt w:val="lowerRoman"/>
      <w:lvlText w:val="%9."/>
      <w:lvlJc w:val="right"/>
      <w:pPr>
        <w:ind w:left="6480" w:hanging="180"/>
      </w:pPr>
    </w:lvl>
  </w:abstractNum>
  <w:abstractNum w:abstractNumId="16"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9DB7834"/>
    <w:multiLevelType w:val="hybridMultilevel"/>
    <w:tmpl w:val="CECAB7F6"/>
    <w:lvl w:ilvl="0" w:tplc="32F0A224">
      <w:numFmt w:val="bullet"/>
      <w:lvlText w:val="-"/>
      <w:lvlJc w:val="left"/>
      <w:pPr>
        <w:ind w:left="720" w:hanging="36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5A42A8B9"/>
    <w:multiLevelType w:val="hybridMultilevel"/>
    <w:tmpl w:val="FFFFFFFF"/>
    <w:lvl w:ilvl="0" w:tplc="F774D1BC">
      <w:start w:val="1"/>
      <w:numFmt w:val="decimal"/>
      <w:lvlText w:val="%1."/>
      <w:lvlJc w:val="left"/>
      <w:pPr>
        <w:ind w:left="720" w:hanging="360"/>
      </w:pPr>
    </w:lvl>
    <w:lvl w:ilvl="1" w:tplc="A44446A4">
      <w:start w:val="1"/>
      <w:numFmt w:val="lowerLetter"/>
      <w:lvlText w:val="%2."/>
      <w:lvlJc w:val="left"/>
      <w:pPr>
        <w:ind w:left="1440" w:hanging="360"/>
      </w:pPr>
    </w:lvl>
    <w:lvl w:ilvl="2" w:tplc="57E0C470">
      <w:start w:val="1"/>
      <w:numFmt w:val="lowerRoman"/>
      <w:lvlText w:val="%3."/>
      <w:lvlJc w:val="right"/>
      <w:pPr>
        <w:ind w:left="2160" w:hanging="180"/>
      </w:pPr>
    </w:lvl>
    <w:lvl w:ilvl="3" w:tplc="9900390E">
      <w:start w:val="1"/>
      <w:numFmt w:val="decimal"/>
      <w:lvlText w:val="%4."/>
      <w:lvlJc w:val="left"/>
      <w:pPr>
        <w:ind w:left="2880" w:hanging="360"/>
      </w:pPr>
    </w:lvl>
    <w:lvl w:ilvl="4" w:tplc="2626CE20">
      <w:start w:val="1"/>
      <w:numFmt w:val="lowerLetter"/>
      <w:lvlText w:val="%5."/>
      <w:lvlJc w:val="left"/>
      <w:pPr>
        <w:ind w:left="3600" w:hanging="360"/>
      </w:pPr>
    </w:lvl>
    <w:lvl w:ilvl="5" w:tplc="4462BCD6">
      <w:start w:val="1"/>
      <w:numFmt w:val="lowerRoman"/>
      <w:lvlText w:val="%6."/>
      <w:lvlJc w:val="right"/>
      <w:pPr>
        <w:ind w:left="4320" w:hanging="180"/>
      </w:pPr>
    </w:lvl>
    <w:lvl w:ilvl="6" w:tplc="14B25010">
      <w:start w:val="1"/>
      <w:numFmt w:val="decimal"/>
      <w:lvlText w:val="%7."/>
      <w:lvlJc w:val="left"/>
      <w:pPr>
        <w:ind w:left="5040" w:hanging="360"/>
      </w:pPr>
    </w:lvl>
    <w:lvl w:ilvl="7" w:tplc="D96808B2">
      <w:start w:val="1"/>
      <w:numFmt w:val="lowerLetter"/>
      <w:lvlText w:val="%8."/>
      <w:lvlJc w:val="left"/>
      <w:pPr>
        <w:ind w:left="5760" w:hanging="360"/>
      </w:pPr>
    </w:lvl>
    <w:lvl w:ilvl="8" w:tplc="E24C0E7C">
      <w:start w:val="1"/>
      <w:numFmt w:val="lowerRoman"/>
      <w:lvlText w:val="%9."/>
      <w:lvlJc w:val="right"/>
      <w:pPr>
        <w:ind w:left="6480" w:hanging="180"/>
      </w:pPr>
    </w:lvl>
  </w:abstractNum>
  <w:abstractNum w:abstractNumId="20"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B394907"/>
    <w:multiLevelType w:val="hybridMultilevel"/>
    <w:tmpl w:val="1DE086F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F9E454D"/>
    <w:multiLevelType w:val="hybridMultilevel"/>
    <w:tmpl w:val="413618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8357741">
    <w:abstractNumId w:val="16"/>
  </w:num>
  <w:num w:numId="2" w16cid:durableId="1147091942">
    <w:abstractNumId w:val="16"/>
  </w:num>
  <w:num w:numId="3" w16cid:durableId="1740324110">
    <w:abstractNumId w:val="0"/>
  </w:num>
  <w:num w:numId="4" w16cid:durableId="10449906">
    <w:abstractNumId w:val="17"/>
  </w:num>
  <w:num w:numId="5" w16cid:durableId="309868105">
    <w:abstractNumId w:val="20"/>
  </w:num>
  <w:num w:numId="6" w16cid:durableId="1587299573">
    <w:abstractNumId w:val="5"/>
  </w:num>
  <w:num w:numId="7" w16cid:durableId="1830058362">
    <w:abstractNumId w:val="8"/>
  </w:num>
  <w:num w:numId="8" w16cid:durableId="1893729141">
    <w:abstractNumId w:val="7"/>
  </w:num>
  <w:num w:numId="9" w16cid:durableId="2048799467">
    <w:abstractNumId w:val="4"/>
  </w:num>
  <w:num w:numId="10" w16cid:durableId="637491302">
    <w:abstractNumId w:val="14"/>
  </w:num>
  <w:num w:numId="11" w16cid:durableId="86856055">
    <w:abstractNumId w:val="18"/>
  </w:num>
  <w:num w:numId="12" w16cid:durableId="1142650690">
    <w:abstractNumId w:val="3"/>
  </w:num>
  <w:num w:numId="13" w16cid:durableId="950278081">
    <w:abstractNumId w:val="21"/>
  </w:num>
  <w:num w:numId="14" w16cid:durableId="1516579843">
    <w:abstractNumId w:val="22"/>
  </w:num>
  <w:num w:numId="15" w16cid:durableId="1261252524">
    <w:abstractNumId w:val="2"/>
  </w:num>
  <w:num w:numId="16" w16cid:durableId="1818644164">
    <w:abstractNumId w:val="10"/>
  </w:num>
  <w:num w:numId="17" w16cid:durableId="1359812511">
    <w:abstractNumId w:val="1"/>
  </w:num>
  <w:num w:numId="18" w16cid:durableId="334068756">
    <w:abstractNumId w:val="15"/>
  </w:num>
  <w:num w:numId="19" w16cid:durableId="1409036085">
    <w:abstractNumId w:val="19"/>
  </w:num>
  <w:num w:numId="20" w16cid:durableId="1911697491">
    <w:abstractNumId w:val="11"/>
  </w:num>
  <w:num w:numId="21" w16cid:durableId="1529217528">
    <w:abstractNumId w:val="13"/>
  </w:num>
  <w:num w:numId="22" w16cid:durableId="632517820">
    <w:abstractNumId w:val="6"/>
  </w:num>
  <w:num w:numId="23" w16cid:durableId="264966291">
    <w:abstractNumId w:val="12"/>
  </w:num>
  <w:num w:numId="24" w16cid:durableId="1788885092">
    <w:abstractNumId w:val="9"/>
  </w:num>
</w:numbering>
</file>

<file path=word/people.xml><?xml version="1.0" encoding="utf-8"?>
<w15:people xmlns:mc="http://schemas.openxmlformats.org/markup-compatibility/2006" xmlns:w15="http://schemas.microsoft.com/office/word/2012/wordml" mc:Ignorable="w15">
  <w15:person w15:author="Birgit Hermann - JUSTDIGI">
    <w15:presenceInfo w15:providerId="AD" w15:userId="S::birgit.hermann@justdigi.ee::12975080-074a-4b35-97f1-9ed66718a891"/>
  </w15:person>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26B"/>
    <w:rsid w:val="00000680"/>
    <w:rsid w:val="000009C1"/>
    <w:rsid w:val="00000B05"/>
    <w:rsid w:val="00000B7E"/>
    <w:rsid w:val="00000F38"/>
    <w:rsid w:val="000013C1"/>
    <w:rsid w:val="00001466"/>
    <w:rsid w:val="00001536"/>
    <w:rsid w:val="000015F8"/>
    <w:rsid w:val="00001604"/>
    <w:rsid w:val="0000182A"/>
    <w:rsid w:val="00001E1D"/>
    <w:rsid w:val="00001E73"/>
    <w:rsid w:val="0000210A"/>
    <w:rsid w:val="0000217B"/>
    <w:rsid w:val="000021A8"/>
    <w:rsid w:val="00002214"/>
    <w:rsid w:val="000022BC"/>
    <w:rsid w:val="000022F2"/>
    <w:rsid w:val="00002944"/>
    <w:rsid w:val="000029A0"/>
    <w:rsid w:val="00002D3C"/>
    <w:rsid w:val="00002D9A"/>
    <w:rsid w:val="00002E82"/>
    <w:rsid w:val="00003082"/>
    <w:rsid w:val="0000324C"/>
    <w:rsid w:val="0000344A"/>
    <w:rsid w:val="00003514"/>
    <w:rsid w:val="00003AC8"/>
    <w:rsid w:val="00003C64"/>
    <w:rsid w:val="00003E53"/>
    <w:rsid w:val="000042E1"/>
    <w:rsid w:val="00004628"/>
    <w:rsid w:val="000048E9"/>
    <w:rsid w:val="00004A2F"/>
    <w:rsid w:val="00004AF8"/>
    <w:rsid w:val="00004B2D"/>
    <w:rsid w:val="00004B48"/>
    <w:rsid w:val="00004B66"/>
    <w:rsid w:val="00004E59"/>
    <w:rsid w:val="0000524C"/>
    <w:rsid w:val="00005396"/>
    <w:rsid w:val="00005421"/>
    <w:rsid w:val="00005681"/>
    <w:rsid w:val="000057A0"/>
    <w:rsid w:val="000058F0"/>
    <w:rsid w:val="00005930"/>
    <w:rsid w:val="00005B2F"/>
    <w:rsid w:val="00005CAB"/>
    <w:rsid w:val="00005D91"/>
    <w:rsid w:val="0000685D"/>
    <w:rsid w:val="00006AF9"/>
    <w:rsid w:val="00006C95"/>
    <w:rsid w:val="00006CAE"/>
    <w:rsid w:val="00006F54"/>
    <w:rsid w:val="00006FC7"/>
    <w:rsid w:val="000072D5"/>
    <w:rsid w:val="0000787D"/>
    <w:rsid w:val="00007973"/>
    <w:rsid w:val="00007B7A"/>
    <w:rsid w:val="000103FA"/>
    <w:rsid w:val="00010442"/>
    <w:rsid w:val="000105F5"/>
    <w:rsid w:val="00010881"/>
    <w:rsid w:val="00010BB4"/>
    <w:rsid w:val="00010DF0"/>
    <w:rsid w:val="00011045"/>
    <w:rsid w:val="000114B7"/>
    <w:rsid w:val="00011603"/>
    <w:rsid w:val="000118EB"/>
    <w:rsid w:val="00011CDB"/>
    <w:rsid w:val="00011D62"/>
    <w:rsid w:val="00011FF2"/>
    <w:rsid w:val="00012495"/>
    <w:rsid w:val="000128E4"/>
    <w:rsid w:val="00012940"/>
    <w:rsid w:val="00012E52"/>
    <w:rsid w:val="000132DD"/>
    <w:rsid w:val="0001347C"/>
    <w:rsid w:val="00013887"/>
    <w:rsid w:val="0001426A"/>
    <w:rsid w:val="0001429D"/>
    <w:rsid w:val="00014337"/>
    <w:rsid w:val="00014493"/>
    <w:rsid w:val="0001457A"/>
    <w:rsid w:val="00015007"/>
    <w:rsid w:val="0001522F"/>
    <w:rsid w:val="000153A7"/>
    <w:rsid w:val="00015441"/>
    <w:rsid w:val="000154D2"/>
    <w:rsid w:val="0001566E"/>
    <w:rsid w:val="000158CB"/>
    <w:rsid w:val="000160E3"/>
    <w:rsid w:val="00016268"/>
    <w:rsid w:val="00016A46"/>
    <w:rsid w:val="00016C0F"/>
    <w:rsid w:val="00016ED6"/>
    <w:rsid w:val="00016F9D"/>
    <w:rsid w:val="000174D8"/>
    <w:rsid w:val="00017899"/>
    <w:rsid w:val="00017FC8"/>
    <w:rsid w:val="00020020"/>
    <w:rsid w:val="000200F9"/>
    <w:rsid w:val="00020115"/>
    <w:rsid w:val="00020476"/>
    <w:rsid w:val="000205D8"/>
    <w:rsid w:val="0002072F"/>
    <w:rsid w:val="00020841"/>
    <w:rsid w:val="00020C30"/>
    <w:rsid w:val="00020DAB"/>
    <w:rsid w:val="00021301"/>
    <w:rsid w:val="00021647"/>
    <w:rsid w:val="000218E9"/>
    <w:rsid w:val="00021914"/>
    <w:rsid w:val="00021C28"/>
    <w:rsid w:val="000220B3"/>
    <w:rsid w:val="00022176"/>
    <w:rsid w:val="00022653"/>
    <w:rsid w:val="00022A4D"/>
    <w:rsid w:val="00022A9B"/>
    <w:rsid w:val="00022BEE"/>
    <w:rsid w:val="00023197"/>
    <w:rsid w:val="00023326"/>
    <w:rsid w:val="000234E4"/>
    <w:rsid w:val="00023CE8"/>
    <w:rsid w:val="00023DFD"/>
    <w:rsid w:val="000241E6"/>
    <w:rsid w:val="00024275"/>
    <w:rsid w:val="00024490"/>
    <w:rsid w:val="00024688"/>
    <w:rsid w:val="000246BA"/>
    <w:rsid w:val="000247E0"/>
    <w:rsid w:val="000249B5"/>
    <w:rsid w:val="00024E33"/>
    <w:rsid w:val="00024EF3"/>
    <w:rsid w:val="000254B7"/>
    <w:rsid w:val="000255B6"/>
    <w:rsid w:val="000256EE"/>
    <w:rsid w:val="00025947"/>
    <w:rsid w:val="0002599F"/>
    <w:rsid w:val="00025DE0"/>
    <w:rsid w:val="00025F2E"/>
    <w:rsid w:val="0002625B"/>
    <w:rsid w:val="00026422"/>
    <w:rsid w:val="00026E49"/>
    <w:rsid w:val="00027121"/>
    <w:rsid w:val="0002754D"/>
    <w:rsid w:val="00027729"/>
    <w:rsid w:val="00027C7A"/>
    <w:rsid w:val="00027ED3"/>
    <w:rsid w:val="0003010E"/>
    <w:rsid w:val="00030669"/>
    <w:rsid w:val="000309CA"/>
    <w:rsid w:val="00030A4C"/>
    <w:rsid w:val="00030B39"/>
    <w:rsid w:val="00030B65"/>
    <w:rsid w:val="00030E78"/>
    <w:rsid w:val="00031653"/>
    <w:rsid w:val="000317BC"/>
    <w:rsid w:val="000317EF"/>
    <w:rsid w:val="000319B6"/>
    <w:rsid w:val="00031C3E"/>
    <w:rsid w:val="00032396"/>
    <w:rsid w:val="00032465"/>
    <w:rsid w:val="00032713"/>
    <w:rsid w:val="00032D38"/>
    <w:rsid w:val="00032D88"/>
    <w:rsid w:val="00033340"/>
    <w:rsid w:val="00033635"/>
    <w:rsid w:val="00033669"/>
    <w:rsid w:val="00033734"/>
    <w:rsid w:val="00033B72"/>
    <w:rsid w:val="00033EAC"/>
    <w:rsid w:val="0003449E"/>
    <w:rsid w:val="00034581"/>
    <w:rsid w:val="00034655"/>
    <w:rsid w:val="000346A0"/>
    <w:rsid w:val="0003495E"/>
    <w:rsid w:val="00034B9C"/>
    <w:rsid w:val="000350E4"/>
    <w:rsid w:val="000354F0"/>
    <w:rsid w:val="000359A3"/>
    <w:rsid w:val="00035C1E"/>
    <w:rsid w:val="00035F11"/>
    <w:rsid w:val="00035F57"/>
    <w:rsid w:val="00035FAC"/>
    <w:rsid w:val="00035FCF"/>
    <w:rsid w:val="000365FF"/>
    <w:rsid w:val="00036CD5"/>
    <w:rsid w:val="00036CE5"/>
    <w:rsid w:val="000371BB"/>
    <w:rsid w:val="0003739D"/>
    <w:rsid w:val="00037471"/>
    <w:rsid w:val="00037521"/>
    <w:rsid w:val="00037587"/>
    <w:rsid w:val="00037706"/>
    <w:rsid w:val="00037A86"/>
    <w:rsid w:val="00037CA3"/>
    <w:rsid w:val="000401E4"/>
    <w:rsid w:val="00040336"/>
    <w:rsid w:val="000403E5"/>
    <w:rsid w:val="0004084D"/>
    <w:rsid w:val="00041272"/>
    <w:rsid w:val="000412DD"/>
    <w:rsid w:val="0004145F"/>
    <w:rsid w:val="00041613"/>
    <w:rsid w:val="00041A88"/>
    <w:rsid w:val="00041ABC"/>
    <w:rsid w:val="00041CB1"/>
    <w:rsid w:val="0004202A"/>
    <w:rsid w:val="000422D6"/>
    <w:rsid w:val="00042B3E"/>
    <w:rsid w:val="00042E99"/>
    <w:rsid w:val="00042EDA"/>
    <w:rsid w:val="00043179"/>
    <w:rsid w:val="00043188"/>
    <w:rsid w:val="000432BD"/>
    <w:rsid w:val="00043393"/>
    <w:rsid w:val="0004378B"/>
    <w:rsid w:val="00043C37"/>
    <w:rsid w:val="00043CFC"/>
    <w:rsid w:val="00043F5C"/>
    <w:rsid w:val="000440D8"/>
    <w:rsid w:val="0004430F"/>
    <w:rsid w:val="00044374"/>
    <w:rsid w:val="00044A6E"/>
    <w:rsid w:val="00044D52"/>
    <w:rsid w:val="00044F11"/>
    <w:rsid w:val="000454C7"/>
    <w:rsid w:val="00045727"/>
    <w:rsid w:val="00045760"/>
    <w:rsid w:val="00045F97"/>
    <w:rsid w:val="0004629A"/>
    <w:rsid w:val="00047272"/>
    <w:rsid w:val="00047D92"/>
    <w:rsid w:val="00047FB3"/>
    <w:rsid w:val="00047FCB"/>
    <w:rsid w:val="0005013E"/>
    <w:rsid w:val="00050432"/>
    <w:rsid w:val="00050846"/>
    <w:rsid w:val="000509B2"/>
    <w:rsid w:val="00050A0C"/>
    <w:rsid w:val="00050BCC"/>
    <w:rsid w:val="00050EF7"/>
    <w:rsid w:val="00050FF5"/>
    <w:rsid w:val="000510A6"/>
    <w:rsid w:val="0005123D"/>
    <w:rsid w:val="00051327"/>
    <w:rsid w:val="000517D3"/>
    <w:rsid w:val="000519BF"/>
    <w:rsid w:val="00051C42"/>
    <w:rsid w:val="00051F56"/>
    <w:rsid w:val="00052039"/>
    <w:rsid w:val="000524D4"/>
    <w:rsid w:val="00052660"/>
    <w:rsid w:val="00052B21"/>
    <w:rsid w:val="00052E7C"/>
    <w:rsid w:val="00053158"/>
    <w:rsid w:val="00053730"/>
    <w:rsid w:val="0005384B"/>
    <w:rsid w:val="00053934"/>
    <w:rsid w:val="0005393E"/>
    <w:rsid w:val="000539ED"/>
    <w:rsid w:val="00053D02"/>
    <w:rsid w:val="00053DF9"/>
    <w:rsid w:val="00053F33"/>
    <w:rsid w:val="00054238"/>
    <w:rsid w:val="000542A1"/>
    <w:rsid w:val="000542C9"/>
    <w:rsid w:val="000543D5"/>
    <w:rsid w:val="000544E6"/>
    <w:rsid w:val="000549E2"/>
    <w:rsid w:val="00054AD7"/>
    <w:rsid w:val="0005501A"/>
    <w:rsid w:val="000552BC"/>
    <w:rsid w:val="000553A1"/>
    <w:rsid w:val="00055580"/>
    <w:rsid w:val="000556A5"/>
    <w:rsid w:val="00055741"/>
    <w:rsid w:val="00055851"/>
    <w:rsid w:val="000559C3"/>
    <w:rsid w:val="00055D89"/>
    <w:rsid w:val="00055FF8"/>
    <w:rsid w:val="00056238"/>
    <w:rsid w:val="00056252"/>
    <w:rsid w:val="00056445"/>
    <w:rsid w:val="00056C08"/>
    <w:rsid w:val="00056DB1"/>
    <w:rsid w:val="00056ED4"/>
    <w:rsid w:val="000571AA"/>
    <w:rsid w:val="00057451"/>
    <w:rsid w:val="000574BA"/>
    <w:rsid w:val="0005769D"/>
    <w:rsid w:val="0005798C"/>
    <w:rsid w:val="00060256"/>
    <w:rsid w:val="00060387"/>
    <w:rsid w:val="00060BF4"/>
    <w:rsid w:val="0006101D"/>
    <w:rsid w:val="000610CD"/>
    <w:rsid w:val="0006128A"/>
    <w:rsid w:val="0006138D"/>
    <w:rsid w:val="00061543"/>
    <w:rsid w:val="000615DE"/>
    <w:rsid w:val="000619FD"/>
    <w:rsid w:val="00061C6E"/>
    <w:rsid w:val="00061F20"/>
    <w:rsid w:val="000620D4"/>
    <w:rsid w:val="0006232D"/>
    <w:rsid w:val="00062B68"/>
    <w:rsid w:val="00062B9A"/>
    <w:rsid w:val="00063B56"/>
    <w:rsid w:val="00063FD9"/>
    <w:rsid w:val="00064296"/>
    <w:rsid w:val="00064973"/>
    <w:rsid w:val="00064992"/>
    <w:rsid w:val="00064BF7"/>
    <w:rsid w:val="00064CB0"/>
    <w:rsid w:val="00064CE1"/>
    <w:rsid w:val="00064E6D"/>
    <w:rsid w:val="00064E9A"/>
    <w:rsid w:val="00064FD4"/>
    <w:rsid w:val="000651A1"/>
    <w:rsid w:val="00065621"/>
    <w:rsid w:val="00065677"/>
    <w:rsid w:val="00065CDE"/>
    <w:rsid w:val="00066254"/>
    <w:rsid w:val="000666D5"/>
    <w:rsid w:val="000668AE"/>
    <w:rsid w:val="00066F76"/>
    <w:rsid w:val="00067959"/>
    <w:rsid w:val="000679A6"/>
    <w:rsid w:val="00067A36"/>
    <w:rsid w:val="00067B24"/>
    <w:rsid w:val="00067E51"/>
    <w:rsid w:val="00070445"/>
    <w:rsid w:val="00070662"/>
    <w:rsid w:val="00070833"/>
    <w:rsid w:val="00070BED"/>
    <w:rsid w:val="00070C42"/>
    <w:rsid w:val="00070E2A"/>
    <w:rsid w:val="00070E8F"/>
    <w:rsid w:val="000716E6"/>
    <w:rsid w:val="00071A28"/>
    <w:rsid w:val="00071AC7"/>
    <w:rsid w:val="00071DA2"/>
    <w:rsid w:val="0007282F"/>
    <w:rsid w:val="000728B0"/>
    <w:rsid w:val="00072CF4"/>
    <w:rsid w:val="000730BF"/>
    <w:rsid w:val="00073762"/>
    <w:rsid w:val="00073E28"/>
    <w:rsid w:val="00074703"/>
    <w:rsid w:val="0007471B"/>
    <w:rsid w:val="0007485C"/>
    <w:rsid w:val="00074ABC"/>
    <w:rsid w:val="00074E77"/>
    <w:rsid w:val="00075081"/>
    <w:rsid w:val="00075708"/>
    <w:rsid w:val="00075958"/>
    <w:rsid w:val="00075A62"/>
    <w:rsid w:val="00076013"/>
    <w:rsid w:val="000763EF"/>
    <w:rsid w:val="00076564"/>
    <w:rsid w:val="00076858"/>
    <w:rsid w:val="00076917"/>
    <w:rsid w:val="0007695D"/>
    <w:rsid w:val="00076A76"/>
    <w:rsid w:val="00076CD5"/>
    <w:rsid w:val="00076EA4"/>
    <w:rsid w:val="00076F50"/>
    <w:rsid w:val="00076F61"/>
    <w:rsid w:val="0007701C"/>
    <w:rsid w:val="0007704D"/>
    <w:rsid w:val="0007725D"/>
    <w:rsid w:val="000779DC"/>
    <w:rsid w:val="00077EF9"/>
    <w:rsid w:val="00077FE3"/>
    <w:rsid w:val="0008037F"/>
    <w:rsid w:val="00080385"/>
    <w:rsid w:val="00080531"/>
    <w:rsid w:val="000806FD"/>
    <w:rsid w:val="0008123A"/>
    <w:rsid w:val="0008147D"/>
    <w:rsid w:val="00081A47"/>
    <w:rsid w:val="00081D99"/>
    <w:rsid w:val="00081E0F"/>
    <w:rsid w:val="00081F5F"/>
    <w:rsid w:val="00081FA1"/>
    <w:rsid w:val="00082028"/>
    <w:rsid w:val="00082517"/>
    <w:rsid w:val="00082999"/>
    <w:rsid w:val="00082A6A"/>
    <w:rsid w:val="00082CD0"/>
    <w:rsid w:val="00082D1B"/>
    <w:rsid w:val="00082E2C"/>
    <w:rsid w:val="00083740"/>
    <w:rsid w:val="000837CE"/>
    <w:rsid w:val="00083E39"/>
    <w:rsid w:val="00084270"/>
    <w:rsid w:val="0008456C"/>
    <w:rsid w:val="000846A4"/>
    <w:rsid w:val="00084714"/>
    <w:rsid w:val="0008489A"/>
    <w:rsid w:val="00084CCB"/>
    <w:rsid w:val="00084F47"/>
    <w:rsid w:val="00085007"/>
    <w:rsid w:val="000855EF"/>
    <w:rsid w:val="0008577F"/>
    <w:rsid w:val="00085ADB"/>
    <w:rsid w:val="00086470"/>
    <w:rsid w:val="00087272"/>
    <w:rsid w:val="00087612"/>
    <w:rsid w:val="00087660"/>
    <w:rsid w:val="000879DB"/>
    <w:rsid w:val="00087A98"/>
    <w:rsid w:val="00087F31"/>
    <w:rsid w:val="0009066A"/>
    <w:rsid w:val="000906A6"/>
    <w:rsid w:val="00090A5A"/>
    <w:rsid w:val="00090B70"/>
    <w:rsid w:val="00090C18"/>
    <w:rsid w:val="00090CBE"/>
    <w:rsid w:val="00090FD0"/>
    <w:rsid w:val="00091981"/>
    <w:rsid w:val="000922AB"/>
    <w:rsid w:val="000924CD"/>
    <w:rsid w:val="000925CB"/>
    <w:rsid w:val="0009314B"/>
    <w:rsid w:val="00093291"/>
    <w:rsid w:val="00093918"/>
    <w:rsid w:val="00093D21"/>
    <w:rsid w:val="00094036"/>
    <w:rsid w:val="0009415B"/>
    <w:rsid w:val="00094602"/>
    <w:rsid w:val="00094C3F"/>
    <w:rsid w:val="000950F8"/>
    <w:rsid w:val="000955AC"/>
    <w:rsid w:val="00095849"/>
    <w:rsid w:val="00095BB2"/>
    <w:rsid w:val="00095DB5"/>
    <w:rsid w:val="00096904"/>
    <w:rsid w:val="00096DA6"/>
    <w:rsid w:val="00097136"/>
    <w:rsid w:val="00097453"/>
    <w:rsid w:val="0009754E"/>
    <w:rsid w:val="000976D6"/>
    <w:rsid w:val="000977A8"/>
    <w:rsid w:val="000A03B3"/>
    <w:rsid w:val="000A0793"/>
    <w:rsid w:val="000A0C0A"/>
    <w:rsid w:val="000A0E97"/>
    <w:rsid w:val="000A106B"/>
    <w:rsid w:val="000A13B5"/>
    <w:rsid w:val="000A1424"/>
    <w:rsid w:val="000A144B"/>
    <w:rsid w:val="000A1976"/>
    <w:rsid w:val="000A1983"/>
    <w:rsid w:val="000A1A3F"/>
    <w:rsid w:val="000A1CE5"/>
    <w:rsid w:val="000A1DAC"/>
    <w:rsid w:val="000A1E46"/>
    <w:rsid w:val="000A2078"/>
    <w:rsid w:val="000A2271"/>
    <w:rsid w:val="000A22D5"/>
    <w:rsid w:val="000A2491"/>
    <w:rsid w:val="000A250E"/>
    <w:rsid w:val="000A272F"/>
    <w:rsid w:val="000A27ED"/>
    <w:rsid w:val="000A2885"/>
    <w:rsid w:val="000A2A5A"/>
    <w:rsid w:val="000A2AC5"/>
    <w:rsid w:val="000A2BA7"/>
    <w:rsid w:val="000A2FA5"/>
    <w:rsid w:val="000A2FB0"/>
    <w:rsid w:val="000A302C"/>
    <w:rsid w:val="000A32F7"/>
    <w:rsid w:val="000A349F"/>
    <w:rsid w:val="000A35C5"/>
    <w:rsid w:val="000A36AB"/>
    <w:rsid w:val="000A371F"/>
    <w:rsid w:val="000A3D35"/>
    <w:rsid w:val="000A3E01"/>
    <w:rsid w:val="000A3EE7"/>
    <w:rsid w:val="000A4077"/>
    <w:rsid w:val="000A407F"/>
    <w:rsid w:val="000A40D0"/>
    <w:rsid w:val="000A465D"/>
    <w:rsid w:val="000A4675"/>
    <w:rsid w:val="000A4C53"/>
    <w:rsid w:val="000A4E71"/>
    <w:rsid w:val="000A577A"/>
    <w:rsid w:val="000A5D80"/>
    <w:rsid w:val="000A5E39"/>
    <w:rsid w:val="000A5FAE"/>
    <w:rsid w:val="000A605F"/>
    <w:rsid w:val="000A6106"/>
    <w:rsid w:val="000A61F7"/>
    <w:rsid w:val="000A638A"/>
    <w:rsid w:val="000A6823"/>
    <w:rsid w:val="000A6C95"/>
    <w:rsid w:val="000A7094"/>
    <w:rsid w:val="000A78B9"/>
    <w:rsid w:val="000A79D0"/>
    <w:rsid w:val="000A7C9D"/>
    <w:rsid w:val="000B018E"/>
    <w:rsid w:val="000B0238"/>
    <w:rsid w:val="000B0793"/>
    <w:rsid w:val="000B0913"/>
    <w:rsid w:val="000B09B1"/>
    <w:rsid w:val="000B0F4E"/>
    <w:rsid w:val="000B0FA2"/>
    <w:rsid w:val="000B1438"/>
    <w:rsid w:val="000B18BD"/>
    <w:rsid w:val="000B1952"/>
    <w:rsid w:val="000B1BED"/>
    <w:rsid w:val="000B1CCA"/>
    <w:rsid w:val="000B20DA"/>
    <w:rsid w:val="000B22DE"/>
    <w:rsid w:val="000B2794"/>
    <w:rsid w:val="000B27D1"/>
    <w:rsid w:val="000B28C2"/>
    <w:rsid w:val="000B2978"/>
    <w:rsid w:val="000B2A0C"/>
    <w:rsid w:val="000B2BB1"/>
    <w:rsid w:val="000B3108"/>
    <w:rsid w:val="000B3205"/>
    <w:rsid w:val="000B3356"/>
    <w:rsid w:val="000B3549"/>
    <w:rsid w:val="000B3640"/>
    <w:rsid w:val="000B3D84"/>
    <w:rsid w:val="000B3E79"/>
    <w:rsid w:val="000B40B8"/>
    <w:rsid w:val="000B412C"/>
    <w:rsid w:val="000B41D8"/>
    <w:rsid w:val="000B466C"/>
    <w:rsid w:val="000B4943"/>
    <w:rsid w:val="000B50E6"/>
    <w:rsid w:val="000B54C3"/>
    <w:rsid w:val="000B5884"/>
    <w:rsid w:val="000B58AA"/>
    <w:rsid w:val="000B58D2"/>
    <w:rsid w:val="000B5DE7"/>
    <w:rsid w:val="000B5EF3"/>
    <w:rsid w:val="000B61A8"/>
    <w:rsid w:val="000B6532"/>
    <w:rsid w:val="000B67DE"/>
    <w:rsid w:val="000B68DE"/>
    <w:rsid w:val="000B6B80"/>
    <w:rsid w:val="000B6E9C"/>
    <w:rsid w:val="000B6FFD"/>
    <w:rsid w:val="000B70F5"/>
    <w:rsid w:val="000B7420"/>
    <w:rsid w:val="000B774F"/>
    <w:rsid w:val="000B78E4"/>
    <w:rsid w:val="000B7C89"/>
    <w:rsid w:val="000B7EAE"/>
    <w:rsid w:val="000B7F80"/>
    <w:rsid w:val="000C00D4"/>
    <w:rsid w:val="000C02D5"/>
    <w:rsid w:val="000C053D"/>
    <w:rsid w:val="000C06C0"/>
    <w:rsid w:val="000C06D1"/>
    <w:rsid w:val="000C0983"/>
    <w:rsid w:val="000C0B04"/>
    <w:rsid w:val="000C18CF"/>
    <w:rsid w:val="000C1F67"/>
    <w:rsid w:val="000C37CE"/>
    <w:rsid w:val="000C3A65"/>
    <w:rsid w:val="000C3AB2"/>
    <w:rsid w:val="000C3B99"/>
    <w:rsid w:val="000C4276"/>
    <w:rsid w:val="000C4429"/>
    <w:rsid w:val="000C4434"/>
    <w:rsid w:val="000C44FC"/>
    <w:rsid w:val="000C4A39"/>
    <w:rsid w:val="000C4CDB"/>
    <w:rsid w:val="000C4D6C"/>
    <w:rsid w:val="000C52E3"/>
    <w:rsid w:val="000C5392"/>
    <w:rsid w:val="000C5398"/>
    <w:rsid w:val="000C54CC"/>
    <w:rsid w:val="000C57AF"/>
    <w:rsid w:val="000C5911"/>
    <w:rsid w:val="000C5A8E"/>
    <w:rsid w:val="000C5A8F"/>
    <w:rsid w:val="000C5C24"/>
    <w:rsid w:val="000C5CBF"/>
    <w:rsid w:val="000C5EF9"/>
    <w:rsid w:val="000C612A"/>
    <w:rsid w:val="000C6245"/>
    <w:rsid w:val="000C6630"/>
    <w:rsid w:val="000C74F3"/>
    <w:rsid w:val="000C7592"/>
    <w:rsid w:val="000D0021"/>
    <w:rsid w:val="000D05F2"/>
    <w:rsid w:val="000D068A"/>
    <w:rsid w:val="000D0A33"/>
    <w:rsid w:val="000D0E12"/>
    <w:rsid w:val="000D1107"/>
    <w:rsid w:val="000D1304"/>
    <w:rsid w:val="000D17A7"/>
    <w:rsid w:val="000D1A67"/>
    <w:rsid w:val="000D1D6D"/>
    <w:rsid w:val="000D1E4B"/>
    <w:rsid w:val="000D1E7D"/>
    <w:rsid w:val="000D1FCD"/>
    <w:rsid w:val="000D2055"/>
    <w:rsid w:val="000D238D"/>
    <w:rsid w:val="000D274C"/>
    <w:rsid w:val="000D2B99"/>
    <w:rsid w:val="000D2C4D"/>
    <w:rsid w:val="000D2CCF"/>
    <w:rsid w:val="000D2DD6"/>
    <w:rsid w:val="000D3226"/>
    <w:rsid w:val="000D3256"/>
    <w:rsid w:val="000D397F"/>
    <w:rsid w:val="000D3A06"/>
    <w:rsid w:val="000D3FC8"/>
    <w:rsid w:val="000D40E1"/>
    <w:rsid w:val="000D44AE"/>
    <w:rsid w:val="000D45AC"/>
    <w:rsid w:val="000D4AE6"/>
    <w:rsid w:val="000D5231"/>
    <w:rsid w:val="000D592F"/>
    <w:rsid w:val="000D5E4B"/>
    <w:rsid w:val="000D5F12"/>
    <w:rsid w:val="000D6465"/>
    <w:rsid w:val="000D6D77"/>
    <w:rsid w:val="000D6EAE"/>
    <w:rsid w:val="000D7020"/>
    <w:rsid w:val="000D73E9"/>
    <w:rsid w:val="000D74D5"/>
    <w:rsid w:val="000D78BC"/>
    <w:rsid w:val="000D78C9"/>
    <w:rsid w:val="000D7EB1"/>
    <w:rsid w:val="000D7F49"/>
    <w:rsid w:val="000E01EE"/>
    <w:rsid w:val="000E0425"/>
    <w:rsid w:val="000E0545"/>
    <w:rsid w:val="000E07B2"/>
    <w:rsid w:val="000E12E6"/>
    <w:rsid w:val="000E1483"/>
    <w:rsid w:val="000E1657"/>
    <w:rsid w:val="000E170B"/>
    <w:rsid w:val="000E1883"/>
    <w:rsid w:val="000E1F40"/>
    <w:rsid w:val="000E2068"/>
    <w:rsid w:val="000E206E"/>
    <w:rsid w:val="000E2078"/>
    <w:rsid w:val="000E210D"/>
    <w:rsid w:val="000E235B"/>
    <w:rsid w:val="000E25DF"/>
    <w:rsid w:val="000E275B"/>
    <w:rsid w:val="000E28F8"/>
    <w:rsid w:val="000E2E1D"/>
    <w:rsid w:val="000E2E23"/>
    <w:rsid w:val="000E30D0"/>
    <w:rsid w:val="000E35DF"/>
    <w:rsid w:val="000E3F07"/>
    <w:rsid w:val="000E432A"/>
    <w:rsid w:val="000E4AE4"/>
    <w:rsid w:val="000E5075"/>
    <w:rsid w:val="000E5102"/>
    <w:rsid w:val="000E528F"/>
    <w:rsid w:val="000E5576"/>
    <w:rsid w:val="000E55D6"/>
    <w:rsid w:val="000E5797"/>
    <w:rsid w:val="000E592E"/>
    <w:rsid w:val="000E6252"/>
    <w:rsid w:val="000E643B"/>
    <w:rsid w:val="000E6A26"/>
    <w:rsid w:val="000E6D6E"/>
    <w:rsid w:val="000E702E"/>
    <w:rsid w:val="000E7388"/>
    <w:rsid w:val="000E7622"/>
    <w:rsid w:val="000E76A0"/>
    <w:rsid w:val="000E7758"/>
    <w:rsid w:val="000E7BEE"/>
    <w:rsid w:val="000E7DE2"/>
    <w:rsid w:val="000E7E4A"/>
    <w:rsid w:val="000F02BF"/>
    <w:rsid w:val="000F04ED"/>
    <w:rsid w:val="000F070E"/>
    <w:rsid w:val="000F0867"/>
    <w:rsid w:val="000F09BA"/>
    <w:rsid w:val="000F0DEB"/>
    <w:rsid w:val="000F0E5E"/>
    <w:rsid w:val="000F1342"/>
    <w:rsid w:val="000F155D"/>
    <w:rsid w:val="000F19B9"/>
    <w:rsid w:val="000F1A9D"/>
    <w:rsid w:val="000F1BB8"/>
    <w:rsid w:val="000F2346"/>
    <w:rsid w:val="000F25BB"/>
    <w:rsid w:val="000F2EFD"/>
    <w:rsid w:val="000F2F1C"/>
    <w:rsid w:val="000F36C2"/>
    <w:rsid w:val="000F3707"/>
    <w:rsid w:val="000F3776"/>
    <w:rsid w:val="000F377A"/>
    <w:rsid w:val="000F39E4"/>
    <w:rsid w:val="000F3C73"/>
    <w:rsid w:val="000F4319"/>
    <w:rsid w:val="000F4457"/>
    <w:rsid w:val="000F4D07"/>
    <w:rsid w:val="000F5152"/>
    <w:rsid w:val="000F52B7"/>
    <w:rsid w:val="000F53FB"/>
    <w:rsid w:val="000F5431"/>
    <w:rsid w:val="000F5613"/>
    <w:rsid w:val="000F5732"/>
    <w:rsid w:val="000F5AFF"/>
    <w:rsid w:val="000F5B77"/>
    <w:rsid w:val="000F67EF"/>
    <w:rsid w:val="000F6C4C"/>
    <w:rsid w:val="000F6CD1"/>
    <w:rsid w:val="000F6F68"/>
    <w:rsid w:val="000F7D54"/>
    <w:rsid w:val="00100331"/>
    <w:rsid w:val="0010096F"/>
    <w:rsid w:val="00100BCB"/>
    <w:rsid w:val="00100D9C"/>
    <w:rsid w:val="001011BB"/>
    <w:rsid w:val="00101219"/>
    <w:rsid w:val="001012EF"/>
    <w:rsid w:val="0010169B"/>
    <w:rsid w:val="00101B26"/>
    <w:rsid w:val="00101C3E"/>
    <w:rsid w:val="00101C91"/>
    <w:rsid w:val="00101DEB"/>
    <w:rsid w:val="00101F99"/>
    <w:rsid w:val="00102222"/>
    <w:rsid w:val="001022E1"/>
    <w:rsid w:val="0010280B"/>
    <w:rsid w:val="00102B42"/>
    <w:rsid w:val="001033A3"/>
    <w:rsid w:val="00103511"/>
    <w:rsid w:val="00103A58"/>
    <w:rsid w:val="00103E0C"/>
    <w:rsid w:val="00104341"/>
    <w:rsid w:val="001045F1"/>
    <w:rsid w:val="001047EB"/>
    <w:rsid w:val="00104A34"/>
    <w:rsid w:val="00104C1E"/>
    <w:rsid w:val="00105100"/>
    <w:rsid w:val="001052AC"/>
    <w:rsid w:val="001052ED"/>
    <w:rsid w:val="0010531C"/>
    <w:rsid w:val="001054C2"/>
    <w:rsid w:val="001056E0"/>
    <w:rsid w:val="001059A7"/>
    <w:rsid w:val="001059F4"/>
    <w:rsid w:val="00105AA7"/>
    <w:rsid w:val="00105AAC"/>
    <w:rsid w:val="00105B31"/>
    <w:rsid w:val="00105BD2"/>
    <w:rsid w:val="00105D3D"/>
    <w:rsid w:val="00105E33"/>
    <w:rsid w:val="00105FEB"/>
    <w:rsid w:val="001062F8"/>
    <w:rsid w:val="001065CD"/>
    <w:rsid w:val="00106692"/>
    <w:rsid w:val="00106972"/>
    <w:rsid w:val="00106A28"/>
    <w:rsid w:val="00106AFB"/>
    <w:rsid w:val="00106B85"/>
    <w:rsid w:val="00106F89"/>
    <w:rsid w:val="00107173"/>
    <w:rsid w:val="001075AF"/>
    <w:rsid w:val="00107AF8"/>
    <w:rsid w:val="00107BF3"/>
    <w:rsid w:val="001101DB"/>
    <w:rsid w:val="001108C3"/>
    <w:rsid w:val="001112DA"/>
    <w:rsid w:val="00111383"/>
    <w:rsid w:val="001113B0"/>
    <w:rsid w:val="00111467"/>
    <w:rsid w:val="00111477"/>
    <w:rsid w:val="001119CB"/>
    <w:rsid w:val="00111A7C"/>
    <w:rsid w:val="00112145"/>
    <w:rsid w:val="0011225E"/>
    <w:rsid w:val="001122D3"/>
    <w:rsid w:val="00112846"/>
    <w:rsid w:val="001128AF"/>
    <w:rsid w:val="00112D70"/>
    <w:rsid w:val="00113248"/>
    <w:rsid w:val="00113808"/>
    <w:rsid w:val="00113BC8"/>
    <w:rsid w:val="00113ED7"/>
    <w:rsid w:val="00113FD8"/>
    <w:rsid w:val="0011462B"/>
    <w:rsid w:val="00114707"/>
    <w:rsid w:val="0011474D"/>
    <w:rsid w:val="00114910"/>
    <w:rsid w:val="0011491E"/>
    <w:rsid w:val="0011494A"/>
    <w:rsid w:val="00114C2D"/>
    <w:rsid w:val="00114E58"/>
    <w:rsid w:val="001150DB"/>
    <w:rsid w:val="00115742"/>
    <w:rsid w:val="00115888"/>
    <w:rsid w:val="001160AA"/>
    <w:rsid w:val="00116AE9"/>
    <w:rsid w:val="00116B31"/>
    <w:rsid w:val="00117981"/>
    <w:rsid w:val="00117ABA"/>
    <w:rsid w:val="00117BA2"/>
    <w:rsid w:val="00117DB4"/>
    <w:rsid w:val="0012004B"/>
    <w:rsid w:val="00120310"/>
    <w:rsid w:val="00120566"/>
    <w:rsid w:val="00120846"/>
    <w:rsid w:val="00120A2C"/>
    <w:rsid w:val="00120E69"/>
    <w:rsid w:val="0012101F"/>
    <w:rsid w:val="00121092"/>
    <w:rsid w:val="001212D8"/>
    <w:rsid w:val="0012134B"/>
    <w:rsid w:val="0012167A"/>
    <w:rsid w:val="00121AEC"/>
    <w:rsid w:val="00121DEF"/>
    <w:rsid w:val="0012209C"/>
    <w:rsid w:val="0012219F"/>
    <w:rsid w:val="001224D4"/>
    <w:rsid w:val="001225B0"/>
    <w:rsid w:val="001227ED"/>
    <w:rsid w:val="00122A4B"/>
    <w:rsid w:val="00123299"/>
    <w:rsid w:val="001233AE"/>
    <w:rsid w:val="001237B4"/>
    <w:rsid w:val="00123C4E"/>
    <w:rsid w:val="00124103"/>
    <w:rsid w:val="00124114"/>
    <w:rsid w:val="0012412A"/>
    <w:rsid w:val="001244DF"/>
    <w:rsid w:val="001249DE"/>
    <w:rsid w:val="00124C5B"/>
    <w:rsid w:val="001250EF"/>
    <w:rsid w:val="00125524"/>
    <w:rsid w:val="001257A9"/>
    <w:rsid w:val="00125AFD"/>
    <w:rsid w:val="001261AA"/>
    <w:rsid w:val="00126452"/>
    <w:rsid w:val="00126560"/>
    <w:rsid w:val="001267D3"/>
    <w:rsid w:val="00126965"/>
    <w:rsid w:val="00126B4B"/>
    <w:rsid w:val="00126F91"/>
    <w:rsid w:val="001270C1"/>
    <w:rsid w:val="001271A3"/>
    <w:rsid w:val="00127C4D"/>
    <w:rsid w:val="00127F6B"/>
    <w:rsid w:val="00130F87"/>
    <w:rsid w:val="001310FF"/>
    <w:rsid w:val="0013116F"/>
    <w:rsid w:val="00131242"/>
    <w:rsid w:val="00131418"/>
    <w:rsid w:val="0013166B"/>
    <w:rsid w:val="001316E0"/>
    <w:rsid w:val="0013197F"/>
    <w:rsid w:val="001320EC"/>
    <w:rsid w:val="0013212D"/>
    <w:rsid w:val="00132348"/>
    <w:rsid w:val="0013257F"/>
    <w:rsid w:val="00132850"/>
    <w:rsid w:val="0013287D"/>
    <w:rsid w:val="001333B7"/>
    <w:rsid w:val="00133886"/>
    <w:rsid w:val="001339A9"/>
    <w:rsid w:val="00134185"/>
    <w:rsid w:val="0013429C"/>
    <w:rsid w:val="001343DF"/>
    <w:rsid w:val="001346E4"/>
    <w:rsid w:val="00134B2D"/>
    <w:rsid w:val="00134C6E"/>
    <w:rsid w:val="00134E91"/>
    <w:rsid w:val="00134F05"/>
    <w:rsid w:val="00135230"/>
    <w:rsid w:val="00135412"/>
    <w:rsid w:val="00135D1A"/>
    <w:rsid w:val="0013614C"/>
    <w:rsid w:val="00136755"/>
    <w:rsid w:val="001368A1"/>
    <w:rsid w:val="00136A54"/>
    <w:rsid w:val="00136D57"/>
    <w:rsid w:val="00136D8F"/>
    <w:rsid w:val="0013726B"/>
    <w:rsid w:val="0013765C"/>
    <w:rsid w:val="001376B6"/>
    <w:rsid w:val="00137F13"/>
    <w:rsid w:val="001401D0"/>
    <w:rsid w:val="0014071D"/>
    <w:rsid w:val="0014117A"/>
    <w:rsid w:val="0014146B"/>
    <w:rsid w:val="001417C5"/>
    <w:rsid w:val="00141FC2"/>
    <w:rsid w:val="00142144"/>
    <w:rsid w:val="00142164"/>
    <w:rsid w:val="0014221F"/>
    <w:rsid w:val="001422F2"/>
    <w:rsid w:val="00142CC6"/>
    <w:rsid w:val="00142E69"/>
    <w:rsid w:val="00142FDE"/>
    <w:rsid w:val="00143643"/>
    <w:rsid w:val="00143DF1"/>
    <w:rsid w:val="00144D18"/>
    <w:rsid w:val="00144E6F"/>
    <w:rsid w:val="00145267"/>
    <w:rsid w:val="001454F2"/>
    <w:rsid w:val="0014565D"/>
    <w:rsid w:val="0014584B"/>
    <w:rsid w:val="00145C4D"/>
    <w:rsid w:val="00146BEA"/>
    <w:rsid w:val="00146F4D"/>
    <w:rsid w:val="001471BD"/>
    <w:rsid w:val="00147705"/>
    <w:rsid w:val="001477F5"/>
    <w:rsid w:val="001478EA"/>
    <w:rsid w:val="00147975"/>
    <w:rsid w:val="00147A10"/>
    <w:rsid w:val="001500B5"/>
    <w:rsid w:val="0015012E"/>
    <w:rsid w:val="00150229"/>
    <w:rsid w:val="001502B4"/>
    <w:rsid w:val="0015037E"/>
    <w:rsid w:val="0015040B"/>
    <w:rsid w:val="00150523"/>
    <w:rsid w:val="001506FF"/>
    <w:rsid w:val="00150966"/>
    <w:rsid w:val="001509C7"/>
    <w:rsid w:val="00150AD5"/>
    <w:rsid w:val="00150C6A"/>
    <w:rsid w:val="00151173"/>
    <w:rsid w:val="00151293"/>
    <w:rsid w:val="00151AEE"/>
    <w:rsid w:val="00151C9E"/>
    <w:rsid w:val="0015202E"/>
    <w:rsid w:val="0015249F"/>
    <w:rsid w:val="001524F5"/>
    <w:rsid w:val="00152671"/>
    <w:rsid w:val="001526BD"/>
    <w:rsid w:val="00152803"/>
    <w:rsid w:val="001528EB"/>
    <w:rsid w:val="00152A1D"/>
    <w:rsid w:val="00152A8E"/>
    <w:rsid w:val="00152C36"/>
    <w:rsid w:val="00152DE7"/>
    <w:rsid w:val="00153585"/>
    <w:rsid w:val="001535F8"/>
    <w:rsid w:val="00153AD5"/>
    <w:rsid w:val="00153B40"/>
    <w:rsid w:val="00153C73"/>
    <w:rsid w:val="00153D3A"/>
    <w:rsid w:val="0015400B"/>
    <w:rsid w:val="001542BB"/>
    <w:rsid w:val="0015469E"/>
    <w:rsid w:val="00154811"/>
    <w:rsid w:val="00154CD7"/>
    <w:rsid w:val="00154F71"/>
    <w:rsid w:val="00155251"/>
    <w:rsid w:val="00155768"/>
    <w:rsid w:val="0015583F"/>
    <w:rsid w:val="00155A19"/>
    <w:rsid w:val="00155BD1"/>
    <w:rsid w:val="00155E90"/>
    <w:rsid w:val="0015634D"/>
    <w:rsid w:val="00156396"/>
    <w:rsid w:val="0015672C"/>
    <w:rsid w:val="00156837"/>
    <w:rsid w:val="0015687C"/>
    <w:rsid w:val="00156B65"/>
    <w:rsid w:val="001572D3"/>
    <w:rsid w:val="001572DC"/>
    <w:rsid w:val="001572FA"/>
    <w:rsid w:val="00157743"/>
    <w:rsid w:val="00157B7B"/>
    <w:rsid w:val="00160088"/>
    <w:rsid w:val="001601F3"/>
    <w:rsid w:val="001601F8"/>
    <w:rsid w:val="001602B3"/>
    <w:rsid w:val="001606A6"/>
    <w:rsid w:val="001609D2"/>
    <w:rsid w:val="00160B58"/>
    <w:rsid w:val="001611B1"/>
    <w:rsid w:val="00161E22"/>
    <w:rsid w:val="00161F82"/>
    <w:rsid w:val="001626D2"/>
    <w:rsid w:val="00162CA1"/>
    <w:rsid w:val="00162DC8"/>
    <w:rsid w:val="00162E3E"/>
    <w:rsid w:val="00163170"/>
    <w:rsid w:val="001635D8"/>
    <w:rsid w:val="0016382D"/>
    <w:rsid w:val="00163F7A"/>
    <w:rsid w:val="00163FAC"/>
    <w:rsid w:val="00164453"/>
    <w:rsid w:val="00164465"/>
    <w:rsid w:val="00164984"/>
    <w:rsid w:val="001649EA"/>
    <w:rsid w:val="00164E3E"/>
    <w:rsid w:val="00165370"/>
    <w:rsid w:val="00165580"/>
    <w:rsid w:val="001656B7"/>
    <w:rsid w:val="00165B13"/>
    <w:rsid w:val="001660A5"/>
    <w:rsid w:val="0016634E"/>
    <w:rsid w:val="00166371"/>
    <w:rsid w:val="001667B5"/>
    <w:rsid w:val="00166821"/>
    <w:rsid w:val="00166895"/>
    <w:rsid w:val="00166B20"/>
    <w:rsid w:val="00166DC3"/>
    <w:rsid w:val="0016714C"/>
    <w:rsid w:val="0016718E"/>
    <w:rsid w:val="0016727F"/>
    <w:rsid w:val="00167786"/>
    <w:rsid w:val="001679DF"/>
    <w:rsid w:val="00167D34"/>
    <w:rsid w:val="00167FD5"/>
    <w:rsid w:val="0016B8CF"/>
    <w:rsid w:val="001701BD"/>
    <w:rsid w:val="00170275"/>
    <w:rsid w:val="001702C8"/>
    <w:rsid w:val="00170A7E"/>
    <w:rsid w:val="00170ED6"/>
    <w:rsid w:val="00170EE6"/>
    <w:rsid w:val="0017122F"/>
    <w:rsid w:val="00171257"/>
    <w:rsid w:val="0017127C"/>
    <w:rsid w:val="0017150F"/>
    <w:rsid w:val="001715A7"/>
    <w:rsid w:val="00171778"/>
    <w:rsid w:val="00171E66"/>
    <w:rsid w:val="00172438"/>
    <w:rsid w:val="001725F7"/>
    <w:rsid w:val="001727C9"/>
    <w:rsid w:val="00172E99"/>
    <w:rsid w:val="00172F81"/>
    <w:rsid w:val="00172FE5"/>
    <w:rsid w:val="0017308D"/>
    <w:rsid w:val="0017357C"/>
    <w:rsid w:val="001736C0"/>
    <w:rsid w:val="00173D44"/>
    <w:rsid w:val="00173E1C"/>
    <w:rsid w:val="00173EED"/>
    <w:rsid w:val="00173FB0"/>
    <w:rsid w:val="001744D4"/>
    <w:rsid w:val="00174535"/>
    <w:rsid w:val="00174582"/>
    <w:rsid w:val="001749FB"/>
    <w:rsid w:val="00174AA0"/>
    <w:rsid w:val="00174B74"/>
    <w:rsid w:val="00174E50"/>
    <w:rsid w:val="00174F57"/>
    <w:rsid w:val="001755DB"/>
    <w:rsid w:val="0017570A"/>
    <w:rsid w:val="001758B7"/>
    <w:rsid w:val="00175F9D"/>
    <w:rsid w:val="00176011"/>
    <w:rsid w:val="00176019"/>
    <w:rsid w:val="00176224"/>
    <w:rsid w:val="00176958"/>
    <w:rsid w:val="00176AB9"/>
    <w:rsid w:val="00176B26"/>
    <w:rsid w:val="00176B29"/>
    <w:rsid w:val="00176B65"/>
    <w:rsid w:val="00176F05"/>
    <w:rsid w:val="00177195"/>
    <w:rsid w:val="00177568"/>
    <w:rsid w:val="0017786F"/>
    <w:rsid w:val="00177A86"/>
    <w:rsid w:val="00177B32"/>
    <w:rsid w:val="00177E2E"/>
    <w:rsid w:val="00177ECB"/>
    <w:rsid w:val="00180A3E"/>
    <w:rsid w:val="00180E3A"/>
    <w:rsid w:val="00181047"/>
    <w:rsid w:val="001813DE"/>
    <w:rsid w:val="001813FA"/>
    <w:rsid w:val="0018146E"/>
    <w:rsid w:val="00181754"/>
    <w:rsid w:val="00182220"/>
    <w:rsid w:val="0018251F"/>
    <w:rsid w:val="0018261B"/>
    <w:rsid w:val="001828D4"/>
    <w:rsid w:val="00182E32"/>
    <w:rsid w:val="0018343D"/>
    <w:rsid w:val="001837A4"/>
    <w:rsid w:val="001838FA"/>
    <w:rsid w:val="001839E4"/>
    <w:rsid w:val="00183E70"/>
    <w:rsid w:val="00183FD2"/>
    <w:rsid w:val="00184134"/>
    <w:rsid w:val="001841BE"/>
    <w:rsid w:val="001841F4"/>
    <w:rsid w:val="00184792"/>
    <w:rsid w:val="001848D8"/>
    <w:rsid w:val="00184C9B"/>
    <w:rsid w:val="001851C0"/>
    <w:rsid w:val="001854C4"/>
    <w:rsid w:val="001856FF"/>
    <w:rsid w:val="001858E3"/>
    <w:rsid w:val="00185FE5"/>
    <w:rsid w:val="00186087"/>
    <w:rsid w:val="001860CF"/>
    <w:rsid w:val="001866C0"/>
    <w:rsid w:val="00186764"/>
    <w:rsid w:val="00186CA3"/>
    <w:rsid w:val="00186D55"/>
    <w:rsid w:val="00186DA6"/>
    <w:rsid w:val="00186F55"/>
    <w:rsid w:val="00187394"/>
    <w:rsid w:val="001873B6"/>
    <w:rsid w:val="001873CD"/>
    <w:rsid w:val="001874C8"/>
    <w:rsid w:val="0018793F"/>
    <w:rsid w:val="001879F3"/>
    <w:rsid w:val="00187C11"/>
    <w:rsid w:val="00187D19"/>
    <w:rsid w:val="00190066"/>
    <w:rsid w:val="0019032A"/>
    <w:rsid w:val="001903E3"/>
    <w:rsid w:val="001904D6"/>
    <w:rsid w:val="001905E7"/>
    <w:rsid w:val="001907C7"/>
    <w:rsid w:val="00190DAC"/>
    <w:rsid w:val="00190E28"/>
    <w:rsid w:val="00190EAE"/>
    <w:rsid w:val="00190F5D"/>
    <w:rsid w:val="00190FA8"/>
    <w:rsid w:val="00191043"/>
    <w:rsid w:val="001911B2"/>
    <w:rsid w:val="001919F4"/>
    <w:rsid w:val="00191C1C"/>
    <w:rsid w:val="00191C2B"/>
    <w:rsid w:val="00191D60"/>
    <w:rsid w:val="00191E9B"/>
    <w:rsid w:val="00191F73"/>
    <w:rsid w:val="0019233D"/>
    <w:rsid w:val="001926D8"/>
    <w:rsid w:val="001926FF"/>
    <w:rsid w:val="00192840"/>
    <w:rsid w:val="0019298C"/>
    <w:rsid w:val="00192C5F"/>
    <w:rsid w:val="00192D82"/>
    <w:rsid w:val="001932F9"/>
    <w:rsid w:val="00193D74"/>
    <w:rsid w:val="001944A2"/>
    <w:rsid w:val="00194524"/>
    <w:rsid w:val="0019477E"/>
    <w:rsid w:val="00194855"/>
    <w:rsid w:val="00194EAC"/>
    <w:rsid w:val="001955B0"/>
    <w:rsid w:val="00195D60"/>
    <w:rsid w:val="00195E30"/>
    <w:rsid w:val="00196028"/>
    <w:rsid w:val="00196139"/>
    <w:rsid w:val="00196243"/>
    <w:rsid w:val="00196D06"/>
    <w:rsid w:val="0019723F"/>
    <w:rsid w:val="0019726A"/>
    <w:rsid w:val="001972F2"/>
    <w:rsid w:val="0019756A"/>
    <w:rsid w:val="00197572"/>
    <w:rsid w:val="001978A5"/>
    <w:rsid w:val="001978C3"/>
    <w:rsid w:val="001A098E"/>
    <w:rsid w:val="001A0BD2"/>
    <w:rsid w:val="001A0C78"/>
    <w:rsid w:val="001A11AD"/>
    <w:rsid w:val="001A1440"/>
    <w:rsid w:val="001A172F"/>
    <w:rsid w:val="001A1DC2"/>
    <w:rsid w:val="001A1EB2"/>
    <w:rsid w:val="001A234C"/>
    <w:rsid w:val="001A2535"/>
    <w:rsid w:val="001A25EA"/>
    <w:rsid w:val="001A25F5"/>
    <w:rsid w:val="001A27C0"/>
    <w:rsid w:val="001A2F10"/>
    <w:rsid w:val="001A338E"/>
    <w:rsid w:val="001A3BC8"/>
    <w:rsid w:val="001A3C36"/>
    <w:rsid w:val="001A4675"/>
    <w:rsid w:val="001A4A48"/>
    <w:rsid w:val="001A4B3D"/>
    <w:rsid w:val="001A4ECD"/>
    <w:rsid w:val="001A5936"/>
    <w:rsid w:val="001A59C1"/>
    <w:rsid w:val="001A5C3F"/>
    <w:rsid w:val="001A62AD"/>
    <w:rsid w:val="001A639A"/>
    <w:rsid w:val="001A6483"/>
    <w:rsid w:val="001A6598"/>
    <w:rsid w:val="001A6BCA"/>
    <w:rsid w:val="001A70FA"/>
    <w:rsid w:val="001A72B1"/>
    <w:rsid w:val="001A7335"/>
    <w:rsid w:val="001A733A"/>
    <w:rsid w:val="001A749A"/>
    <w:rsid w:val="001A74D1"/>
    <w:rsid w:val="001B012B"/>
    <w:rsid w:val="001B024C"/>
    <w:rsid w:val="001B037C"/>
    <w:rsid w:val="001B0385"/>
    <w:rsid w:val="001B04C2"/>
    <w:rsid w:val="001B0700"/>
    <w:rsid w:val="001B08EB"/>
    <w:rsid w:val="001B09E8"/>
    <w:rsid w:val="001B0C18"/>
    <w:rsid w:val="001B0C66"/>
    <w:rsid w:val="001B1084"/>
    <w:rsid w:val="001B12BB"/>
    <w:rsid w:val="001B1704"/>
    <w:rsid w:val="001B21A7"/>
    <w:rsid w:val="001B2203"/>
    <w:rsid w:val="001B2281"/>
    <w:rsid w:val="001B27B5"/>
    <w:rsid w:val="001B2844"/>
    <w:rsid w:val="001B2D42"/>
    <w:rsid w:val="001B2E47"/>
    <w:rsid w:val="001B320C"/>
    <w:rsid w:val="001B3224"/>
    <w:rsid w:val="001B3288"/>
    <w:rsid w:val="001B35AF"/>
    <w:rsid w:val="001B4259"/>
    <w:rsid w:val="001B45B1"/>
    <w:rsid w:val="001B4884"/>
    <w:rsid w:val="001B51DE"/>
    <w:rsid w:val="001B53B3"/>
    <w:rsid w:val="001B547B"/>
    <w:rsid w:val="001B577C"/>
    <w:rsid w:val="001B60AF"/>
    <w:rsid w:val="001B60BB"/>
    <w:rsid w:val="001B60DA"/>
    <w:rsid w:val="001B6145"/>
    <w:rsid w:val="001B6600"/>
    <w:rsid w:val="001B6A4A"/>
    <w:rsid w:val="001B6AE2"/>
    <w:rsid w:val="001B6CE5"/>
    <w:rsid w:val="001B6D9A"/>
    <w:rsid w:val="001B706D"/>
    <w:rsid w:val="001C0220"/>
    <w:rsid w:val="001C05B1"/>
    <w:rsid w:val="001C0A7C"/>
    <w:rsid w:val="001C0E62"/>
    <w:rsid w:val="001C0E6E"/>
    <w:rsid w:val="001C17B9"/>
    <w:rsid w:val="001C2364"/>
    <w:rsid w:val="001C2374"/>
    <w:rsid w:val="001C27A3"/>
    <w:rsid w:val="001C29CB"/>
    <w:rsid w:val="001C2DBB"/>
    <w:rsid w:val="001C330D"/>
    <w:rsid w:val="001C33B0"/>
    <w:rsid w:val="001C35D0"/>
    <w:rsid w:val="001C35F4"/>
    <w:rsid w:val="001C38DB"/>
    <w:rsid w:val="001C3A6F"/>
    <w:rsid w:val="001C3BDA"/>
    <w:rsid w:val="001C3CDD"/>
    <w:rsid w:val="001C3E7C"/>
    <w:rsid w:val="001C41AB"/>
    <w:rsid w:val="001C4423"/>
    <w:rsid w:val="001C463B"/>
    <w:rsid w:val="001C4738"/>
    <w:rsid w:val="001C47C3"/>
    <w:rsid w:val="001C47CF"/>
    <w:rsid w:val="001C4928"/>
    <w:rsid w:val="001C49C8"/>
    <w:rsid w:val="001C4A7A"/>
    <w:rsid w:val="001C4BD0"/>
    <w:rsid w:val="001C4DB4"/>
    <w:rsid w:val="001C4FE4"/>
    <w:rsid w:val="001C50FC"/>
    <w:rsid w:val="001C524B"/>
    <w:rsid w:val="001C52B3"/>
    <w:rsid w:val="001C5435"/>
    <w:rsid w:val="001C56E1"/>
    <w:rsid w:val="001C5B7F"/>
    <w:rsid w:val="001C5B88"/>
    <w:rsid w:val="001C63A2"/>
    <w:rsid w:val="001C6490"/>
    <w:rsid w:val="001C680C"/>
    <w:rsid w:val="001C6A30"/>
    <w:rsid w:val="001C7919"/>
    <w:rsid w:val="001C798E"/>
    <w:rsid w:val="001C7D2B"/>
    <w:rsid w:val="001C7E99"/>
    <w:rsid w:val="001C7F1E"/>
    <w:rsid w:val="001C7F94"/>
    <w:rsid w:val="001D01B2"/>
    <w:rsid w:val="001D0291"/>
    <w:rsid w:val="001D0292"/>
    <w:rsid w:val="001D0397"/>
    <w:rsid w:val="001D03F0"/>
    <w:rsid w:val="001D0BCF"/>
    <w:rsid w:val="001D1123"/>
    <w:rsid w:val="001D1266"/>
    <w:rsid w:val="001D165A"/>
    <w:rsid w:val="001D1A48"/>
    <w:rsid w:val="001D1A52"/>
    <w:rsid w:val="001D1CCD"/>
    <w:rsid w:val="001D1CE9"/>
    <w:rsid w:val="001D1F75"/>
    <w:rsid w:val="001D2259"/>
    <w:rsid w:val="001D2593"/>
    <w:rsid w:val="001D2665"/>
    <w:rsid w:val="001D2979"/>
    <w:rsid w:val="001D2CF7"/>
    <w:rsid w:val="001D2DA7"/>
    <w:rsid w:val="001D2F0E"/>
    <w:rsid w:val="001D314A"/>
    <w:rsid w:val="001D3C4B"/>
    <w:rsid w:val="001D3E0A"/>
    <w:rsid w:val="001D3E64"/>
    <w:rsid w:val="001D414B"/>
    <w:rsid w:val="001D4618"/>
    <w:rsid w:val="001D4738"/>
    <w:rsid w:val="001D4857"/>
    <w:rsid w:val="001D4915"/>
    <w:rsid w:val="001D5031"/>
    <w:rsid w:val="001D5199"/>
    <w:rsid w:val="001D5206"/>
    <w:rsid w:val="001D53C0"/>
    <w:rsid w:val="001D5406"/>
    <w:rsid w:val="001D5577"/>
    <w:rsid w:val="001D583C"/>
    <w:rsid w:val="001D5B29"/>
    <w:rsid w:val="001D5C42"/>
    <w:rsid w:val="001D5C87"/>
    <w:rsid w:val="001D5D48"/>
    <w:rsid w:val="001D5DB7"/>
    <w:rsid w:val="001D60AC"/>
    <w:rsid w:val="001D6211"/>
    <w:rsid w:val="001D635B"/>
    <w:rsid w:val="001D68E2"/>
    <w:rsid w:val="001D6AFC"/>
    <w:rsid w:val="001D6B8F"/>
    <w:rsid w:val="001D6BF7"/>
    <w:rsid w:val="001D6C80"/>
    <w:rsid w:val="001D6F3F"/>
    <w:rsid w:val="001D6FB7"/>
    <w:rsid w:val="001D7921"/>
    <w:rsid w:val="001E00BA"/>
    <w:rsid w:val="001E0A1A"/>
    <w:rsid w:val="001E0A7B"/>
    <w:rsid w:val="001E1351"/>
    <w:rsid w:val="001E1FAC"/>
    <w:rsid w:val="001E2261"/>
    <w:rsid w:val="001E28B3"/>
    <w:rsid w:val="001E2F3B"/>
    <w:rsid w:val="001E391E"/>
    <w:rsid w:val="001E3B46"/>
    <w:rsid w:val="001E3F46"/>
    <w:rsid w:val="001E4353"/>
    <w:rsid w:val="001E444E"/>
    <w:rsid w:val="001E4540"/>
    <w:rsid w:val="001E49CC"/>
    <w:rsid w:val="001E49CD"/>
    <w:rsid w:val="001E4DBA"/>
    <w:rsid w:val="001E51C1"/>
    <w:rsid w:val="001E530A"/>
    <w:rsid w:val="001E55BC"/>
    <w:rsid w:val="001E5CD2"/>
    <w:rsid w:val="001E5EC6"/>
    <w:rsid w:val="001E5F0E"/>
    <w:rsid w:val="001E6022"/>
    <w:rsid w:val="001E61CC"/>
    <w:rsid w:val="001E62BC"/>
    <w:rsid w:val="001E62C1"/>
    <w:rsid w:val="001E64C1"/>
    <w:rsid w:val="001E69C7"/>
    <w:rsid w:val="001E73C3"/>
    <w:rsid w:val="001E741E"/>
    <w:rsid w:val="001E74FE"/>
    <w:rsid w:val="001E753B"/>
    <w:rsid w:val="001E7590"/>
    <w:rsid w:val="001E78DA"/>
    <w:rsid w:val="001E7B73"/>
    <w:rsid w:val="001EE6A9"/>
    <w:rsid w:val="001F0076"/>
    <w:rsid w:val="001F0927"/>
    <w:rsid w:val="001F0A70"/>
    <w:rsid w:val="001F0BA1"/>
    <w:rsid w:val="001F0BBC"/>
    <w:rsid w:val="001F0E61"/>
    <w:rsid w:val="001F125B"/>
    <w:rsid w:val="001F16EC"/>
    <w:rsid w:val="001F1760"/>
    <w:rsid w:val="001F1F12"/>
    <w:rsid w:val="001F231B"/>
    <w:rsid w:val="001F2793"/>
    <w:rsid w:val="001F2978"/>
    <w:rsid w:val="001F2B99"/>
    <w:rsid w:val="001F2F19"/>
    <w:rsid w:val="001F3115"/>
    <w:rsid w:val="001F31D7"/>
    <w:rsid w:val="001F3386"/>
    <w:rsid w:val="001F36B9"/>
    <w:rsid w:val="001F3800"/>
    <w:rsid w:val="001F39B4"/>
    <w:rsid w:val="001F3B3B"/>
    <w:rsid w:val="001F3FE6"/>
    <w:rsid w:val="001F40C4"/>
    <w:rsid w:val="001F489D"/>
    <w:rsid w:val="001F4D58"/>
    <w:rsid w:val="001F4D5A"/>
    <w:rsid w:val="001F5763"/>
    <w:rsid w:val="001F5886"/>
    <w:rsid w:val="001F5AE6"/>
    <w:rsid w:val="001F5D98"/>
    <w:rsid w:val="001F5F77"/>
    <w:rsid w:val="001F5F78"/>
    <w:rsid w:val="001F6156"/>
    <w:rsid w:val="001F67CF"/>
    <w:rsid w:val="001F6885"/>
    <w:rsid w:val="001F6F87"/>
    <w:rsid w:val="001F702F"/>
    <w:rsid w:val="001F7997"/>
    <w:rsid w:val="001F7E8D"/>
    <w:rsid w:val="00200075"/>
    <w:rsid w:val="002001C5"/>
    <w:rsid w:val="0020027A"/>
    <w:rsid w:val="00200598"/>
    <w:rsid w:val="00200742"/>
    <w:rsid w:val="002007C5"/>
    <w:rsid w:val="00200BAD"/>
    <w:rsid w:val="00200CAC"/>
    <w:rsid w:val="00200CEB"/>
    <w:rsid w:val="00200F67"/>
    <w:rsid w:val="0020110B"/>
    <w:rsid w:val="00201401"/>
    <w:rsid w:val="00201674"/>
    <w:rsid w:val="0020186C"/>
    <w:rsid w:val="00201A49"/>
    <w:rsid w:val="00201D03"/>
    <w:rsid w:val="00201E1D"/>
    <w:rsid w:val="00201F06"/>
    <w:rsid w:val="00201F9F"/>
    <w:rsid w:val="00202015"/>
    <w:rsid w:val="0020242F"/>
    <w:rsid w:val="0020246A"/>
    <w:rsid w:val="002025F3"/>
    <w:rsid w:val="00202606"/>
    <w:rsid w:val="00202A67"/>
    <w:rsid w:val="00202F6A"/>
    <w:rsid w:val="002030A5"/>
    <w:rsid w:val="0020337F"/>
    <w:rsid w:val="002033E9"/>
    <w:rsid w:val="00203447"/>
    <w:rsid w:val="00203720"/>
    <w:rsid w:val="00203ABC"/>
    <w:rsid w:val="00203B28"/>
    <w:rsid w:val="00203B83"/>
    <w:rsid w:val="00203D7A"/>
    <w:rsid w:val="00203EE6"/>
    <w:rsid w:val="00204471"/>
    <w:rsid w:val="0020454D"/>
    <w:rsid w:val="00204754"/>
    <w:rsid w:val="00204A43"/>
    <w:rsid w:val="00204C1F"/>
    <w:rsid w:val="00205148"/>
    <w:rsid w:val="0020520B"/>
    <w:rsid w:val="00205460"/>
    <w:rsid w:val="00205AF8"/>
    <w:rsid w:val="00205E8D"/>
    <w:rsid w:val="00205FB0"/>
    <w:rsid w:val="0020647E"/>
    <w:rsid w:val="00206615"/>
    <w:rsid w:val="00206645"/>
    <w:rsid w:val="00206A52"/>
    <w:rsid w:val="00206B04"/>
    <w:rsid w:val="00206D62"/>
    <w:rsid w:val="00206E49"/>
    <w:rsid w:val="00206EF4"/>
    <w:rsid w:val="0020751D"/>
    <w:rsid w:val="0020777E"/>
    <w:rsid w:val="00207B0E"/>
    <w:rsid w:val="00207B13"/>
    <w:rsid w:val="00207BF1"/>
    <w:rsid w:val="00210255"/>
    <w:rsid w:val="002103A0"/>
    <w:rsid w:val="00210B66"/>
    <w:rsid w:val="00210F12"/>
    <w:rsid w:val="002113A4"/>
    <w:rsid w:val="002115B4"/>
    <w:rsid w:val="00211957"/>
    <w:rsid w:val="00211AD0"/>
    <w:rsid w:val="00211F16"/>
    <w:rsid w:val="00211F22"/>
    <w:rsid w:val="00212291"/>
    <w:rsid w:val="002127B6"/>
    <w:rsid w:val="002127CD"/>
    <w:rsid w:val="002127FF"/>
    <w:rsid w:val="0021299E"/>
    <w:rsid w:val="00212BAC"/>
    <w:rsid w:val="00212BD6"/>
    <w:rsid w:val="00212E56"/>
    <w:rsid w:val="002133D4"/>
    <w:rsid w:val="0021366F"/>
    <w:rsid w:val="002136BB"/>
    <w:rsid w:val="00213751"/>
    <w:rsid w:val="00213831"/>
    <w:rsid w:val="0021393B"/>
    <w:rsid w:val="00213D58"/>
    <w:rsid w:val="00213DFF"/>
    <w:rsid w:val="00213E26"/>
    <w:rsid w:val="00213F35"/>
    <w:rsid w:val="0021427A"/>
    <w:rsid w:val="0021497E"/>
    <w:rsid w:val="00214E9A"/>
    <w:rsid w:val="00215234"/>
    <w:rsid w:val="002155F9"/>
    <w:rsid w:val="002157A3"/>
    <w:rsid w:val="00215856"/>
    <w:rsid w:val="00215BED"/>
    <w:rsid w:val="00215DD6"/>
    <w:rsid w:val="00216F42"/>
    <w:rsid w:val="0021751F"/>
    <w:rsid w:val="00217690"/>
    <w:rsid w:val="0021772C"/>
    <w:rsid w:val="0021788D"/>
    <w:rsid w:val="002178A9"/>
    <w:rsid w:val="002201A6"/>
    <w:rsid w:val="0022040C"/>
    <w:rsid w:val="0022066E"/>
    <w:rsid w:val="00220AC3"/>
    <w:rsid w:val="00221358"/>
    <w:rsid w:val="00221417"/>
    <w:rsid w:val="002216A0"/>
    <w:rsid w:val="0022186E"/>
    <w:rsid w:val="00221B21"/>
    <w:rsid w:val="00222093"/>
    <w:rsid w:val="002224EE"/>
    <w:rsid w:val="00222525"/>
    <w:rsid w:val="002225DA"/>
    <w:rsid w:val="00222953"/>
    <w:rsid w:val="00222ADA"/>
    <w:rsid w:val="00222CB7"/>
    <w:rsid w:val="00222CD5"/>
    <w:rsid w:val="00222DC0"/>
    <w:rsid w:val="00223414"/>
    <w:rsid w:val="002234E9"/>
    <w:rsid w:val="002235F8"/>
    <w:rsid w:val="00223978"/>
    <w:rsid w:val="00223B32"/>
    <w:rsid w:val="00223DB5"/>
    <w:rsid w:val="00223EDB"/>
    <w:rsid w:val="002240C1"/>
    <w:rsid w:val="00224268"/>
    <w:rsid w:val="00224558"/>
    <w:rsid w:val="002248B8"/>
    <w:rsid w:val="002248ED"/>
    <w:rsid w:val="00224FCC"/>
    <w:rsid w:val="0022526A"/>
    <w:rsid w:val="002252BE"/>
    <w:rsid w:val="00225566"/>
    <w:rsid w:val="00225E6F"/>
    <w:rsid w:val="00225EA7"/>
    <w:rsid w:val="00225F16"/>
    <w:rsid w:val="00226148"/>
    <w:rsid w:val="00226630"/>
    <w:rsid w:val="002268CF"/>
    <w:rsid w:val="00226915"/>
    <w:rsid w:val="00226ACE"/>
    <w:rsid w:val="00226B9E"/>
    <w:rsid w:val="00226BE1"/>
    <w:rsid w:val="00226BF1"/>
    <w:rsid w:val="00226BFF"/>
    <w:rsid w:val="00226D1F"/>
    <w:rsid w:val="00226DA4"/>
    <w:rsid w:val="00226EFE"/>
    <w:rsid w:val="00226F36"/>
    <w:rsid w:val="00227509"/>
    <w:rsid w:val="00227624"/>
    <w:rsid w:val="00227686"/>
    <w:rsid w:val="00227AF9"/>
    <w:rsid w:val="0023004C"/>
    <w:rsid w:val="00230279"/>
    <w:rsid w:val="002309E2"/>
    <w:rsid w:val="002309F0"/>
    <w:rsid w:val="00230D3E"/>
    <w:rsid w:val="002312DF"/>
    <w:rsid w:val="002312F0"/>
    <w:rsid w:val="00231C4A"/>
    <w:rsid w:val="00231D08"/>
    <w:rsid w:val="00231ED1"/>
    <w:rsid w:val="002322B4"/>
    <w:rsid w:val="002322D2"/>
    <w:rsid w:val="00232499"/>
    <w:rsid w:val="002327C3"/>
    <w:rsid w:val="00232843"/>
    <w:rsid w:val="00232DA9"/>
    <w:rsid w:val="00232F56"/>
    <w:rsid w:val="00233082"/>
    <w:rsid w:val="00233828"/>
    <w:rsid w:val="002338F7"/>
    <w:rsid w:val="00233B65"/>
    <w:rsid w:val="00233BE8"/>
    <w:rsid w:val="00233C9E"/>
    <w:rsid w:val="00233FB6"/>
    <w:rsid w:val="002340E6"/>
    <w:rsid w:val="00234278"/>
    <w:rsid w:val="002342E9"/>
    <w:rsid w:val="002343FD"/>
    <w:rsid w:val="00234510"/>
    <w:rsid w:val="00234547"/>
    <w:rsid w:val="00234550"/>
    <w:rsid w:val="00234925"/>
    <w:rsid w:val="00234968"/>
    <w:rsid w:val="00234BCE"/>
    <w:rsid w:val="00234C95"/>
    <w:rsid w:val="002351E0"/>
    <w:rsid w:val="0023538D"/>
    <w:rsid w:val="0023583B"/>
    <w:rsid w:val="002360E7"/>
    <w:rsid w:val="00236247"/>
    <w:rsid w:val="00236B09"/>
    <w:rsid w:val="00236D12"/>
    <w:rsid w:val="00236DC7"/>
    <w:rsid w:val="002374F4"/>
    <w:rsid w:val="002377EB"/>
    <w:rsid w:val="00237A16"/>
    <w:rsid w:val="00237CA5"/>
    <w:rsid w:val="00237CF0"/>
    <w:rsid w:val="002400BC"/>
    <w:rsid w:val="0024010D"/>
    <w:rsid w:val="002401CD"/>
    <w:rsid w:val="002402A1"/>
    <w:rsid w:val="00240569"/>
    <w:rsid w:val="00240675"/>
    <w:rsid w:val="002407B5"/>
    <w:rsid w:val="002407DA"/>
    <w:rsid w:val="00240981"/>
    <w:rsid w:val="00240B74"/>
    <w:rsid w:val="00240F9F"/>
    <w:rsid w:val="00241413"/>
    <w:rsid w:val="00241455"/>
    <w:rsid w:val="0024185C"/>
    <w:rsid w:val="00241914"/>
    <w:rsid w:val="00241B53"/>
    <w:rsid w:val="00241DB1"/>
    <w:rsid w:val="0024251D"/>
    <w:rsid w:val="0024287E"/>
    <w:rsid w:val="0024289F"/>
    <w:rsid w:val="0024291E"/>
    <w:rsid w:val="00242E90"/>
    <w:rsid w:val="002437AC"/>
    <w:rsid w:val="00243A5B"/>
    <w:rsid w:val="00243E9B"/>
    <w:rsid w:val="00243EE8"/>
    <w:rsid w:val="00243F76"/>
    <w:rsid w:val="002443E8"/>
    <w:rsid w:val="0024447E"/>
    <w:rsid w:val="0024463D"/>
    <w:rsid w:val="0024490E"/>
    <w:rsid w:val="00244926"/>
    <w:rsid w:val="00244946"/>
    <w:rsid w:val="00244CDF"/>
    <w:rsid w:val="00245063"/>
    <w:rsid w:val="00245099"/>
    <w:rsid w:val="002459FF"/>
    <w:rsid w:val="00245E2F"/>
    <w:rsid w:val="00245EFE"/>
    <w:rsid w:val="002466C2"/>
    <w:rsid w:val="0024671B"/>
    <w:rsid w:val="00246748"/>
    <w:rsid w:val="0024688A"/>
    <w:rsid w:val="002469F9"/>
    <w:rsid w:val="00246DFE"/>
    <w:rsid w:val="00246F51"/>
    <w:rsid w:val="002473E6"/>
    <w:rsid w:val="00247BC8"/>
    <w:rsid w:val="00247C97"/>
    <w:rsid w:val="00250744"/>
    <w:rsid w:val="0025092B"/>
    <w:rsid w:val="00250F5E"/>
    <w:rsid w:val="0025129F"/>
    <w:rsid w:val="00251328"/>
    <w:rsid w:val="00251645"/>
    <w:rsid w:val="0025187B"/>
    <w:rsid w:val="00251E54"/>
    <w:rsid w:val="00251F5C"/>
    <w:rsid w:val="00251FB4"/>
    <w:rsid w:val="002520B5"/>
    <w:rsid w:val="00252434"/>
    <w:rsid w:val="00252809"/>
    <w:rsid w:val="00252888"/>
    <w:rsid w:val="00252A10"/>
    <w:rsid w:val="0025301E"/>
    <w:rsid w:val="002535CB"/>
    <w:rsid w:val="00253A9C"/>
    <w:rsid w:val="00253D9F"/>
    <w:rsid w:val="0025400A"/>
    <w:rsid w:val="0025410C"/>
    <w:rsid w:val="00254161"/>
    <w:rsid w:val="00254291"/>
    <w:rsid w:val="002543F9"/>
    <w:rsid w:val="00254765"/>
    <w:rsid w:val="00254A4E"/>
    <w:rsid w:val="00254B43"/>
    <w:rsid w:val="00254B51"/>
    <w:rsid w:val="00254C3E"/>
    <w:rsid w:val="00254E2D"/>
    <w:rsid w:val="00254F12"/>
    <w:rsid w:val="00254FFA"/>
    <w:rsid w:val="00255B3D"/>
    <w:rsid w:val="00255FA1"/>
    <w:rsid w:val="002563CD"/>
    <w:rsid w:val="00256438"/>
    <w:rsid w:val="002564BD"/>
    <w:rsid w:val="002565A6"/>
    <w:rsid w:val="00256660"/>
    <w:rsid w:val="002568B0"/>
    <w:rsid w:val="002568BD"/>
    <w:rsid w:val="002569E8"/>
    <w:rsid w:val="00256C09"/>
    <w:rsid w:val="00257033"/>
    <w:rsid w:val="002574A1"/>
    <w:rsid w:val="002574E8"/>
    <w:rsid w:val="002575F6"/>
    <w:rsid w:val="00257663"/>
    <w:rsid w:val="002605FB"/>
    <w:rsid w:val="0026094C"/>
    <w:rsid w:val="00260B87"/>
    <w:rsid w:val="00260C38"/>
    <w:rsid w:val="00260CE9"/>
    <w:rsid w:val="00260CF2"/>
    <w:rsid w:val="00260DE0"/>
    <w:rsid w:val="00261CA2"/>
    <w:rsid w:val="00261E23"/>
    <w:rsid w:val="0026270A"/>
    <w:rsid w:val="00262FE3"/>
    <w:rsid w:val="0026354D"/>
    <w:rsid w:val="002635BC"/>
    <w:rsid w:val="002637E1"/>
    <w:rsid w:val="00263811"/>
    <w:rsid w:val="00263A13"/>
    <w:rsid w:val="002640BF"/>
    <w:rsid w:val="0026457D"/>
    <w:rsid w:val="002649AE"/>
    <w:rsid w:val="00264B27"/>
    <w:rsid w:val="00264CD4"/>
    <w:rsid w:val="00265927"/>
    <w:rsid w:val="00265ACF"/>
    <w:rsid w:val="00265B77"/>
    <w:rsid w:val="00265F8E"/>
    <w:rsid w:val="0026627A"/>
    <w:rsid w:val="002663B8"/>
    <w:rsid w:val="002665A2"/>
    <w:rsid w:val="00266682"/>
    <w:rsid w:val="00266C33"/>
    <w:rsid w:val="00266F47"/>
    <w:rsid w:val="002673FF"/>
    <w:rsid w:val="00267575"/>
    <w:rsid w:val="002675AB"/>
    <w:rsid w:val="002678E5"/>
    <w:rsid w:val="0026797F"/>
    <w:rsid w:val="00267FD4"/>
    <w:rsid w:val="0027054F"/>
    <w:rsid w:val="00270552"/>
    <w:rsid w:val="002706B8"/>
    <w:rsid w:val="002709B2"/>
    <w:rsid w:val="00270E86"/>
    <w:rsid w:val="00270F81"/>
    <w:rsid w:val="00271367"/>
    <w:rsid w:val="0027136B"/>
    <w:rsid w:val="0027139C"/>
    <w:rsid w:val="0027163F"/>
    <w:rsid w:val="00271705"/>
    <w:rsid w:val="00271B5D"/>
    <w:rsid w:val="002720D7"/>
    <w:rsid w:val="0027213B"/>
    <w:rsid w:val="0027244B"/>
    <w:rsid w:val="0027247C"/>
    <w:rsid w:val="002726D6"/>
    <w:rsid w:val="002727E0"/>
    <w:rsid w:val="00272A69"/>
    <w:rsid w:val="00272C12"/>
    <w:rsid w:val="0027323A"/>
    <w:rsid w:val="00273364"/>
    <w:rsid w:val="002736C4"/>
    <w:rsid w:val="00273D2D"/>
    <w:rsid w:val="00274699"/>
    <w:rsid w:val="00274C73"/>
    <w:rsid w:val="00274E75"/>
    <w:rsid w:val="00274EF8"/>
    <w:rsid w:val="00275177"/>
    <w:rsid w:val="0027534D"/>
    <w:rsid w:val="00275887"/>
    <w:rsid w:val="0027592E"/>
    <w:rsid w:val="002759AE"/>
    <w:rsid w:val="00275BC7"/>
    <w:rsid w:val="00275C09"/>
    <w:rsid w:val="00276314"/>
    <w:rsid w:val="00276668"/>
    <w:rsid w:val="0027690C"/>
    <w:rsid w:val="00276C89"/>
    <w:rsid w:val="00276E9D"/>
    <w:rsid w:val="0027715D"/>
    <w:rsid w:val="00277A71"/>
    <w:rsid w:val="00277A73"/>
    <w:rsid w:val="00277E68"/>
    <w:rsid w:val="0028011D"/>
    <w:rsid w:val="00280235"/>
    <w:rsid w:val="002802E9"/>
    <w:rsid w:val="002803E4"/>
    <w:rsid w:val="002803E5"/>
    <w:rsid w:val="00280421"/>
    <w:rsid w:val="002806B8"/>
    <w:rsid w:val="00280A3E"/>
    <w:rsid w:val="00280E3B"/>
    <w:rsid w:val="002813FD"/>
    <w:rsid w:val="00281417"/>
    <w:rsid w:val="00282034"/>
    <w:rsid w:val="0028216F"/>
    <w:rsid w:val="002821D9"/>
    <w:rsid w:val="002821DC"/>
    <w:rsid w:val="002822CF"/>
    <w:rsid w:val="00282327"/>
    <w:rsid w:val="00282846"/>
    <w:rsid w:val="00282887"/>
    <w:rsid w:val="00282BFB"/>
    <w:rsid w:val="00282D55"/>
    <w:rsid w:val="00282D65"/>
    <w:rsid w:val="002830C8"/>
    <w:rsid w:val="00283636"/>
    <w:rsid w:val="00283D6A"/>
    <w:rsid w:val="00284673"/>
    <w:rsid w:val="002848AE"/>
    <w:rsid w:val="00284A55"/>
    <w:rsid w:val="00284CEA"/>
    <w:rsid w:val="0028519D"/>
    <w:rsid w:val="00285291"/>
    <w:rsid w:val="00285513"/>
    <w:rsid w:val="002856F8"/>
    <w:rsid w:val="00285A8A"/>
    <w:rsid w:val="00285C9A"/>
    <w:rsid w:val="00285CF2"/>
    <w:rsid w:val="002865E1"/>
    <w:rsid w:val="00286CD5"/>
    <w:rsid w:val="00286EDA"/>
    <w:rsid w:val="0028715B"/>
    <w:rsid w:val="00287269"/>
    <w:rsid w:val="0028737B"/>
    <w:rsid w:val="00287848"/>
    <w:rsid w:val="00287ABA"/>
    <w:rsid w:val="00290060"/>
    <w:rsid w:val="002901AE"/>
    <w:rsid w:val="00290410"/>
    <w:rsid w:val="00290828"/>
    <w:rsid w:val="00290F58"/>
    <w:rsid w:val="00291265"/>
    <w:rsid w:val="0029153C"/>
    <w:rsid w:val="00291597"/>
    <w:rsid w:val="0029181B"/>
    <w:rsid w:val="00291C68"/>
    <w:rsid w:val="00291DA3"/>
    <w:rsid w:val="002920D5"/>
    <w:rsid w:val="00292502"/>
    <w:rsid w:val="0029250F"/>
    <w:rsid w:val="00292715"/>
    <w:rsid w:val="0029314F"/>
    <w:rsid w:val="00293215"/>
    <w:rsid w:val="002932E1"/>
    <w:rsid w:val="002934D0"/>
    <w:rsid w:val="00293EE1"/>
    <w:rsid w:val="00293EF2"/>
    <w:rsid w:val="0029415E"/>
    <w:rsid w:val="002946F4"/>
    <w:rsid w:val="00294728"/>
    <w:rsid w:val="00294E4E"/>
    <w:rsid w:val="002958E3"/>
    <w:rsid w:val="00296419"/>
    <w:rsid w:val="00296532"/>
    <w:rsid w:val="00296A98"/>
    <w:rsid w:val="00296CF4"/>
    <w:rsid w:val="00297948"/>
    <w:rsid w:val="00297A24"/>
    <w:rsid w:val="00297AE3"/>
    <w:rsid w:val="00297BC5"/>
    <w:rsid w:val="00297E05"/>
    <w:rsid w:val="00297E96"/>
    <w:rsid w:val="002A0749"/>
    <w:rsid w:val="002A0960"/>
    <w:rsid w:val="002A0ACA"/>
    <w:rsid w:val="002A0C14"/>
    <w:rsid w:val="002A0C2A"/>
    <w:rsid w:val="002A1723"/>
    <w:rsid w:val="002A1970"/>
    <w:rsid w:val="002A197E"/>
    <w:rsid w:val="002A1A58"/>
    <w:rsid w:val="002A1A71"/>
    <w:rsid w:val="002A1AF5"/>
    <w:rsid w:val="002A1CBD"/>
    <w:rsid w:val="002A25A8"/>
    <w:rsid w:val="002A28D3"/>
    <w:rsid w:val="002A2B7A"/>
    <w:rsid w:val="002A2DE4"/>
    <w:rsid w:val="002A2E84"/>
    <w:rsid w:val="002A33B6"/>
    <w:rsid w:val="002A37CE"/>
    <w:rsid w:val="002A3831"/>
    <w:rsid w:val="002A3970"/>
    <w:rsid w:val="002A3AA3"/>
    <w:rsid w:val="002A3EB0"/>
    <w:rsid w:val="002A433E"/>
    <w:rsid w:val="002A45CB"/>
    <w:rsid w:val="002A487A"/>
    <w:rsid w:val="002A4BF7"/>
    <w:rsid w:val="002A4EB5"/>
    <w:rsid w:val="002A5330"/>
    <w:rsid w:val="002A5722"/>
    <w:rsid w:val="002A5CCA"/>
    <w:rsid w:val="002A61DE"/>
    <w:rsid w:val="002A6408"/>
    <w:rsid w:val="002A6B72"/>
    <w:rsid w:val="002A6ED5"/>
    <w:rsid w:val="002A7006"/>
    <w:rsid w:val="002A70D4"/>
    <w:rsid w:val="002A7349"/>
    <w:rsid w:val="002A74AB"/>
    <w:rsid w:val="002A75C0"/>
    <w:rsid w:val="002A7882"/>
    <w:rsid w:val="002A78E8"/>
    <w:rsid w:val="002A7BC1"/>
    <w:rsid w:val="002A7F72"/>
    <w:rsid w:val="002A7FB6"/>
    <w:rsid w:val="002B02B8"/>
    <w:rsid w:val="002B0380"/>
    <w:rsid w:val="002B0831"/>
    <w:rsid w:val="002B09FC"/>
    <w:rsid w:val="002B1109"/>
    <w:rsid w:val="002B1258"/>
    <w:rsid w:val="002B130A"/>
    <w:rsid w:val="002B1329"/>
    <w:rsid w:val="002B1680"/>
    <w:rsid w:val="002B1771"/>
    <w:rsid w:val="002B17BA"/>
    <w:rsid w:val="002B17BF"/>
    <w:rsid w:val="002B1AF3"/>
    <w:rsid w:val="002B1BFC"/>
    <w:rsid w:val="002B1EC8"/>
    <w:rsid w:val="002B26A2"/>
    <w:rsid w:val="002B2A95"/>
    <w:rsid w:val="002B3100"/>
    <w:rsid w:val="002B32E7"/>
    <w:rsid w:val="002B3354"/>
    <w:rsid w:val="002B347C"/>
    <w:rsid w:val="002B348A"/>
    <w:rsid w:val="002B35B8"/>
    <w:rsid w:val="002B3EFC"/>
    <w:rsid w:val="002B3F5F"/>
    <w:rsid w:val="002B400A"/>
    <w:rsid w:val="002B409C"/>
    <w:rsid w:val="002B425E"/>
    <w:rsid w:val="002B459D"/>
    <w:rsid w:val="002B47D8"/>
    <w:rsid w:val="002B48FD"/>
    <w:rsid w:val="002B4A42"/>
    <w:rsid w:val="002B4BCB"/>
    <w:rsid w:val="002B524B"/>
    <w:rsid w:val="002B52EB"/>
    <w:rsid w:val="002B55B8"/>
    <w:rsid w:val="002B56C7"/>
    <w:rsid w:val="002B5700"/>
    <w:rsid w:val="002B5797"/>
    <w:rsid w:val="002B5C9A"/>
    <w:rsid w:val="002B5F02"/>
    <w:rsid w:val="002B5FB0"/>
    <w:rsid w:val="002B63CF"/>
    <w:rsid w:val="002B7124"/>
    <w:rsid w:val="002B73CB"/>
    <w:rsid w:val="002B785B"/>
    <w:rsid w:val="002B7BF8"/>
    <w:rsid w:val="002B7DA9"/>
    <w:rsid w:val="002BA692"/>
    <w:rsid w:val="002C08ED"/>
    <w:rsid w:val="002C0B99"/>
    <w:rsid w:val="002C0D93"/>
    <w:rsid w:val="002C0DC3"/>
    <w:rsid w:val="002C0F1C"/>
    <w:rsid w:val="002C109C"/>
    <w:rsid w:val="002C1A64"/>
    <w:rsid w:val="002C1EA3"/>
    <w:rsid w:val="002C1F94"/>
    <w:rsid w:val="002C2349"/>
    <w:rsid w:val="002C2406"/>
    <w:rsid w:val="002C28F3"/>
    <w:rsid w:val="002C2AEC"/>
    <w:rsid w:val="002C32B6"/>
    <w:rsid w:val="002C3955"/>
    <w:rsid w:val="002C3F9A"/>
    <w:rsid w:val="002C4040"/>
    <w:rsid w:val="002C44D4"/>
    <w:rsid w:val="002C4582"/>
    <w:rsid w:val="002C480E"/>
    <w:rsid w:val="002C4979"/>
    <w:rsid w:val="002C4A8F"/>
    <w:rsid w:val="002C4B99"/>
    <w:rsid w:val="002C4BB8"/>
    <w:rsid w:val="002C4C47"/>
    <w:rsid w:val="002C570A"/>
    <w:rsid w:val="002C58FA"/>
    <w:rsid w:val="002C5925"/>
    <w:rsid w:val="002C5A4B"/>
    <w:rsid w:val="002C5D29"/>
    <w:rsid w:val="002C5D9C"/>
    <w:rsid w:val="002C5EEE"/>
    <w:rsid w:val="002C7217"/>
    <w:rsid w:val="002C7274"/>
    <w:rsid w:val="002C7314"/>
    <w:rsid w:val="002C7673"/>
    <w:rsid w:val="002C7678"/>
    <w:rsid w:val="002C7ADD"/>
    <w:rsid w:val="002C7C9D"/>
    <w:rsid w:val="002C7D7B"/>
    <w:rsid w:val="002D02DA"/>
    <w:rsid w:val="002D0A98"/>
    <w:rsid w:val="002D0BE2"/>
    <w:rsid w:val="002D0C75"/>
    <w:rsid w:val="002D0D7E"/>
    <w:rsid w:val="002D0F93"/>
    <w:rsid w:val="002D13E9"/>
    <w:rsid w:val="002D1434"/>
    <w:rsid w:val="002D14B2"/>
    <w:rsid w:val="002D1568"/>
    <w:rsid w:val="002D1581"/>
    <w:rsid w:val="002D16D1"/>
    <w:rsid w:val="002D17C6"/>
    <w:rsid w:val="002D1851"/>
    <w:rsid w:val="002D18BE"/>
    <w:rsid w:val="002D1992"/>
    <w:rsid w:val="002D1B02"/>
    <w:rsid w:val="002D1DC9"/>
    <w:rsid w:val="002D21C7"/>
    <w:rsid w:val="002D23F1"/>
    <w:rsid w:val="002D24A2"/>
    <w:rsid w:val="002D25BA"/>
    <w:rsid w:val="002D25E3"/>
    <w:rsid w:val="002D27B7"/>
    <w:rsid w:val="002D28EB"/>
    <w:rsid w:val="002D28F0"/>
    <w:rsid w:val="002D2AE9"/>
    <w:rsid w:val="002D2B2D"/>
    <w:rsid w:val="002D2C0A"/>
    <w:rsid w:val="002D303A"/>
    <w:rsid w:val="002D30A6"/>
    <w:rsid w:val="002D337F"/>
    <w:rsid w:val="002D371D"/>
    <w:rsid w:val="002D430D"/>
    <w:rsid w:val="002D43C1"/>
    <w:rsid w:val="002D4492"/>
    <w:rsid w:val="002D458B"/>
    <w:rsid w:val="002D4687"/>
    <w:rsid w:val="002D478D"/>
    <w:rsid w:val="002D5038"/>
    <w:rsid w:val="002D50D2"/>
    <w:rsid w:val="002D5137"/>
    <w:rsid w:val="002D52DC"/>
    <w:rsid w:val="002D5860"/>
    <w:rsid w:val="002D5AC4"/>
    <w:rsid w:val="002D5B67"/>
    <w:rsid w:val="002D5E9B"/>
    <w:rsid w:val="002D6595"/>
    <w:rsid w:val="002D67F9"/>
    <w:rsid w:val="002D69E5"/>
    <w:rsid w:val="002D6A22"/>
    <w:rsid w:val="002D6B6A"/>
    <w:rsid w:val="002D73A9"/>
    <w:rsid w:val="002D7778"/>
    <w:rsid w:val="002D78E0"/>
    <w:rsid w:val="002D7C8C"/>
    <w:rsid w:val="002D7CA2"/>
    <w:rsid w:val="002E079A"/>
    <w:rsid w:val="002E0F31"/>
    <w:rsid w:val="002E0F53"/>
    <w:rsid w:val="002E10D1"/>
    <w:rsid w:val="002E137B"/>
    <w:rsid w:val="002E1459"/>
    <w:rsid w:val="002E161B"/>
    <w:rsid w:val="002E2159"/>
    <w:rsid w:val="002E244E"/>
    <w:rsid w:val="002E2E2C"/>
    <w:rsid w:val="002E379B"/>
    <w:rsid w:val="002E3B93"/>
    <w:rsid w:val="002E435F"/>
    <w:rsid w:val="002E4551"/>
    <w:rsid w:val="002E489A"/>
    <w:rsid w:val="002E49D6"/>
    <w:rsid w:val="002E4B93"/>
    <w:rsid w:val="002E4D7F"/>
    <w:rsid w:val="002E4F67"/>
    <w:rsid w:val="002E56C2"/>
    <w:rsid w:val="002E5F6E"/>
    <w:rsid w:val="002E5FFD"/>
    <w:rsid w:val="002E60AE"/>
    <w:rsid w:val="002E6498"/>
    <w:rsid w:val="002E657D"/>
    <w:rsid w:val="002E670B"/>
    <w:rsid w:val="002E6B88"/>
    <w:rsid w:val="002E71AC"/>
    <w:rsid w:val="002E7587"/>
    <w:rsid w:val="002E75D0"/>
    <w:rsid w:val="002E7679"/>
    <w:rsid w:val="002E7693"/>
    <w:rsid w:val="002E7C0A"/>
    <w:rsid w:val="002ED7D1"/>
    <w:rsid w:val="002F0124"/>
    <w:rsid w:val="002F070D"/>
    <w:rsid w:val="002F0792"/>
    <w:rsid w:val="002F07BC"/>
    <w:rsid w:val="002F0A83"/>
    <w:rsid w:val="002F0AB8"/>
    <w:rsid w:val="002F0E11"/>
    <w:rsid w:val="002F0EFC"/>
    <w:rsid w:val="002F1810"/>
    <w:rsid w:val="002F1942"/>
    <w:rsid w:val="002F1A3C"/>
    <w:rsid w:val="002F20C5"/>
    <w:rsid w:val="002F20D2"/>
    <w:rsid w:val="002F2221"/>
    <w:rsid w:val="002F2D96"/>
    <w:rsid w:val="002F3177"/>
    <w:rsid w:val="002F361A"/>
    <w:rsid w:val="002F38A3"/>
    <w:rsid w:val="002F3A28"/>
    <w:rsid w:val="002F3C5C"/>
    <w:rsid w:val="002F3CD1"/>
    <w:rsid w:val="002F3F35"/>
    <w:rsid w:val="002F40B3"/>
    <w:rsid w:val="002F4275"/>
    <w:rsid w:val="002F45C3"/>
    <w:rsid w:val="002F4897"/>
    <w:rsid w:val="002F4A9E"/>
    <w:rsid w:val="002F4B38"/>
    <w:rsid w:val="002F4B6D"/>
    <w:rsid w:val="002F4C15"/>
    <w:rsid w:val="002F51B4"/>
    <w:rsid w:val="002F5A52"/>
    <w:rsid w:val="002F5A8C"/>
    <w:rsid w:val="002F5CDA"/>
    <w:rsid w:val="002F5E34"/>
    <w:rsid w:val="002F5E4C"/>
    <w:rsid w:val="002F5E9C"/>
    <w:rsid w:val="002F5EB9"/>
    <w:rsid w:val="002F6058"/>
    <w:rsid w:val="002F61AB"/>
    <w:rsid w:val="002F65C3"/>
    <w:rsid w:val="002F6731"/>
    <w:rsid w:val="002F685B"/>
    <w:rsid w:val="002F6B24"/>
    <w:rsid w:val="002F6C46"/>
    <w:rsid w:val="002F6CBD"/>
    <w:rsid w:val="002F6EA9"/>
    <w:rsid w:val="002F6FA3"/>
    <w:rsid w:val="002F703C"/>
    <w:rsid w:val="002F76FF"/>
    <w:rsid w:val="002F7B8C"/>
    <w:rsid w:val="002F7BF6"/>
    <w:rsid w:val="002F7D69"/>
    <w:rsid w:val="002F7F19"/>
    <w:rsid w:val="00300278"/>
    <w:rsid w:val="003005BE"/>
    <w:rsid w:val="003006BB"/>
    <w:rsid w:val="0030078D"/>
    <w:rsid w:val="00300AE1"/>
    <w:rsid w:val="00300AF1"/>
    <w:rsid w:val="00300E9A"/>
    <w:rsid w:val="003015FC"/>
    <w:rsid w:val="00301681"/>
    <w:rsid w:val="003019FD"/>
    <w:rsid w:val="00301B5F"/>
    <w:rsid w:val="00301EA2"/>
    <w:rsid w:val="00301F28"/>
    <w:rsid w:val="003022F3"/>
    <w:rsid w:val="00302D06"/>
    <w:rsid w:val="00303218"/>
    <w:rsid w:val="00303BF1"/>
    <w:rsid w:val="00303BF4"/>
    <w:rsid w:val="0030425A"/>
    <w:rsid w:val="003045AB"/>
    <w:rsid w:val="003047C7"/>
    <w:rsid w:val="00305035"/>
    <w:rsid w:val="0030513F"/>
    <w:rsid w:val="003051CC"/>
    <w:rsid w:val="00305572"/>
    <w:rsid w:val="00305615"/>
    <w:rsid w:val="0030596F"/>
    <w:rsid w:val="00305DBD"/>
    <w:rsid w:val="00306034"/>
    <w:rsid w:val="00306110"/>
    <w:rsid w:val="0030637F"/>
    <w:rsid w:val="00306C80"/>
    <w:rsid w:val="00306D52"/>
    <w:rsid w:val="00306E1C"/>
    <w:rsid w:val="003070A7"/>
    <w:rsid w:val="00307218"/>
    <w:rsid w:val="00307318"/>
    <w:rsid w:val="003073E6"/>
    <w:rsid w:val="003079B3"/>
    <w:rsid w:val="00307C76"/>
    <w:rsid w:val="00310030"/>
    <w:rsid w:val="003102DA"/>
    <w:rsid w:val="003108DE"/>
    <w:rsid w:val="00310939"/>
    <w:rsid w:val="00310E3A"/>
    <w:rsid w:val="00310F8A"/>
    <w:rsid w:val="00311559"/>
    <w:rsid w:val="00311614"/>
    <w:rsid w:val="0031174A"/>
    <w:rsid w:val="00311C86"/>
    <w:rsid w:val="00312181"/>
    <w:rsid w:val="003121B4"/>
    <w:rsid w:val="00312286"/>
    <w:rsid w:val="00312878"/>
    <w:rsid w:val="00312B15"/>
    <w:rsid w:val="003131E0"/>
    <w:rsid w:val="0031378F"/>
    <w:rsid w:val="003137CC"/>
    <w:rsid w:val="00313976"/>
    <w:rsid w:val="003140D2"/>
    <w:rsid w:val="00314389"/>
    <w:rsid w:val="00314746"/>
    <w:rsid w:val="003148F1"/>
    <w:rsid w:val="00314A61"/>
    <w:rsid w:val="00314A76"/>
    <w:rsid w:val="00314BCD"/>
    <w:rsid w:val="00314D3B"/>
    <w:rsid w:val="00314D4D"/>
    <w:rsid w:val="00314F6D"/>
    <w:rsid w:val="003152B4"/>
    <w:rsid w:val="003152DE"/>
    <w:rsid w:val="00315504"/>
    <w:rsid w:val="003155D9"/>
    <w:rsid w:val="003156FB"/>
    <w:rsid w:val="00315814"/>
    <w:rsid w:val="00315D54"/>
    <w:rsid w:val="00315FD6"/>
    <w:rsid w:val="003160E0"/>
    <w:rsid w:val="003161E3"/>
    <w:rsid w:val="0031663C"/>
    <w:rsid w:val="00316915"/>
    <w:rsid w:val="003169B8"/>
    <w:rsid w:val="00317191"/>
    <w:rsid w:val="00317394"/>
    <w:rsid w:val="0031744E"/>
    <w:rsid w:val="0031746A"/>
    <w:rsid w:val="00317967"/>
    <w:rsid w:val="00317B96"/>
    <w:rsid w:val="00317D01"/>
    <w:rsid w:val="003200DB"/>
    <w:rsid w:val="003202B3"/>
    <w:rsid w:val="00320553"/>
    <w:rsid w:val="00320890"/>
    <w:rsid w:val="00320A8C"/>
    <w:rsid w:val="00320CAD"/>
    <w:rsid w:val="00321E14"/>
    <w:rsid w:val="00321E6A"/>
    <w:rsid w:val="00322199"/>
    <w:rsid w:val="003222C3"/>
    <w:rsid w:val="00322AD4"/>
    <w:rsid w:val="00322FFA"/>
    <w:rsid w:val="00323196"/>
    <w:rsid w:val="00324168"/>
    <w:rsid w:val="0032453F"/>
    <w:rsid w:val="0032481B"/>
    <w:rsid w:val="003249EE"/>
    <w:rsid w:val="00324B2C"/>
    <w:rsid w:val="00324D6E"/>
    <w:rsid w:val="00324E03"/>
    <w:rsid w:val="00324EC4"/>
    <w:rsid w:val="0032552B"/>
    <w:rsid w:val="0032561C"/>
    <w:rsid w:val="00325630"/>
    <w:rsid w:val="00325924"/>
    <w:rsid w:val="0032598D"/>
    <w:rsid w:val="00325AFC"/>
    <w:rsid w:val="00325BCE"/>
    <w:rsid w:val="00325C54"/>
    <w:rsid w:val="0032652B"/>
    <w:rsid w:val="0032670D"/>
    <w:rsid w:val="00326AFB"/>
    <w:rsid w:val="00326ED8"/>
    <w:rsid w:val="003274F8"/>
    <w:rsid w:val="003277F5"/>
    <w:rsid w:val="003279AB"/>
    <w:rsid w:val="00327A1B"/>
    <w:rsid w:val="00327B3B"/>
    <w:rsid w:val="003304B8"/>
    <w:rsid w:val="003304D3"/>
    <w:rsid w:val="00330735"/>
    <w:rsid w:val="0033095B"/>
    <w:rsid w:val="00330D08"/>
    <w:rsid w:val="00330D41"/>
    <w:rsid w:val="003319FC"/>
    <w:rsid w:val="00332055"/>
    <w:rsid w:val="003321F2"/>
    <w:rsid w:val="003322FD"/>
    <w:rsid w:val="0033277A"/>
    <w:rsid w:val="00332863"/>
    <w:rsid w:val="00333306"/>
    <w:rsid w:val="0033334E"/>
    <w:rsid w:val="003333EE"/>
    <w:rsid w:val="0033367E"/>
    <w:rsid w:val="00333738"/>
    <w:rsid w:val="00333DE2"/>
    <w:rsid w:val="00333E82"/>
    <w:rsid w:val="00333F16"/>
    <w:rsid w:val="0033407B"/>
    <w:rsid w:val="003340B8"/>
    <w:rsid w:val="0033422F"/>
    <w:rsid w:val="00334C87"/>
    <w:rsid w:val="00334E3D"/>
    <w:rsid w:val="00334E65"/>
    <w:rsid w:val="003352AF"/>
    <w:rsid w:val="00335383"/>
    <w:rsid w:val="00335388"/>
    <w:rsid w:val="00335A52"/>
    <w:rsid w:val="00335AD3"/>
    <w:rsid w:val="00335C0D"/>
    <w:rsid w:val="00336047"/>
    <w:rsid w:val="003360CD"/>
    <w:rsid w:val="0033637E"/>
    <w:rsid w:val="0033647E"/>
    <w:rsid w:val="003364F1"/>
    <w:rsid w:val="00336988"/>
    <w:rsid w:val="00336E0E"/>
    <w:rsid w:val="00336F22"/>
    <w:rsid w:val="00336F7A"/>
    <w:rsid w:val="0033713F"/>
    <w:rsid w:val="003372F3"/>
    <w:rsid w:val="00337396"/>
    <w:rsid w:val="0033742A"/>
    <w:rsid w:val="0033743B"/>
    <w:rsid w:val="00337C03"/>
    <w:rsid w:val="00337C3E"/>
    <w:rsid w:val="00337EB3"/>
    <w:rsid w:val="00337F0E"/>
    <w:rsid w:val="00337FCE"/>
    <w:rsid w:val="0034041F"/>
    <w:rsid w:val="0034051D"/>
    <w:rsid w:val="003408A7"/>
    <w:rsid w:val="0034091B"/>
    <w:rsid w:val="00340D88"/>
    <w:rsid w:val="00341226"/>
    <w:rsid w:val="0034123E"/>
    <w:rsid w:val="003415EA"/>
    <w:rsid w:val="0034161C"/>
    <w:rsid w:val="00341691"/>
    <w:rsid w:val="003418DD"/>
    <w:rsid w:val="00341A79"/>
    <w:rsid w:val="00341B19"/>
    <w:rsid w:val="00342371"/>
    <w:rsid w:val="00342628"/>
    <w:rsid w:val="003428FA"/>
    <w:rsid w:val="003431F3"/>
    <w:rsid w:val="00343314"/>
    <w:rsid w:val="00343BD7"/>
    <w:rsid w:val="00344DF2"/>
    <w:rsid w:val="00344E88"/>
    <w:rsid w:val="00345016"/>
    <w:rsid w:val="003453FF"/>
    <w:rsid w:val="00345A0D"/>
    <w:rsid w:val="00345ACB"/>
    <w:rsid w:val="00345DD1"/>
    <w:rsid w:val="0034625A"/>
    <w:rsid w:val="00346339"/>
    <w:rsid w:val="003464D4"/>
    <w:rsid w:val="00346AD8"/>
    <w:rsid w:val="00346C4E"/>
    <w:rsid w:val="00346E3D"/>
    <w:rsid w:val="00346F9E"/>
    <w:rsid w:val="00347BF3"/>
    <w:rsid w:val="00347F74"/>
    <w:rsid w:val="0035011D"/>
    <w:rsid w:val="0035024C"/>
    <w:rsid w:val="003505A0"/>
    <w:rsid w:val="003505E5"/>
    <w:rsid w:val="0035091C"/>
    <w:rsid w:val="00350B7D"/>
    <w:rsid w:val="00350BA4"/>
    <w:rsid w:val="00350C88"/>
    <w:rsid w:val="00350F25"/>
    <w:rsid w:val="0035117C"/>
    <w:rsid w:val="00351568"/>
    <w:rsid w:val="00351BBB"/>
    <w:rsid w:val="00351D2A"/>
    <w:rsid w:val="00351D40"/>
    <w:rsid w:val="00351EE3"/>
    <w:rsid w:val="00351F27"/>
    <w:rsid w:val="003524A3"/>
    <w:rsid w:val="00352534"/>
    <w:rsid w:val="0035278E"/>
    <w:rsid w:val="00352A61"/>
    <w:rsid w:val="00352AA5"/>
    <w:rsid w:val="00352EA0"/>
    <w:rsid w:val="00352FC1"/>
    <w:rsid w:val="0035341C"/>
    <w:rsid w:val="003535BB"/>
    <w:rsid w:val="00353659"/>
    <w:rsid w:val="003539D5"/>
    <w:rsid w:val="00353EBF"/>
    <w:rsid w:val="00353EC8"/>
    <w:rsid w:val="0035401A"/>
    <w:rsid w:val="003540A1"/>
    <w:rsid w:val="00354576"/>
    <w:rsid w:val="003546B2"/>
    <w:rsid w:val="0035485F"/>
    <w:rsid w:val="00354D03"/>
    <w:rsid w:val="0035508D"/>
    <w:rsid w:val="00355591"/>
    <w:rsid w:val="0035575A"/>
    <w:rsid w:val="00355D70"/>
    <w:rsid w:val="00355FB5"/>
    <w:rsid w:val="00355FBF"/>
    <w:rsid w:val="00356009"/>
    <w:rsid w:val="00356477"/>
    <w:rsid w:val="0035698E"/>
    <w:rsid w:val="00356A65"/>
    <w:rsid w:val="00356B5D"/>
    <w:rsid w:val="00356C49"/>
    <w:rsid w:val="00356E15"/>
    <w:rsid w:val="003572B3"/>
    <w:rsid w:val="00357411"/>
    <w:rsid w:val="003574C0"/>
    <w:rsid w:val="003574E8"/>
    <w:rsid w:val="003579C4"/>
    <w:rsid w:val="00357BD4"/>
    <w:rsid w:val="00360777"/>
    <w:rsid w:val="003607F7"/>
    <w:rsid w:val="003608D3"/>
    <w:rsid w:val="00360C49"/>
    <w:rsid w:val="00360CE9"/>
    <w:rsid w:val="0036126B"/>
    <w:rsid w:val="003612AB"/>
    <w:rsid w:val="00361737"/>
    <w:rsid w:val="00361858"/>
    <w:rsid w:val="003618C9"/>
    <w:rsid w:val="00361AFA"/>
    <w:rsid w:val="00361CD1"/>
    <w:rsid w:val="00361DAD"/>
    <w:rsid w:val="003621AE"/>
    <w:rsid w:val="0036228A"/>
    <w:rsid w:val="00362B1A"/>
    <w:rsid w:val="00362EB6"/>
    <w:rsid w:val="003634D4"/>
    <w:rsid w:val="00363CDD"/>
    <w:rsid w:val="00364045"/>
    <w:rsid w:val="003645B6"/>
    <w:rsid w:val="00364746"/>
    <w:rsid w:val="00364783"/>
    <w:rsid w:val="00364994"/>
    <w:rsid w:val="00364A14"/>
    <w:rsid w:val="00364E1C"/>
    <w:rsid w:val="003650CB"/>
    <w:rsid w:val="0036552E"/>
    <w:rsid w:val="00365676"/>
    <w:rsid w:val="00365898"/>
    <w:rsid w:val="003666AA"/>
    <w:rsid w:val="003667A5"/>
    <w:rsid w:val="0036684F"/>
    <w:rsid w:val="003669D1"/>
    <w:rsid w:val="00366BBD"/>
    <w:rsid w:val="00366CF9"/>
    <w:rsid w:val="00366D34"/>
    <w:rsid w:val="00366F50"/>
    <w:rsid w:val="00367120"/>
    <w:rsid w:val="0036744E"/>
    <w:rsid w:val="003674E4"/>
    <w:rsid w:val="00367975"/>
    <w:rsid w:val="00367C6D"/>
    <w:rsid w:val="0037024F"/>
    <w:rsid w:val="0037026C"/>
    <w:rsid w:val="0037054A"/>
    <w:rsid w:val="0037083E"/>
    <w:rsid w:val="00370919"/>
    <w:rsid w:val="00370B00"/>
    <w:rsid w:val="00371012"/>
    <w:rsid w:val="0037101A"/>
    <w:rsid w:val="0037115F"/>
    <w:rsid w:val="003711EE"/>
    <w:rsid w:val="00371982"/>
    <w:rsid w:val="003719E4"/>
    <w:rsid w:val="00371A33"/>
    <w:rsid w:val="00371A3F"/>
    <w:rsid w:val="00371DAB"/>
    <w:rsid w:val="00371E2C"/>
    <w:rsid w:val="00371EC5"/>
    <w:rsid w:val="00371EFF"/>
    <w:rsid w:val="00372393"/>
    <w:rsid w:val="003724B0"/>
    <w:rsid w:val="0037285E"/>
    <w:rsid w:val="003728CB"/>
    <w:rsid w:val="003728FA"/>
    <w:rsid w:val="00372CE7"/>
    <w:rsid w:val="00372D29"/>
    <w:rsid w:val="00372DE1"/>
    <w:rsid w:val="00373316"/>
    <w:rsid w:val="0037336B"/>
    <w:rsid w:val="0037346C"/>
    <w:rsid w:val="00373C86"/>
    <w:rsid w:val="00373D30"/>
    <w:rsid w:val="00373F36"/>
    <w:rsid w:val="00374250"/>
    <w:rsid w:val="003742E3"/>
    <w:rsid w:val="00374479"/>
    <w:rsid w:val="003748DF"/>
    <w:rsid w:val="003749DB"/>
    <w:rsid w:val="00374F42"/>
    <w:rsid w:val="003752AC"/>
    <w:rsid w:val="003759B6"/>
    <w:rsid w:val="00375BF7"/>
    <w:rsid w:val="00375CCE"/>
    <w:rsid w:val="00375D82"/>
    <w:rsid w:val="00375F37"/>
    <w:rsid w:val="0037640B"/>
    <w:rsid w:val="003768A2"/>
    <w:rsid w:val="003769AA"/>
    <w:rsid w:val="00376A65"/>
    <w:rsid w:val="00376BC9"/>
    <w:rsid w:val="00376BFA"/>
    <w:rsid w:val="00376CD6"/>
    <w:rsid w:val="00376D2B"/>
    <w:rsid w:val="00376D77"/>
    <w:rsid w:val="00377451"/>
    <w:rsid w:val="003804C1"/>
    <w:rsid w:val="00380565"/>
    <w:rsid w:val="0038087C"/>
    <w:rsid w:val="00380F17"/>
    <w:rsid w:val="00381136"/>
    <w:rsid w:val="00381322"/>
    <w:rsid w:val="003813B0"/>
    <w:rsid w:val="00381921"/>
    <w:rsid w:val="00381C87"/>
    <w:rsid w:val="00381D76"/>
    <w:rsid w:val="003820EF"/>
    <w:rsid w:val="0038229E"/>
    <w:rsid w:val="00382402"/>
    <w:rsid w:val="00382B7C"/>
    <w:rsid w:val="00383183"/>
    <w:rsid w:val="003831B5"/>
    <w:rsid w:val="0038347C"/>
    <w:rsid w:val="003835A3"/>
    <w:rsid w:val="00383682"/>
    <w:rsid w:val="00383BBC"/>
    <w:rsid w:val="00384033"/>
    <w:rsid w:val="00384464"/>
    <w:rsid w:val="00385067"/>
    <w:rsid w:val="0038605E"/>
    <w:rsid w:val="003860FE"/>
    <w:rsid w:val="0038634A"/>
    <w:rsid w:val="00386B77"/>
    <w:rsid w:val="00386C50"/>
    <w:rsid w:val="00386E20"/>
    <w:rsid w:val="00387117"/>
    <w:rsid w:val="00387551"/>
    <w:rsid w:val="003879CC"/>
    <w:rsid w:val="003879E3"/>
    <w:rsid w:val="00387A4C"/>
    <w:rsid w:val="00387EFE"/>
    <w:rsid w:val="0038A206"/>
    <w:rsid w:val="003902C3"/>
    <w:rsid w:val="003904FC"/>
    <w:rsid w:val="00390740"/>
    <w:rsid w:val="00391053"/>
    <w:rsid w:val="0039106E"/>
    <w:rsid w:val="003912F4"/>
    <w:rsid w:val="003913EB"/>
    <w:rsid w:val="003913F4"/>
    <w:rsid w:val="00391677"/>
    <w:rsid w:val="003917AD"/>
    <w:rsid w:val="00391D58"/>
    <w:rsid w:val="00391E20"/>
    <w:rsid w:val="00391ECC"/>
    <w:rsid w:val="00392332"/>
    <w:rsid w:val="00392574"/>
    <w:rsid w:val="003925B1"/>
    <w:rsid w:val="0039264A"/>
    <w:rsid w:val="00392716"/>
    <w:rsid w:val="0039286E"/>
    <w:rsid w:val="00392CA3"/>
    <w:rsid w:val="00393364"/>
    <w:rsid w:val="00393563"/>
    <w:rsid w:val="00393A9C"/>
    <w:rsid w:val="00393CDC"/>
    <w:rsid w:val="00393E1B"/>
    <w:rsid w:val="00393E3B"/>
    <w:rsid w:val="00393ECA"/>
    <w:rsid w:val="003941C5"/>
    <w:rsid w:val="00394741"/>
    <w:rsid w:val="0039481E"/>
    <w:rsid w:val="00394824"/>
    <w:rsid w:val="003949D4"/>
    <w:rsid w:val="003949D7"/>
    <w:rsid w:val="00394C04"/>
    <w:rsid w:val="00394C30"/>
    <w:rsid w:val="00394ED6"/>
    <w:rsid w:val="00395241"/>
    <w:rsid w:val="00395396"/>
    <w:rsid w:val="003955A2"/>
    <w:rsid w:val="0039581C"/>
    <w:rsid w:val="0039593B"/>
    <w:rsid w:val="00395A7D"/>
    <w:rsid w:val="00396351"/>
    <w:rsid w:val="0039639D"/>
    <w:rsid w:val="003967B7"/>
    <w:rsid w:val="0039692D"/>
    <w:rsid w:val="00396AB9"/>
    <w:rsid w:val="00396D4C"/>
    <w:rsid w:val="00396DA0"/>
    <w:rsid w:val="00396FE5"/>
    <w:rsid w:val="003970AF"/>
    <w:rsid w:val="003973E7"/>
    <w:rsid w:val="00397421"/>
    <w:rsid w:val="003975BA"/>
    <w:rsid w:val="00397862"/>
    <w:rsid w:val="00397A19"/>
    <w:rsid w:val="00399132"/>
    <w:rsid w:val="003A0147"/>
    <w:rsid w:val="003A08E3"/>
    <w:rsid w:val="003A0D77"/>
    <w:rsid w:val="003A0ED4"/>
    <w:rsid w:val="003A131C"/>
    <w:rsid w:val="003A16E2"/>
    <w:rsid w:val="003A195C"/>
    <w:rsid w:val="003A1BAC"/>
    <w:rsid w:val="003A1D80"/>
    <w:rsid w:val="003A21FE"/>
    <w:rsid w:val="003A22DF"/>
    <w:rsid w:val="003A24CB"/>
    <w:rsid w:val="003A260F"/>
    <w:rsid w:val="003A2672"/>
    <w:rsid w:val="003A32E0"/>
    <w:rsid w:val="003A3414"/>
    <w:rsid w:val="003A37BF"/>
    <w:rsid w:val="003A3A2F"/>
    <w:rsid w:val="003A3A89"/>
    <w:rsid w:val="003A3EBB"/>
    <w:rsid w:val="003A3FB3"/>
    <w:rsid w:val="003A4130"/>
    <w:rsid w:val="003A4176"/>
    <w:rsid w:val="003A45E3"/>
    <w:rsid w:val="003A4AFA"/>
    <w:rsid w:val="003A4D22"/>
    <w:rsid w:val="003A4D52"/>
    <w:rsid w:val="003A4FE6"/>
    <w:rsid w:val="003A5162"/>
    <w:rsid w:val="003A529A"/>
    <w:rsid w:val="003A5449"/>
    <w:rsid w:val="003A5665"/>
    <w:rsid w:val="003A5737"/>
    <w:rsid w:val="003A59A7"/>
    <w:rsid w:val="003A59C0"/>
    <w:rsid w:val="003A5C3B"/>
    <w:rsid w:val="003A6645"/>
    <w:rsid w:val="003A66A5"/>
    <w:rsid w:val="003A688C"/>
    <w:rsid w:val="003A68A6"/>
    <w:rsid w:val="003A6CE6"/>
    <w:rsid w:val="003A6F28"/>
    <w:rsid w:val="003A708F"/>
    <w:rsid w:val="003A7177"/>
    <w:rsid w:val="003A7856"/>
    <w:rsid w:val="003B051A"/>
    <w:rsid w:val="003B05AA"/>
    <w:rsid w:val="003B0785"/>
    <w:rsid w:val="003B0C5B"/>
    <w:rsid w:val="003B10CE"/>
    <w:rsid w:val="003B148A"/>
    <w:rsid w:val="003B1702"/>
    <w:rsid w:val="003B1916"/>
    <w:rsid w:val="003B1943"/>
    <w:rsid w:val="003B1C2C"/>
    <w:rsid w:val="003B1C72"/>
    <w:rsid w:val="003B1D9D"/>
    <w:rsid w:val="003B203B"/>
    <w:rsid w:val="003B224B"/>
    <w:rsid w:val="003B267C"/>
    <w:rsid w:val="003B2C28"/>
    <w:rsid w:val="003B2C5C"/>
    <w:rsid w:val="003B2D2C"/>
    <w:rsid w:val="003B2E00"/>
    <w:rsid w:val="003B2E0E"/>
    <w:rsid w:val="003B3025"/>
    <w:rsid w:val="003B310B"/>
    <w:rsid w:val="003B36E0"/>
    <w:rsid w:val="003B3993"/>
    <w:rsid w:val="003B3C28"/>
    <w:rsid w:val="003B3D23"/>
    <w:rsid w:val="003B4416"/>
    <w:rsid w:val="003B49F3"/>
    <w:rsid w:val="003B4F8B"/>
    <w:rsid w:val="003B537C"/>
    <w:rsid w:val="003B5647"/>
    <w:rsid w:val="003B572A"/>
    <w:rsid w:val="003B57B1"/>
    <w:rsid w:val="003B5827"/>
    <w:rsid w:val="003B5AC1"/>
    <w:rsid w:val="003B5B79"/>
    <w:rsid w:val="003B64F5"/>
    <w:rsid w:val="003B65A4"/>
    <w:rsid w:val="003B6834"/>
    <w:rsid w:val="003B6962"/>
    <w:rsid w:val="003B6D38"/>
    <w:rsid w:val="003B7200"/>
    <w:rsid w:val="003B771C"/>
    <w:rsid w:val="003B7929"/>
    <w:rsid w:val="003B796E"/>
    <w:rsid w:val="003B7A37"/>
    <w:rsid w:val="003C03F8"/>
    <w:rsid w:val="003C065B"/>
    <w:rsid w:val="003C07DA"/>
    <w:rsid w:val="003C08B1"/>
    <w:rsid w:val="003C09A4"/>
    <w:rsid w:val="003C0D92"/>
    <w:rsid w:val="003C0E66"/>
    <w:rsid w:val="003C104F"/>
    <w:rsid w:val="003C117C"/>
    <w:rsid w:val="003C1652"/>
    <w:rsid w:val="003C183A"/>
    <w:rsid w:val="003C18B9"/>
    <w:rsid w:val="003C19BA"/>
    <w:rsid w:val="003C1AC5"/>
    <w:rsid w:val="003C2067"/>
    <w:rsid w:val="003C221D"/>
    <w:rsid w:val="003C244F"/>
    <w:rsid w:val="003C2D0C"/>
    <w:rsid w:val="003C2E4D"/>
    <w:rsid w:val="003C2FE0"/>
    <w:rsid w:val="003C32F2"/>
    <w:rsid w:val="003C333D"/>
    <w:rsid w:val="003C3358"/>
    <w:rsid w:val="003C343F"/>
    <w:rsid w:val="003C3838"/>
    <w:rsid w:val="003C3984"/>
    <w:rsid w:val="003C3C6D"/>
    <w:rsid w:val="003C3E7E"/>
    <w:rsid w:val="003C4052"/>
    <w:rsid w:val="003C444B"/>
    <w:rsid w:val="003C4686"/>
    <w:rsid w:val="003C4749"/>
    <w:rsid w:val="003C4806"/>
    <w:rsid w:val="003C49A7"/>
    <w:rsid w:val="003C49B6"/>
    <w:rsid w:val="003C4A1F"/>
    <w:rsid w:val="003C4DA1"/>
    <w:rsid w:val="003C4F15"/>
    <w:rsid w:val="003C5157"/>
    <w:rsid w:val="003C520B"/>
    <w:rsid w:val="003C5276"/>
    <w:rsid w:val="003C5435"/>
    <w:rsid w:val="003C5532"/>
    <w:rsid w:val="003C5E0C"/>
    <w:rsid w:val="003C61EA"/>
    <w:rsid w:val="003C62E1"/>
    <w:rsid w:val="003C634E"/>
    <w:rsid w:val="003C6399"/>
    <w:rsid w:val="003C64FA"/>
    <w:rsid w:val="003C6911"/>
    <w:rsid w:val="003C695F"/>
    <w:rsid w:val="003C6B60"/>
    <w:rsid w:val="003C6F21"/>
    <w:rsid w:val="003C7123"/>
    <w:rsid w:val="003C7240"/>
    <w:rsid w:val="003C7343"/>
    <w:rsid w:val="003C7724"/>
    <w:rsid w:val="003C77A2"/>
    <w:rsid w:val="003C7C0D"/>
    <w:rsid w:val="003C7D8C"/>
    <w:rsid w:val="003D0301"/>
    <w:rsid w:val="003D049C"/>
    <w:rsid w:val="003D0548"/>
    <w:rsid w:val="003D069C"/>
    <w:rsid w:val="003D09C5"/>
    <w:rsid w:val="003D0BAF"/>
    <w:rsid w:val="003D0ED5"/>
    <w:rsid w:val="003D12A3"/>
    <w:rsid w:val="003D13D3"/>
    <w:rsid w:val="003D192D"/>
    <w:rsid w:val="003D1987"/>
    <w:rsid w:val="003D19A3"/>
    <w:rsid w:val="003D1ADC"/>
    <w:rsid w:val="003D1C5B"/>
    <w:rsid w:val="003D2125"/>
    <w:rsid w:val="003D24E5"/>
    <w:rsid w:val="003D2A7D"/>
    <w:rsid w:val="003D2B23"/>
    <w:rsid w:val="003D301E"/>
    <w:rsid w:val="003D3025"/>
    <w:rsid w:val="003D3033"/>
    <w:rsid w:val="003D3112"/>
    <w:rsid w:val="003D3120"/>
    <w:rsid w:val="003D3632"/>
    <w:rsid w:val="003D3673"/>
    <w:rsid w:val="003D3D1C"/>
    <w:rsid w:val="003D3F4E"/>
    <w:rsid w:val="003D4365"/>
    <w:rsid w:val="003D4488"/>
    <w:rsid w:val="003D4A15"/>
    <w:rsid w:val="003D4D20"/>
    <w:rsid w:val="003D4F80"/>
    <w:rsid w:val="003D51DF"/>
    <w:rsid w:val="003D54B1"/>
    <w:rsid w:val="003D54C8"/>
    <w:rsid w:val="003D54DE"/>
    <w:rsid w:val="003D5E6B"/>
    <w:rsid w:val="003D64DD"/>
    <w:rsid w:val="003D6872"/>
    <w:rsid w:val="003D74EC"/>
    <w:rsid w:val="003D7690"/>
    <w:rsid w:val="003D7882"/>
    <w:rsid w:val="003D7BA0"/>
    <w:rsid w:val="003E071E"/>
    <w:rsid w:val="003E078C"/>
    <w:rsid w:val="003E098A"/>
    <w:rsid w:val="003E0ACB"/>
    <w:rsid w:val="003E105F"/>
    <w:rsid w:val="003E111F"/>
    <w:rsid w:val="003E1B77"/>
    <w:rsid w:val="003E1BB4"/>
    <w:rsid w:val="003E2663"/>
    <w:rsid w:val="003E28C9"/>
    <w:rsid w:val="003E2D86"/>
    <w:rsid w:val="003E3318"/>
    <w:rsid w:val="003E354C"/>
    <w:rsid w:val="003E3644"/>
    <w:rsid w:val="003E37D2"/>
    <w:rsid w:val="003E3F9E"/>
    <w:rsid w:val="003E4072"/>
    <w:rsid w:val="003E4159"/>
    <w:rsid w:val="003E45B8"/>
    <w:rsid w:val="003E4831"/>
    <w:rsid w:val="003E48A9"/>
    <w:rsid w:val="003E48CA"/>
    <w:rsid w:val="003E49A9"/>
    <w:rsid w:val="003E4CF5"/>
    <w:rsid w:val="003E51BE"/>
    <w:rsid w:val="003E56B8"/>
    <w:rsid w:val="003E5BA9"/>
    <w:rsid w:val="003E5C0F"/>
    <w:rsid w:val="003E5D61"/>
    <w:rsid w:val="003E6744"/>
    <w:rsid w:val="003E7062"/>
    <w:rsid w:val="003E709C"/>
    <w:rsid w:val="003E7176"/>
    <w:rsid w:val="003E751F"/>
    <w:rsid w:val="003E7584"/>
    <w:rsid w:val="003E75C2"/>
    <w:rsid w:val="003E76EA"/>
    <w:rsid w:val="003E7922"/>
    <w:rsid w:val="003F00C8"/>
    <w:rsid w:val="003F015F"/>
    <w:rsid w:val="003F04E6"/>
    <w:rsid w:val="003F051D"/>
    <w:rsid w:val="003F0AFF"/>
    <w:rsid w:val="003F0C5B"/>
    <w:rsid w:val="003F0C9E"/>
    <w:rsid w:val="003F0CAB"/>
    <w:rsid w:val="003F0CD6"/>
    <w:rsid w:val="003F0CE3"/>
    <w:rsid w:val="003F0CEE"/>
    <w:rsid w:val="003F0D8F"/>
    <w:rsid w:val="003F132C"/>
    <w:rsid w:val="003F15DA"/>
    <w:rsid w:val="003F16FA"/>
    <w:rsid w:val="003F1896"/>
    <w:rsid w:val="003F23EF"/>
    <w:rsid w:val="003F2708"/>
    <w:rsid w:val="003F29D0"/>
    <w:rsid w:val="003F2F30"/>
    <w:rsid w:val="003F3153"/>
    <w:rsid w:val="003F3904"/>
    <w:rsid w:val="003F3B93"/>
    <w:rsid w:val="003F3CFE"/>
    <w:rsid w:val="003F3F50"/>
    <w:rsid w:val="003F403A"/>
    <w:rsid w:val="003F419C"/>
    <w:rsid w:val="003F41C0"/>
    <w:rsid w:val="003F43A6"/>
    <w:rsid w:val="003F45B4"/>
    <w:rsid w:val="003F4C31"/>
    <w:rsid w:val="003F4DDC"/>
    <w:rsid w:val="003F4FED"/>
    <w:rsid w:val="003F5005"/>
    <w:rsid w:val="003F5639"/>
    <w:rsid w:val="003F5F87"/>
    <w:rsid w:val="003F6191"/>
    <w:rsid w:val="003F61B0"/>
    <w:rsid w:val="003F675B"/>
    <w:rsid w:val="003F68D5"/>
    <w:rsid w:val="003F6D36"/>
    <w:rsid w:val="003F6E6A"/>
    <w:rsid w:val="003F738E"/>
    <w:rsid w:val="003F7418"/>
    <w:rsid w:val="003F75E2"/>
    <w:rsid w:val="003F76D9"/>
    <w:rsid w:val="003F77B2"/>
    <w:rsid w:val="00400641"/>
    <w:rsid w:val="00400AAC"/>
    <w:rsid w:val="00400F0B"/>
    <w:rsid w:val="00401283"/>
    <w:rsid w:val="00401D5E"/>
    <w:rsid w:val="00402001"/>
    <w:rsid w:val="0040233E"/>
    <w:rsid w:val="0040241B"/>
    <w:rsid w:val="00402977"/>
    <w:rsid w:val="00402FD3"/>
    <w:rsid w:val="00403163"/>
    <w:rsid w:val="004032AB"/>
    <w:rsid w:val="00403892"/>
    <w:rsid w:val="00403930"/>
    <w:rsid w:val="0040397C"/>
    <w:rsid w:val="004039E2"/>
    <w:rsid w:val="00403A2B"/>
    <w:rsid w:val="00403AE7"/>
    <w:rsid w:val="00403B42"/>
    <w:rsid w:val="00403C6B"/>
    <w:rsid w:val="00403EE1"/>
    <w:rsid w:val="00404593"/>
    <w:rsid w:val="004047C2"/>
    <w:rsid w:val="00404A12"/>
    <w:rsid w:val="00404C5A"/>
    <w:rsid w:val="00405356"/>
    <w:rsid w:val="004053DE"/>
    <w:rsid w:val="004053FF"/>
    <w:rsid w:val="00405877"/>
    <w:rsid w:val="00405DA9"/>
    <w:rsid w:val="0040609F"/>
    <w:rsid w:val="0040616A"/>
    <w:rsid w:val="004067E7"/>
    <w:rsid w:val="00406EC3"/>
    <w:rsid w:val="00406FCC"/>
    <w:rsid w:val="004072E1"/>
    <w:rsid w:val="004076EE"/>
    <w:rsid w:val="0040773F"/>
    <w:rsid w:val="0040799D"/>
    <w:rsid w:val="00407BBC"/>
    <w:rsid w:val="00410194"/>
    <w:rsid w:val="0041053D"/>
    <w:rsid w:val="0041069D"/>
    <w:rsid w:val="00410BD5"/>
    <w:rsid w:val="00410E7A"/>
    <w:rsid w:val="00411374"/>
    <w:rsid w:val="00411468"/>
    <w:rsid w:val="0041183C"/>
    <w:rsid w:val="004119B0"/>
    <w:rsid w:val="00411BCD"/>
    <w:rsid w:val="0041218E"/>
    <w:rsid w:val="0041224C"/>
    <w:rsid w:val="00412629"/>
    <w:rsid w:val="004128E9"/>
    <w:rsid w:val="004129DD"/>
    <w:rsid w:val="00412A59"/>
    <w:rsid w:val="00412B33"/>
    <w:rsid w:val="00412F6F"/>
    <w:rsid w:val="004131E2"/>
    <w:rsid w:val="004136AC"/>
    <w:rsid w:val="00413788"/>
    <w:rsid w:val="004137C1"/>
    <w:rsid w:val="00413E30"/>
    <w:rsid w:val="004145AD"/>
    <w:rsid w:val="00415030"/>
    <w:rsid w:val="004151A9"/>
    <w:rsid w:val="00415574"/>
    <w:rsid w:val="0041590E"/>
    <w:rsid w:val="0041644B"/>
    <w:rsid w:val="004164F4"/>
    <w:rsid w:val="00416A03"/>
    <w:rsid w:val="00416C0E"/>
    <w:rsid w:val="00416EEB"/>
    <w:rsid w:val="00417110"/>
    <w:rsid w:val="0041748A"/>
    <w:rsid w:val="00417A72"/>
    <w:rsid w:val="00417A79"/>
    <w:rsid w:val="00420076"/>
    <w:rsid w:val="004201D9"/>
    <w:rsid w:val="00420429"/>
    <w:rsid w:val="00420DFC"/>
    <w:rsid w:val="00420E90"/>
    <w:rsid w:val="00421B08"/>
    <w:rsid w:val="00421CFA"/>
    <w:rsid w:val="00421E18"/>
    <w:rsid w:val="00421F94"/>
    <w:rsid w:val="00422489"/>
    <w:rsid w:val="0042254B"/>
    <w:rsid w:val="004226A2"/>
    <w:rsid w:val="0042270D"/>
    <w:rsid w:val="00422AB9"/>
    <w:rsid w:val="00423319"/>
    <w:rsid w:val="0042367D"/>
    <w:rsid w:val="00424263"/>
    <w:rsid w:val="00424659"/>
    <w:rsid w:val="0042471D"/>
    <w:rsid w:val="004248B1"/>
    <w:rsid w:val="004249C5"/>
    <w:rsid w:val="00424A73"/>
    <w:rsid w:val="00424F2A"/>
    <w:rsid w:val="00424F56"/>
    <w:rsid w:val="00424FB7"/>
    <w:rsid w:val="00425BB2"/>
    <w:rsid w:val="00425C5F"/>
    <w:rsid w:val="004261BA"/>
    <w:rsid w:val="004261ED"/>
    <w:rsid w:val="00426327"/>
    <w:rsid w:val="00426AD1"/>
    <w:rsid w:val="00426BDD"/>
    <w:rsid w:val="00426D39"/>
    <w:rsid w:val="0042719F"/>
    <w:rsid w:val="00427629"/>
    <w:rsid w:val="0042791A"/>
    <w:rsid w:val="00427A06"/>
    <w:rsid w:val="00430034"/>
    <w:rsid w:val="004302BD"/>
    <w:rsid w:val="00430381"/>
    <w:rsid w:val="004304CD"/>
    <w:rsid w:val="00430728"/>
    <w:rsid w:val="00431354"/>
    <w:rsid w:val="004314E7"/>
    <w:rsid w:val="00431691"/>
    <w:rsid w:val="00431884"/>
    <w:rsid w:val="00431AF7"/>
    <w:rsid w:val="00431EBE"/>
    <w:rsid w:val="004321D9"/>
    <w:rsid w:val="00432237"/>
    <w:rsid w:val="004327D5"/>
    <w:rsid w:val="0043281E"/>
    <w:rsid w:val="00432887"/>
    <w:rsid w:val="0043290C"/>
    <w:rsid w:val="00432BDE"/>
    <w:rsid w:val="00432D23"/>
    <w:rsid w:val="004331E3"/>
    <w:rsid w:val="00433212"/>
    <w:rsid w:val="00433243"/>
    <w:rsid w:val="004332EC"/>
    <w:rsid w:val="004335DD"/>
    <w:rsid w:val="00433914"/>
    <w:rsid w:val="00434044"/>
    <w:rsid w:val="004347B5"/>
    <w:rsid w:val="00434E22"/>
    <w:rsid w:val="00434F86"/>
    <w:rsid w:val="0043525F"/>
    <w:rsid w:val="004362F4"/>
    <w:rsid w:val="004363C4"/>
    <w:rsid w:val="00436685"/>
    <w:rsid w:val="0043672E"/>
    <w:rsid w:val="00436F3D"/>
    <w:rsid w:val="004370E5"/>
    <w:rsid w:val="00437517"/>
    <w:rsid w:val="00437F0E"/>
    <w:rsid w:val="00440027"/>
    <w:rsid w:val="00440D6D"/>
    <w:rsid w:val="00440FDE"/>
    <w:rsid w:val="00441087"/>
    <w:rsid w:val="0044169C"/>
    <w:rsid w:val="0044197D"/>
    <w:rsid w:val="004419C1"/>
    <w:rsid w:val="00441AA5"/>
    <w:rsid w:val="004421C6"/>
    <w:rsid w:val="00442671"/>
    <w:rsid w:val="00442C89"/>
    <w:rsid w:val="00443234"/>
    <w:rsid w:val="004436C5"/>
    <w:rsid w:val="00443B88"/>
    <w:rsid w:val="00443C6D"/>
    <w:rsid w:val="00443CC8"/>
    <w:rsid w:val="00444510"/>
    <w:rsid w:val="00444E02"/>
    <w:rsid w:val="004456D8"/>
    <w:rsid w:val="00445E69"/>
    <w:rsid w:val="00446016"/>
    <w:rsid w:val="00446A4B"/>
    <w:rsid w:val="00446E32"/>
    <w:rsid w:val="00447055"/>
    <w:rsid w:val="00447174"/>
    <w:rsid w:val="00447DFD"/>
    <w:rsid w:val="004501E8"/>
    <w:rsid w:val="00450335"/>
    <w:rsid w:val="0045097B"/>
    <w:rsid w:val="00451077"/>
    <w:rsid w:val="0045147A"/>
    <w:rsid w:val="004515AA"/>
    <w:rsid w:val="00451B4F"/>
    <w:rsid w:val="00451D33"/>
    <w:rsid w:val="00452015"/>
    <w:rsid w:val="00452031"/>
    <w:rsid w:val="004524E4"/>
    <w:rsid w:val="004524FB"/>
    <w:rsid w:val="00452AAF"/>
    <w:rsid w:val="00452D25"/>
    <w:rsid w:val="00452E1E"/>
    <w:rsid w:val="00452F24"/>
    <w:rsid w:val="0045311D"/>
    <w:rsid w:val="00453319"/>
    <w:rsid w:val="00453464"/>
    <w:rsid w:val="0045358C"/>
    <w:rsid w:val="00453BC5"/>
    <w:rsid w:val="00453EFE"/>
    <w:rsid w:val="00454136"/>
    <w:rsid w:val="00454169"/>
    <w:rsid w:val="0045423E"/>
    <w:rsid w:val="004543F0"/>
    <w:rsid w:val="004545C2"/>
    <w:rsid w:val="004545F2"/>
    <w:rsid w:val="00454911"/>
    <w:rsid w:val="004550CD"/>
    <w:rsid w:val="004551F5"/>
    <w:rsid w:val="00455637"/>
    <w:rsid w:val="0045584E"/>
    <w:rsid w:val="004558F2"/>
    <w:rsid w:val="00455988"/>
    <w:rsid w:val="00455FEA"/>
    <w:rsid w:val="00456127"/>
    <w:rsid w:val="0045624E"/>
    <w:rsid w:val="004568BE"/>
    <w:rsid w:val="00456CC6"/>
    <w:rsid w:val="00456DF7"/>
    <w:rsid w:val="00456E1A"/>
    <w:rsid w:val="00456FFE"/>
    <w:rsid w:val="00457095"/>
    <w:rsid w:val="00457112"/>
    <w:rsid w:val="0045759D"/>
    <w:rsid w:val="00457633"/>
    <w:rsid w:val="004577DD"/>
    <w:rsid w:val="00457AD8"/>
    <w:rsid w:val="00460605"/>
    <w:rsid w:val="0046099C"/>
    <w:rsid w:val="00460BE0"/>
    <w:rsid w:val="00460FA4"/>
    <w:rsid w:val="00461010"/>
    <w:rsid w:val="00461503"/>
    <w:rsid w:val="004619B1"/>
    <w:rsid w:val="00461CCE"/>
    <w:rsid w:val="00461D18"/>
    <w:rsid w:val="00461F09"/>
    <w:rsid w:val="00461F15"/>
    <w:rsid w:val="004627A8"/>
    <w:rsid w:val="00462AA4"/>
    <w:rsid w:val="00462D7D"/>
    <w:rsid w:val="00462DBA"/>
    <w:rsid w:val="00463141"/>
    <w:rsid w:val="0046316D"/>
    <w:rsid w:val="0046349B"/>
    <w:rsid w:val="00463F03"/>
    <w:rsid w:val="004641C6"/>
    <w:rsid w:val="004641E0"/>
    <w:rsid w:val="004645FF"/>
    <w:rsid w:val="00464AEC"/>
    <w:rsid w:val="00464BC7"/>
    <w:rsid w:val="00464E13"/>
    <w:rsid w:val="00464EE3"/>
    <w:rsid w:val="00464F5A"/>
    <w:rsid w:val="00465248"/>
    <w:rsid w:val="00465E8D"/>
    <w:rsid w:val="00465E98"/>
    <w:rsid w:val="00465F3B"/>
    <w:rsid w:val="00465F89"/>
    <w:rsid w:val="004661B3"/>
    <w:rsid w:val="00466227"/>
    <w:rsid w:val="004664B0"/>
    <w:rsid w:val="00466A12"/>
    <w:rsid w:val="00466A49"/>
    <w:rsid w:val="00466E29"/>
    <w:rsid w:val="004672B2"/>
    <w:rsid w:val="0046730A"/>
    <w:rsid w:val="004674CA"/>
    <w:rsid w:val="0046754B"/>
    <w:rsid w:val="004679AE"/>
    <w:rsid w:val="00467B82"/>
    <w:rsid w:val="00467C5F"/>
    <w:rsid w:val="00467CC0"/>
    <w:rsid w:val="00467CEA"/>
    <w:rsid w:val="00467F9F"/>
    <w:rsid w:val="004701AB"/>
    <w:rsid w:val="00470724"/>
    <w:rsid w:val="0047072D"/>
    <w:rsid w:val="00470F3A"/>
    <w:rsid w:val="0047126A"/>
    <w:rsid w:val="00471274"/>
    <w:rsid w:val="0047130E"/>
    <w:rsid w:val="0047153C"/>
    <w:rsid w:val="00471A82"/>
    <w:rsid w:val="00471AA8"/>
    <w:rsid w:val="00471B73"/>
    <w:rsid w:val="00471BFC"/>
    <w:rsid w:val="004722D5"/>
    <w:rsid w:val="00472494"/>
    <w:rsid w:val="00472D93"/>
    <w:rsid w:val="00472F8E"/>
    <w:rsid w:val="00472FDD"/>
    <w:rsid w:val="0047309C"/>
    <w:rsid w:val="0047363D"/>
    <w:rsid w:val="00473692"/>
    <w:rsid w:val="00473C94"/>
    <w:rsid w:val="00473CEA"/>
    <w:rsid w:val="00473D63"/>
    <w:rsid w:val="00473F83"/>
    <w:rsid w:val="00473FAA"/>
    <w:rsid w:val="00473FC9"/>
    <w:rsid w:val="0047445D"/>
    <w:rsid w:val="004745A8"/>
    <w:rsid w:val="0047477C"/>
    <w:rsid w:val="004747B9"/>
    <w:rsid w:val="00474E68"/>
    <w:rsid w:val="00475322"/>
    <w:rsid w:val="0047540A"/>
    <w:rsid w:val="00475509"/>
    <w:rsid w:val="0047560A"/>
    <w:rsid w:val="004758DF"/>
    <w:rsid w:val="00475BCC"/>
    <w:rsid w:val="00475BEB"/>
    <w:rsid w:val="00476095"/>
    <w:rsid w:val="0047614A"/>
    <w:rsid w:val="00476158"/>
    <w:rsid w:val="004765EE"/>
    <w:rsid w:val="00476957"/>
    <w:rsid w:val="00477045"/>
    <w:rsid w:val="00477348"/>
    <w:rsid w:val="00477602"/>
    <w:rsid w:val="004776FE"/>
    <w:rsid w:val="00477940"/>
    <w:rsid w:val="00477977"/>
    <w:rsid w:val="00477ABE"/>
    <w:rsid w:val="00477D69"/>
    <w:rsid w:val="00477F04"/>
    <w:rsid w:val="00477F29"/>
    <w:rsid w:val="00480318"/>
    <w:rsid w:val="00480741"/>
    <w:rsid w:val="004807C8"/>
    <w:rsid w:val="00480960"/>
    <w:rsid w:val="00480AB2"/>
    <w:rsid w:val="00480C6D"/>
    <w:rsid w:val="00480E66"/>
    <w:rsid w:val="00481545"/>
    <w:rsid w:val="004815F1"/>
    <w:rsid w:val="00481635"/>
    <w:rsid w:val="00481BC4"/>
    <w:rsid w:val="00481EB3"/>
    <w:rsid w:val="00482442"/>
    <w:rsid w:val="004825E0"/>
    <w:rsid w:val="004829E3"/>
    <w:rsid w:val="00482B68"/>
    <w:rsid w:val="00482C24"/>
    <w:rsid w:val="00483188"/>
    <w:rsid w:val="00483A5F"/>
    <w:rsid w:val="00483BF2"/>
    <w:rsid w:val="004843ED"/>
    <w:rsid w:val="004849D7"/>
    <w:rsid w:val="004852B0"/>
    <w:rsid w:val="00485835"/>
    <w:rsid w:val="00485923"/>
    <w:rsid w:val="00485C39"/>
    <w:rsid w:val="00486033"/>
    <w:rsid w:val="004862C1"/>
    <w:rsid w:val="00486488"/>
    <w:rsid w:val="004866F8"/>
    <w:rsid w:val="004872D5"/>
    <w:rsid w:val="004872FD"/>
    <w:rsid w:val="004877BB"/>
    <w:rsid w:val="00487C45"/>
    <w:rsid w:val="00487E6D"/>
    <w:rsid w:val="00487E93"/>
    <w:rsid w:val="00487FA1"/>
    <w:rsid w:val="00487FD6"/>
    <w:rsid w:val="00490276"/>
    <w:rsid w:val="004903EF"/>
    <w:rsid w:val="00490436"/>
    <w:rsid w:val="00490BB7"/>
    <w:rsid w:val="00490E90"/>
    <w:rsid w:val="00491335"/>
    <w:rsid w:val="0049172F"/>
    <w:rsid w:val="0049178A"/>
    <w:rsid w:val="004918DA"/>
    <w:rsid w:val="00491AF4"/>
    <w:rsid w:val="00491F12"/>
    <w:rsid w:val="0049248C"/>
    <w:rsid w:val="0049258E"/>
    <w:rsid w:val="0049278C"/>
    <w:rsid w:val="00492807"/>
    <w:rsid w:val="00492E0D"/>
    <w:rsid w:val="0049322D"/>
    <w:rsid w:val="004932ED"/>
    <w:rsid w:val="004933BA"/>
    <w:rsid w:val="00493421"/>
    <w:rsid w:val="004938F1"/>
    <w:rsid w:val="00493998"/>
    <w:rsid w:val="00493B73"/>
    <w:rsid w:val="00493B81"/>
    <w:rsid w:val="00493B90"/>
    <w:rsid w:val="00493CBB"/>
    <w:rsid w:val="004943D0"/>
    <w:rsid w:val="00494523"/>
    <w:rsid w:val="00494C3D"/>
    <w:rsid w:val="00494CAB"/>
    <w:rsid w:val="00494DAF"/>
    <w:rsid w:val="00494E5E"/>
    <w:rsid w:val="004950BD"/>
    <w:rsid w:val="004956F8"/>
    <w:rsid w:val="004957C4"/>
    <w:rsid w:val="004957CC"/>
    <w:rsid w:val="00495800"/>
    <w:rsid w:val="00495C2C"/>
    <w:rsid w:val="00495C49"/>
    <w:rsid w:val="00495DB1"/>
    <w:rsid w:val="00496275"/>
    <w:rsid w:val="004962A9"/>
    <w:rsid w:val="0049665E"/>
    <w:rsid w:val="0049672A"/>
    <w:rsid w:val="00496B13"/>
    <w:rsid w:val="00496C2C"/>
    <w:rsid w:val="00496D98"/>
    <w:rsid w:val="00496DCD"/>
    <w:rsid w:val="00496E37"/>
    <w:rsid w:val="0049704A"/>
    <w:rsid w:val="004972AB"/>
    <w:rsid w:val="004975BF"/>
    <w:rsid w:val="004976D0"/>
    <w:rsid w:val="00497711"/>
    <w:rsid w:val="00497783"/>
    <w:rsid w:val="00497791"/>
    <w:rsid w:val="00497BD2"/>
    <w:rsid w:val="004A034B"/>
    <w:rsid w:val="004A038F"/>
    <w:rsid w:val="004A0509"/>
    <w:rsid w:val="004A0850"/>
    <w:rsid w:val="004A125C"/>
    <w:rsid w:val="004A1406"/>
    <w:rsid w:val="004A143A"/>
    <w:rsid w:val="004A1462"/>
    <w:rsid w:val="004A18C9"/>
    <w:rsid w:val="004A18EF"/>
    <w:rsid w:val="004A1D30"/>
    <w:rsid w:val="004A1E15"/>
    <w:rsid w:val="004A1EED"/>
    <w:rsid w:val="004A281C"/>
    <w:rsid w:val="004A282D"/>
    <w:rsid w:val="004A296F"/>
    <w:rsid w:val="004A29BD"/>
    <w:rsid w:val="004A2ABB"/>
    <w:rsid w:val="004A2EBF"/>
    <w:rsid w:val="004A373E"/>
    <w:rsid w:val="004A3C5C"/>
    <w:rsid w:val="004A3E46"/>
    <w:rsid w:val="004A3FB7"/>
    <w:rsid w:val="004A4777"/>
    <w:rsid w:val="004A47FE"/>
    <w:rsid w:val="004A480E"/>
    <w:rsid w:val="004A4A2A"/>
    <w:rsid w:val="004A547B"/>
    <w:rsid w:val="004A5607"/>
    <w:rsid w:val="004A56BF"/>
    <w:rsid w:val="004A57EC"/>
    <w:rsid w:val="004A5A01"/>
    <w:rsid w:val="004A5A9C"/>
    <w:rsid w:val="004A5AF3"/>
    <w:rsid w:val="004A61CA"/>
    <w:rsid w:val="004A6587"/>
    <w:rsid w:val="004A6777"/>
    <w:rsid w:val="004A680C"/>
    <w:rsid w:val="004A68B3"/>
    <w:rsid w:val="004A68E4"/>
    <w:rsid w:val="004A6ACB"/>
    <w:rsid w:val="004A6B17"/>
    <w:rsid w:val="004A6D97"/>
    <w:rsid w:val="004A72BC"/>
    <w:rsid w:val="004A73E1"/>
    <w:rsid w:val="004A76C1"/>
    <w:rsid w:val="004A7BDB"/>
    <w:rsid w:val="004B002A"/>
    <w:rsid w:val="004B0486"/>
    <w:rsid w:val="004B0663"/>
    <w:rsid w:val="004B06B0"/>
    <w:rsid w:val="004B07A0"/>
    <w:rsid w:val="004B11DD"/>
    <w:rsid w:val="004B133E"/>
    <w:rsid w:val="004B134D"/>
    <w:rsid w:val="004B13F7"/>
    <w:rsid w:val="004B1F37"/>
    <w:rsid w:val="004B2195"/>
    <w:rsid w:val="004B242C"/>
    <w:rsid w:val="004B2DB4"/>
    <w:rsid w:val="004B321D"/>
    <w:rsid w:val="004B34C8"/>
    <w:rsid w:val="004B3FA4"/>
    <w:rsid w:val="004B3FCC"/>
    <w:rsid w:val="004B4337"/>
    <w:rsid w:val="004B4828"/>
    <w:rsid w:val="004B4A8C"/>
    <w:rsid w:val="004B4D45"/>
    <w:rsid w:val="004B524B"/>
    <w:rsid w:val="004B5476"/>
    <w:rsid w:val="004B55D9"/>
    <w:rsid w:val="004B58A1"/>
    <w:rsid w:val="004B5AF9"/>
    <w:rsid w:val="004B5E57"/>
    <w:rsid w:val="004B5F0A"/>
    <w:rsid w:val="004B6229"/>
    <w:rsid w:val="004B6385"/>
    <w:rsid w:val="004B6955"/>
    <w:rsid w:val="004B73FE"/>
    <w:rsid w:val="004B7796"/>
    <w:rsid w:val="004B7A72"/>
    <w:rsid w:val="004C0431"/>
    <w:rsid w:val="004C055A"/>
    <w:rsid w:val="004C05A3"/>
    <w:rsid w:val="004C08CB"/>
    <w:rsid w:val="004C0ADA"/>
    <w:rsid w:val="004C0D26"/>
    <w:rsid w:val="004C0F57"/>
    <w:rsid w:val="004C0F8B"/>
    <w:rsid w:val="004C115E"/>
    <w:rsid w:val="004C1632"/>
    <w:rsid w:val="004C16F8"/>
    <w:rsid w:val="004C18BC"/>
    <w:rsid w:val="004C2093"/>
    <w:rsid w:val="004C2789"/>
    <w:rsid w:val="004C3198"/>
    <w:rsid w:val="004C31A2"/>
    <w:rsid w:val="004C3370"/>
    <w:rsid w:val="004C3707"/>
    <w:rsid w:val="004C3B81"/>
    <w:rsid w:val="004C3D5C"/>
    <w:rsid w:val="004C3D7D"/>
    <w:rsid w:val="004C3F3F"/>
    <w:rsid w:val="004C4068"/>
    <w:rsid w:val="004C4346"/>
    <w:rsid w:val="004C43BD"/>
    <w:rsid w:val="004C443F"/>
    <w:rsid w:val="004C47EA"/>
    <w:rsid w:val="004C49A6"/>
    <w:rsid w:val="004C4B16"/>
    <w:rsid w:val="004C4F1D"/>
    <w:rsid w:val="004C504A"/>
    <w:rsid w:val="004C53A9"/>
    <w:rsid w:val="004C540C"/>
    <w:rsid w:val="004C541E"/>
    <w:rsid w:val="004C55EC"/>
    <w:rsid w:val="004C561F"/>
    <w:rsid w:val="004C5655"/>
    <w:rsid w:val="004C58CB"/>
    <w:rsid w:val="004C59B2"/>
    <w:rsid w:val="004C5C8A"/>
    <w:rsid w:val="004C5E78"/>
    <w:rsid w:val="004C5FD8"/>
    <w:rsid w:val="004C62DB"/>
    <w:rsid w:val="004C63D7"/>
    <w:rsid w:val="004C6608"/>
    <w:rsid w:val="004C6724"/>
    <w:rsid w:val="004C6A43"/>
    <w:rsid w:val="004C6AEA"/>
    <w:rsid w:val="004C6D02"/>
    <w:rsid w:val="004C72F3"/>
    <w:rsid w:val="004C7795"/>
    <w:rsid w:val="004C7847"/>
    <w:rsid w:val="004D010F"/>
    <w:rsid w:val="004D01B0"/>
    <w:rsid w:val="004D0224"/>
    <w:rsid w:val="004D0988"/>
    <w:rsid w:val="004D0997"/>
    <w:rsid w:val="004D0AA7"/>
    <w:rsid w:val="004D0D01"/>
    <w:rsid w:val="004D1280"/>
    <w:rsid w:val="004D1406"/>
    <w:rsid w:val="004D1A2E"/>
    <w:rsid w:val="004D2347"/>
    <w:rsid w:val="004D2885"/>
    <w:rsid w:val="004D2AE0"/>
    <w:rsid w:val="004D2D3A"/>
    <w:rsid w:val="004D34CD"/>
    <w:rsid w:val="004D3630"/>
    <w:rsid w:val="004D37A0"/>
    <w:rsid w:val="004D3D2A"/>
    <w:rsid w:val="004D477C"/>
    <w:rsid w:val="004D4D72"/>
    <w:rsid w:val="004D59B7"/>
    <w:rsid w:val="004D5A29"/>
    <w:rsid w:val="004D5D33"/>
    <w:rsid w:val="004D5D84"/>
    <w:rsid w:val="004D60B9"/>
    <w:rsid w:val="004D6195"/>
    <w:rsid w:val="004D6361"/>
    <w:rsid w:val="004D63C4"/>
    <w:rsid w:val="004D640D"/>
    <w:rsid w:val="004D6A3A"/>
    <w:rsid w:val="004D6B6B"/>
    <w:rsid w:val="004D6C6F"/>
    <w:rsid w:val="004D6D33"/>
    <w:rsid w:val="004D70B3"/>
    <w:rsid w:val="004D77D1"/>
    <w:rsid w:val="004D7A7F"/>
    <w:rsid w:val="004D7A8F"/>
    <w:rsid w:val="004D7B41"/>
    <w:rsid w:val="004D7FC1"/>
    <w:rsid w:val="004E0334"/>
    <w:rsid w:val="004E037E"/>
    <w:rsid w:val="004E0B29"/>
    <w:rsid w:val="004E0C09"/>
    <w:rsid w:val="004E0CD5"/>
    <w:rsid w:val="004E0F3D"/>
    <w:rsid w:val="004E134A"/>
    <w:rsid w:val="004E15E2"/>
    <w:rsid w:val="004E1629"/>
    <w:rsid w:val="004E179A"/>
    <w:rsid w:val="004E1837"/>
    <w:rsid w:val="004E190F"/>
    <w:rsid w:val="004E1C42"/>
    <w:rsid w:val="004E1D36"/>
    <w:rsid w:val="004E1EE7"/>
    <w:rsid w:val="004E2322"/>
    <w:rsid w:val="004E2527"/>
    <w:rsid w:val="004E2626"/>
    <w:rsid w:val="004E274F"/>
    <w:rsid w:val="004E2987"/>
    <w:rsid w:val="004E2B92"/>
    <w:rsid w:val="004E2C12"/>
    <w:rsid w:val="004E356F"/>
    <w:rsid w:val="004E36D3"/>
    <w:rsid w:val="004E37DB"/>
    <w:rsid w:val="004E3CA3"/>
    <w:rsid w:val="004E4052"/>
    <w:rsid w:val="004E4110"/>
    <w:rsid w:val="004E41E3"/>
    <w:rsid w:val="004E4204"/>
    <w:rsid w:val="004E4649"/>
    <w:rsid w:val="004E4687"/>
    <w:rsid w:val="004E46E0"/>
    <w:rsid w:val="004E48FF"/>
    <w:rsid w:val="004E4AC1"/>
    <w:rsid w:val="004E4EA7"/>
    <w:rsid w:val="004E4F07"/>
    <w:rsid w:val="004E5028"/>
    <w:rsid w:val="004E597D"/>
    <w:rsid w:val="004E5ABE"/>
    <w:rsid w:val="004E648C"/>
    <w:rsid w:val="004E6E82"/>
    <w:rsid w:val="004E7900"/>
    <w:rsid w:val="004E7C53"/>
    <w:rsid w:val="004E7CF0"/>
    <w:rsid w:val="004F0017"/>
    <w:rsid w:val="004F0584"/>
    <w:rsid w:val="004F06C0"/>
    <w:rsid w:val="004F073C"/>
    <w:rsid w:val="004F0A52"/>
    <w:rsid w:val="004F0A62"/>
    <w:rsid w:val="004F0ED6"/>
    <w:rsid w:val="004F139F"/>
    <w:rsid w:val="004F1494"/>
    <w:rsid w:val="004F1584"/>
    <w:rsid w:val="004F185E"/>
    <w:rsid w:val="004F1B73"/>
    <w:rsid w:val="004F1C10"/>
    <w:rsid w:val="004F1CA6"/>
    <w:rsid w:val="004F1D95"/>
    <w:rsid w:val="004F2457"/>
    <w:rsid w:val="004F267C"/>
    <w:rsid w:val="004F2D69"/>
    <w:rsid w:val="004F2D97"/>
    <w:rsid w:val="004F3149"/>
    <w:rsid w:val="004F3358"/>
    <w:rsid w:val="004F374C"/>
    <w:rsid w:val="004F3BF7"/>
    <w:rsid w:val="004F3C9C"/>
    <w:rsid w:val="004F3F93"/>
    <w:rsid w:val="004F418B"/>
    <w:rsid w:val="004F42F3"/>
    <w:rsid w:val="004F448F"/>
    <w:rsid w:val="004F46D8"/>
    <w:rsid w:val="004F4832"/>
    <w:rsid w:val="004F4A53"/>
    <w:rsid w:val="004F4BDB"/>
    <w:rsid w:val="004F4C21"/>
    <w:rsid w:val="004F4E04"/>
    <w:rsid w:val="004F5232"/>
    <w:rsid w:val="004F5A98"/>
    <w:rsid w:val="004F618A"/>
    <w:rsid w:val="004F638F"/>
    <w:rsid w:val="004F6538"/>
    <w:rsid w:val="004F6CCF"/>
    <w:rsid w:val="004F6D56"/>
    <w:rsid w:val="004F6F12"/>
    <w:rsid w:val="004F764B"/>
    <w:rsid w:val="004F76FA"/>
    <w:rsid w:val="004F7AC0"/>
    <w:rsid w:val="004F7AC8"/>
    <w:rsid w:val="004F7E2D"/>
    <w:rsid w:val="004F7E5E"/>
    <w:rsid w:val="004F7F0C"/>
    <w:rsid w:val="0050028A"/>
    <w:rsid w:val="005004AE"/>
    <w:rsid w:val="00500B17"/>
    <w:rsid w:val="00501139"/>
    <w:rsid w:val="00501298"/>
    <w:rsid w:val="005014DD"/>
    <w:rsid w:val="00501849"/>
    <w:rsid w:val="00501BE8"/>
    <w:rsid w:val="00501C01"/>
    <w:rsid w:val="00501E65"/>
    <w:rsid w:val="005025FC"/>
    <w:rsid w:val="005025FD"/>
    <w:rsid w:val="00502614"/>
    <w:rsid w:val="00502889"/>
    <w:rsid w:val="005028D3"/>
    <w:rsid w:val="00502961"/>
    <w:rsid w:val="0050340D"/>
    <w:rsid w:val="00503519"/>
    <w:rsid w:val="0050390D"/>
    <w:rsid w:val="00504150"/>
    <w:rsid w:val="00504260"/>
    <w:rsid w:val="00504308"/>
    <w:rsid w:val="00504453"/>
    <w:rsid w:val="005047B3"/>
    <w:rsid w:val="005048D1"/>
    <w:rsid w:val="005051DA"/>
    <w:rsid w:val="00505336"/>
    <w:rsid w:val="005058B3"/>
    <w:rsid w:val="00505AB7"/>
    <w:rsid w:val="00505C08"/>
    <w:rsid w:val="00505E58"/>
    <w:rsid w:val="00506106"/>
    <w:rsid w:val="005063D5"/>
    <w:rsid w:val="0050684B"/>
    <w:rsid w:val="00506B42"/>
    <w:rsid w:val="00506D0C"/>
    <w:rsid w:val="00507005"/>
    <w:rsid w:val="005074A1"/>
    <w:rsid w:val="005074C5"/>
    <w:rsid w:val="0050754A"/>
    <w:rsid w:val="005079B6"/>
    <w:rsid w:val="0050B704"/>
    <w:rsid w:val="00510196"/>
    <w:rsid w:val="0051035C"/>
    <w:rsid w:val="005105F4"/>
    <w:rsid w:val="00510694"/>
    <w:rsid w:val="00510B00"/>
    <w:rsid w:val="00510DF3"/>
    <w:rsid w:val="0051162B"/>
    <w:rsid w:val="00511B07"/>
    <w:rsid w:val="0051235D"/>
    <w:rsid w:val="0051273F"/>
    <w:rsid w:val="00512BD0"/>
    <w:rsid w:val="00512CCE"/>
    <w:rsid w:val="00513422"/>
    <w:rsid w:val="005136A5"/>
    <w:rsid w:val="005136EB"/>
    <w:rsid w:val="0051391B"/>
    <w:rsid w:val="00513A74"/>
    <w:rsid w:val="005141E1"/>
    <w:rsid w:val="005147BF"/>
    <w:rsid w:val="0051483C"/>
    <w:rsid w:val="005148C5"/>
    <w:rsid w:val="005149D1"/>
    <w:rsid w:val="00514E40"/>
    <w:rsid w:val="00514E63"/>
    <w:rsid w:val="00514EF2"/>
    <w:rsid w:val="00515097"/>
    <w:rsid w:val="005152A1"/>
    <w:rsid w:val="005152CC"/>
    <w:rsid w:val="00515323"/>
    <w:rsid w:val="00515346"/>
    <w:rsid w:val="005157A2"/>
    <w:rsid w:val="00515878"/>
    <w:rsid w:val="005158AC"/>
    <w:rsid w:val="005159F3"/>
    <w:rsid w:val="00515A56"/>
    <w:rsid w:val="00515A77"/>
    <w:rsid w:val="00515FA8"/>
    <w:rsid w:val="0051615C"/>
    <w:rsid w:val="00516565"/>
    <w:rsid w:val="005169FC"/>
    <w:rsid w:val="00516A75"/>
    <w:rsid w:val="00516AF8"/>
    <w:rsid w:val="00516B61"/>
    <w:rsid w:val="00516BE5"/>
    <w:rsid w:val="00516D03"/>
    <w:rsid w:val="00516D6A"/>
    <w:rsid w:val="00517154"/>
    <w:rsid w:val="005171B3"/>
    <w:rsid w:val="00517342"/>
    <w:rsid w:val="005176B9"/>
    <w:rsid w:val="00517C33"/>
    <w:rsid w:val="00517C34"/>
    <w:rsid w:val="0052007A"/>
    <w:rsid w:val="00520586"/>
    <w:rsid w:val="00520C0A"/>
    <w:rsid w:val="00521384"/>
    <w:rsid w:val="00521BF3"/>
    <w:rsid w:val="00521D12"/>
    <w:rsid w:val="00522287"/>
    <w:rsid w:val="0052232E"/>
    <w:rsid w:val="005223C3"/>
    <w:rsid w:val="00522471"/>
    <w:rsid w:val="00522A98"/>
    <w:rsid w:val="00522C64"/>
    <w:rsid w:val="00522CDB"/>
    <w:rsid w:val="00522D82"/>
    <w:rsid w:val="0052356D"/>
    <w:rsid w:val="00523BED"/>
    <w:rsid w:val="00523F2E"/>
    <w:rsid w:val="0052423F"/>
    <w:rsid w:val="005246BE"/>
    <w:rsid w:val="00524E84"/>
    <w:rsid w:val="00525B28"/>
    <w:rsid w:val="00525B41"/>
    <w:rsid w:val="00525CF9"/>
    <w:rsid w:val="00526571"/>
    <w:rsid w:val="00526790"/>
    <w:rsid w:val="00526AA7"/>
    <w:rsid w:val="00526DAA"/>
    <w:rsid w:val="0052700A"/>
    <w:rsid w:val="0052716D"/>
    <w:rsid w:val="00527196"/>
    <w:rsid w:val="00527978"/>
    <w:rsid w:val="00527A5B"/>
    <w:rsid w:val="00527B4F"/>
    <w:rsid w:val="005300E3"/>
    <w:rsid w:val="005308A2"/>
    <w:rsid w:val="00530908"/>
    <w:rsid w:val="0053097C"/>
    <w:rsid w:val="005309DC"/>
    <w:rsid w:val="00530D5A"/>
    <w:rsid w:val="00530FB8"/>
    <w:rsid w:val="0053140F"/>
    <w:rsid w:val="00531475"/>
    <w:rsid w:val="005314CA"/>
    <w:rsid w:val="00531786"/>
    <w:rsid w:val="00532120"/>
    <w:rsid w:val="005322DD"/>
    <w:rsid w:val="005323F8"/>
    <w:rsid w:val="00532CA3"/>
    <w:rsid w:val="00533140"/>
    <w:rsid w:val="0053355E"/>
    <w:rsid w:val="00533E02"/>
    <w:rsid w:val="00534375"/>
    <w:rsid w:val="00534789"/>
    <w:rsid w:val="005348B2"/>
    <w:rsid w:val="00534A15"/>
    <w:rsid w:val="005350CB"/>
    <w:rsid w:val="005350EF"/>
    <w:rsid w:val="00535DD6"/>
    <w:rsid w:val="0053604D"/>
    <w:rsid w:val="005362C5"/>
    <w:rsid w:val="00536342"/>
    <w:rsid w:val="005366B8"/>
    <w:rsid w:val="00536987"/>
    <w:rsid w:val="005372E3"/>
    <w:rsid w:val="00537435"/>
    <w:rsid w:val="00537DCE"/>
    <w:rsid w:val="00540004"/>
    <w:rsid w:val="0054091B"/>
    <w:rsid w:val="00540DD3"/>
    <w:rsid w:val="00541007"/>
    <w:rsid w:val="00541094"/>
    <w:rsid w:val="005412CA"/>
    <w:rsid w:val="0054158D"/>
    <w:rsid w:val="00541D76"/>
    <w:rsid w:val="00541F78"/>
    <w:rsid w:val="00541FD7"/>
    <w:rsid w:val="00542195"/>
    <w:rsid w:val="005423A1"/>
    <w:rsid w:val="0054297A"/>
    <w:rsid w:val="005429EC"/>
    <w:rsid w:val="00543018"/>
    <w:rsid w:val="005432D7"/>
    <w:rsid w:val="00543628"/>
    <w:rsid w:val="00543732"/>
    <w:rsid w:val="005440B1"/>
    <w:rsid w:val="0054421A"/>
    <w:rsid w:val="005444F7"/>
    <w:rsid w:val="005448B1"/>
    <w:rsid w:val="005449E6"/>
    <w:rsid w:val="00544D49"/>
    <w:rsid w:val="00544D7F"/>
    <w:rsid w:val="00544E1E"/>
    <w:rsid w:val="00544FA0"/>
    <w:rsid w:val="005453D4"/>
    <w:rsid w:val="00545612"/>
    <w:rsid w:val="00545BF3"/>
    <w:rsid w:val="00546A56"/>
    <w:rsid w:val="00546D49"/>
    <w:rsid w:val="005472C6"/>
    <w:rsid w:val="005472F2"/>
    <w:rsid w:val="00547AD5"/>
    <w:rsid w:val="00547B39"/>
    <w:rsid w:val="00547C16"/>
    <w:rsid w:val="00547F0C"/>
    <w:rsid w:val="00547FA5"/>
    <w:rsid w:val="005500DB"/>
    <w:rsid w:val="0055067B"/>
    <w:rsid w:val="00550DF3"/>
    <w:rsid w:val="00550FF7"/>
    <w:rsid w:val="005511AE"/>
    <w:rsid w:val="005511F4"/>
    <w:rsid w:val="0055120D"/>
    <w:rsid w:val="00551387"/>
    <w:rsid w:val="00552216"/>
    <w:rsid w:val="00552218"/>
    <w:rsid w:val="00552318"/>
    <w:rsid w:val="005527D5"/>
    <w:rsid w:val="00552B43"/>
    <w:rsid w:val="00552BFB"/>
    <w:rsid w:val="00552CC1"/>
    <w:rsid w:val="00552CEF"/>
    <w:rsid w:val="00552E75"/>
    <w:rsid w:val="005534AA"/>
    <w:rsid w:val="005534CA"/>
    <w:rsid w:val="005535D5"/>
    <w:rsid w:val="005536E1"/>
    <w:rsid w:val="005539ED"/>
    <w:rsid w:val="00553A35"/>
    <w:rsid w:val="00553CA7"/>
    <w:rsid w:val="005543CF"/>
    <w:rsid w:val="0055443C"/>
    <w:rsid w:val="00554837"/>
    <w:rsid w:val="00554C90"/>
    <w:rsid w:val="00554F26"/>
    <w:rsid w:val="0055547E"/>
    <w:rsid w:val="005555CA"/>
    <w:rsid w:val="00555777"/>
    <w:rsid w:val="0055588A"/>
    <w:rsid w:val="00555901"/>
    <w:rsid w:val="00555994"/>
    <w:rsid w:val="00555B69"/>
    <w:rsid w:val="00555CCC"/>
    <w:rsid w:val="00555F8C"/>
    <w:rsid w:val="00556109"/>
    <w:rsid w:val="005565FC"/>
    <w:rsid w:val="00556909"/>
    <w:rsid w:val="00556B2C"/>
    <w:rsid w:val="00556E0D"/>
    <w:rsid w:val="00556FC2"/>
    <w:rsid w:val="00557134"/>
    <w:rsid w:val="005579C5"/>
    <w:rsid w:val="00557CC7"/>
    <w:rsid w:val="00560179"/>
    <w:rsid w:val="005606DB"/>
    <w:rsid w:val="00560829"/>
    <w:rsid w:val="0056092F"/>
    <w:rsid w:val="005609E6"/>
    <w:rsid w:val="00560B71"/>
    <w:rsid w:val="00560BBB"/>
    <w:rsid w:val="00560D60"/>
    <w:rsid w:val="00560E01"/>
    <w:rsid w:val="0056138F"/>
    <w:rsid w:val="0056165C"/>
    <w:rsid w:val="00561688"/>
    <w:rsid w:val="00561724"/>
    <w:rsid w:val="005619F2"/>
    <w:rsid w:val="0056253E"/>
    <w:rsid w:val="00562580"/>
    <w:rsid w:val="005628BF"/>
    <w:rsid w:val="00563097"/>
    <w:rsid w:val="0056315C"/>
    <w:rsid w:val="0056319C"/>
    <w:rsid w:val="00563987"/>
    <w:rsid w:val="00563B54"/>
    <w:rsid w:val="00563F2D"/>
    <w:rsid w:val="00564014"/>
    <w:rsid w:val="005647BF"/>
    <w:rsid w:val="00564859"/>
    <w:rsid w:val="00564954"/>
    <w:rsid w:val="00564B34"/>
    <w:rsid w:val="00564B5B"/>
    <w:rsid w:val="00564D51"/>
    <w:rsid w:val="00564E83"/>
    <w:rsid w:val="0056605E"/>
    <w:rsid w:val="0056608B"/>
    <w:rsid w:val="0056610F"/>
    <w:rsid w:val="00566123"/>
    <w:rsid w:val="00566210"/>
    <w:rsid w:val="00566268"/>
    <w:rsid w:val="00566307"/>
    <w:rsid w:val="005664C8"/>
    <w:rsid w:val="0056678A"/>
    <w:rsid w:val="005667C2"/>
    <w:rsid w:val="00566848"/>
    <w:rsid w:val="005668AF"/>
    <w:rsid w:val="005670C0"/>
    <w:rsid w:val="00567176"/>
    <w:rsid w:val="00567330"/>
    <w:rsid w:val="00567768"/>
    <w:rsid w:val="00567F2C"/>
    <w:rsid w:val="005701E9"/>
    <w:rsid w:val="0057023E"/>
    <w:rsid w:val="00570344"/>
    <w:rsid w:val="00570484"/>
    <w:rsid w:val="005707E7"/>
    <w:rsid w:val="00570A48"/>
    <w:rsid w:val="00570CC1"/>
    <w:rsid w:val="00570CEF"/>
    <w:rsid w:val="00570D6C"/>
    <w:rsid w:val="00570E17"/>
    <w:rsid w:val="0057192B"/>
    <w:rsid w:val="00571EA4"/>
    <w:rsid w:val="00571FEA"/>
    <w:rsid w:val="00572E93"/>
    <w:rsid w:val="00573048"/>
    <w:rsid w:val="005735AA"/>
    <w:rsid w:val="00573793"/>
    <w:rsid w:val="00573BA2"/>
    <w:rsid w:val="00573E81"/>
    <w:rsid w:val="005741F0"/>
    <w:rsid w:val="005744DD"/>
    <w:rsid w:val="00574EAF"/>
    <w:rsid w:val="005752FC"/>
    <w:rsid w:val="00575B1F"/>
    <w:rsid w:val="00575B31"/>
    <w:rsid w:val="00575B70"/>
    <w:rsid w:val="0057640A"/>
    <w:rsid w:val="005764A1"/>
    <w:rsid w:val="005769A4"/>
    <w:rsid w:val="00576CC3"/>
    <w:rsid w:val="00576CC6"/>
    <w:rsid w:val="00576D32"/>
    <w:rsid w:val="00576FA2"/>
    <w:rsid w:val="005773D7"/>
    <w:rsid w:val="005777B7"/>
    <w:rsid w:val="00577836"/>
    <w:rsid w:val="00577B15"/>
    <w:rsid w:val="00577DF0"/>
    <w:rsid w:val="00580123"/>
    <w:rsid w:val="005803CC"/>
    <w:rsid w:val="00580724"/>
    <w:rsid w:val="00580817"/>
    <w:rsid w:val="0058086D"/>
    <w:rsid w:val="00580DA8"/>
    <w:rsid w:val="00580F31"/>
    <w:rsid w:val="00581261"/>
    <w:rsid w:val="00581332"/>
    <w:rsid w:val="005813A4"/>
    <w:rsid w:val="005814D7"/>
    <w:rsid w:val="00581A9E"/>
    <w:rsid w:val="00581C4E"/>
    <w:rsid w:val="00581DEC"/>
    <w:rsid w:val="00581F1B"/>
    <w:rsid w:val="005820CA"/>
    <w:rsid w:val="0058296E"/>
    <w:rsid w:val="00582B91"/>
    <w:rsid w:val="00582BD4"/>
    <w:rsid w:val="00582F0C"/>
    <w:rsid w:val="00582F71"/>
    <w:rsid w:val="0058328F"/>
    <w:rsid w:val="005833BD"/>
    <w:rsid w:val="005833EE"/>
    <w:rsid w:val="00583441"/>
    <w:rsid w:val="0058348A"/>
    <w:rsid w:val="00583750"/>
    <w:rsid w:val="005838B0"/>
    <w:rsid w:val="0058396B"/>
    <w:rsid w:val="00583FF0"/>
    <w:rsid w:val="00584005"/>
    <w:rsid w:val="005841F4"/>
    <w:rsid w:val="005849E1"/>
    <w:rsid w:val="00584F7C"/>
    <w:rsid w:val="005850EF"/>
    <w:rsid w:val="00585458"/>
    <w:rsid w:val="00585843"/>
    <w:rsid w:val="0058593B"/>
    <w:rsid w:val="00585C07"/>
    <w:rsid w:val="00585C7F"/>
    <w:rsid w:val="005863B1"/>
    <w:rsid w:val="0058651A"/>
    <w:rsid w:val="005866AB"/>
    <w:rsid w:val="00586734"/>
    <w:rsid w:val="00586943"/>
    <w:rsid w:val="00586A11"/>
    <w:rsid w:val="00587161"/>
    <w:rsid w:val="005871F9"/>
    <w:rsid w:val="00587B80"/>
    <w:rsid w:val="00587E4E"/>
    <w:rsid w:val="00590934"/>
    <w:rsid w:val="005910E6"/>
    <w:rsid w:val="00591208"/>
    <w:rsid w:val="00591DC3"/>
    <w:rsid w:val="00591E16"/>
    <w:rsid w:val="00591EA9"/>
    <w:rsid w:val="00592009"/>
    <w:rsid w:val="005921B2"/>
    <w:rsid w:val="00592418"/>
    <w:rsid w:val="005927B8"/>
    <w:rsid w:val="00592A2A"/>
    <w:rsid w:val="00592C34"/>
    <w:rsid w:val="00592CEE"/>
    <w:rsid w:val="0059304D"/>
    <w:rsid w:val="005935FE"/>
    <w:rsid w:val="00593883"/>
    <w:rsid w:val="00593DD0"/>
    <w:rsid w:val="00593DDE"/>
    <w:rsid w:val="00593FD4"/>
    <w:rsid w:val="0059420A"/>
    <w:rsid w:val="0059448B"/>
    <w:rsid w:val="005946BD"/>
    <w:rsid w:val="00594746"/>
    <w:rsid w:val="00594CFF"/>
    <w:rsid w:val="00594EB2"/>
    <w:rsid w:val="0059505B"/>
    <w:rsid w:val="00595115"/>
    <w:rsid w:val="005951F3"/>
    <w:rsid w:val="0059537C"/>
    <w:rsid w:val="005955FE"/>
    <w:rsid w:val="0059565F"/>
    <w:rsid w:val="0059578C"/>
    <w:rsid w:val="005957C0"/>
    <w:rsid w:val="005959E5"/>
    <w:rsid w:val="00595A38"/>
    <w:rsid w:val="00595EC4"/>
    <w:rsid w:val="00595F73"/>
    <w:rsid w:val="0059637A"/>
    <w:rsid w:val="00596587"/>
    <w:rsid w:val="005968BF"/>
    <w:rsid w:val="00596957"/>
    <w:rsid w:val="00597348"/>
    <w:rsid w:val="005973B6"/>
    <w:rsid w:val="00597445"/>
    <w:rsid w:val="005974CE"/>
    <w:rsid w:val="005977B1"/>
    <w:rsid w:val="0059796A"/>
    <w:rsid w:val="005A01CF"/>
    <w:rsid w:val="005A023E"/>
    <w:rsid w:val="005A02EF"/>
    <w:rsid w:val="005A0796"/>
    <w:rsid w:val="005A07D1"/>
    <w:rsid w:val="005A0842"/>
    <w:rsid w:val="005A0C2B"/>
    <w:rsid w:val="005A0CB3"/>
    <w:rsid w:val="005A0FE8"/>
    <w:rsid w:val="005A12E7"/>
    <w:rsid w:val="005A19F4"/>
    <w:rsid w:val="005A1A6A"/>
    <w:rsid w:val="005A1DC9"/>
    <w:rsid w:val="005A1E56"/>
    <w:rsid w:val="005A1F59"/>
    <w:rsid w:val="005A2542"/>
    <w:rsid w:val="005A2943"/>
    <w:rsid w:val="005A29CA"/>
    <w:rsid w:val="005A2D77"/>
    <w:rsid w:val="005A2F5C"/>
    <w:rsid w:val="005A3040"/>
    <w:rsid w:val="005A3CD4"/>
    <w:rsid w:val="005A4023"/>
    <w:rsid w:val="005A444C"/>
    <w:rsid w:val="005A5022"/>
    <w:rsid w:val="005A52E7"/>
    <w:rsid w:val="005A5370"/>
    <w:rsid w:val="005A5551"/>
    <w:rsid w:val="005A5837"/>
    <w:rsid w:val="005A5F75"/>
    <w:rsid w:val="005A62D6"/>
    <w:rsid w:val="005A6AD0"/>
    <w:rsid w:val="005A6F2B"/>
    <w:rsid w:val="005A701B"/>
    <w:rsid w:val="005A71FB"/>
    <w:rsid w:val="005A76E5"/>
    <w:rsid w:val="005A7C8D"/>
    <w:rsid w:val="005A7F64"/>
    <w:rsid w:val="005AE63A"/>
    <w:rsid w:val="005B0026"/>
    <w:rsid w:val="005B0140"/>
    <w:rsid w:val="005B03A6"/>
    <w:rsid w:val="005B03CF"/>
    <w:rsid w:val="005B03EC"/>
    <w:rsid w:val="005B0924"/>
    <w:rsid w:val="005B0BD8"/>
    <w:rsid w:val="005B0C7D"/>
    <w:rsid w:val="005B0DA5"/>
    <w:rsid w:val="005B0DAF"/>
    <w:rsid w:val="005B0E40"/>
    <w:rsid w:val="005B0F7E"/>
    <w:rsid w:val="005B0F95"/>
    <w:rsid w:val="005B1055"/>
    <w:rsid w:val="005B16A4"/>
    <w:rsid w:val="005B16DD"/>
    <w:rsid w:val="005B1C97"/>
    <w:rsid w:val="005B1DD5"/>
    <w:rsid w:val="005B2127"/>
    <w:rsid w:val="005B2156"/>
    <w:rsid w:val="005B233F"/>
    <w:rsid w:val="005B2380"/>
    <w:rsid w:val="005B2A71"/>
    <w:rsid w:val="005B2A74"/>
    <w:rsid w:val="005B2ABE"/>
    <w:rsid w:val="005B32F3"/>
    <w:rsid w:val="005B3397"/>
    <w:rsid w:val="005B360B"/>
    <w:rsid w:val="005B378D"/>
    <w:rsid w:val="005B3B4B"/>
    <w:rsid w:val="005B3ECE"/>
    <w:rsid w:val="005B3F21"/>
    <w:rsid w:val="005B3FFA"/>
    <w:rsid w:val="005B4183"/>
    <w:rsid w:val="005B4391"/>
    <w:rsid w:val="005B43B8"/>
    <w:rsid w:val="005B49B1"/>
    <w:rsid w:val="005B4A76"/>
    <w:rsid w:val="005B4D3B"/>
    <w:rsid w:val="005B4DAF"/>
    <w:rsid w:val="005B53B5"/>
    <w:rsid w:val="005B59EA"/>
    <w:rsid w:val="005B5CCA"/>
    <w:rsid w:val="005B5D69"/>
    <w:rsid w:val="005B5D8E"/>
    <w:rsid w:val="005B6130"/>
    <w:rsid w:val="005B641F"/>
    <w:rsid w:val="005B69E6"/>
    <w:rsid w:val="005B6A2C"/>
    <w:rsid w:val="005B6BAC"/>
    <w:rsid w:val="005B6D14"/>
    <w:rsid w:val="005B6E7F"/>
    <w:rsid w:val="005B6FB0"/>
    <w:rsid w:val="005B70CE"/>
    <w:rsid w:val="005B711F"/>
    <w:rsid w:val="005B76E2"/>
    <w:rsid w:val="005B7CD5"/>
    <w:rsid w:val="005C0648"/>
    <w:rsid w:val="005C069D"/>
    <w:rsid w:val="005C084C"/>
    <w:rsid w:val="005C0ED3"/>
    <w:rsid w:val="005C0FB5"/>
    <w:rsid w:val="005C17F1"/>
    <w:rsid w:val="005C189A"/>
    <w:rsid w:val="005C1A0D"/>
    <w:rsid w:val="005C1F1F"/>
    <w:rsid w:val="005C20E2"/>
    <w:rsid w:val="005C25A0"/>
    <w:rsid w:val="005C272F"/>
    <w:rsid w:val="005C27FD"/>
    <w:rsid w:val="005C28E5"/>
    <w:rsid w:val="005C2B58"/>
    <w:rsid w:val="005C2CA4"/>
    <w:rsid w:val="005C37B5"/>
    <w:rsid w:val="005C3B10"/>
    <w:rsid w:val="005C3D14"/>
    <w:rsid w:val="005C43A6"/>
    <w:rsid w:val="005C4488"/>
    <w:rsid w:val="005C4BD9"/>
    <w:rsid w:val="005C4EE7"/>
    <w:rsid w:val="005C51B4"/>
    <w:rsid w:val="005C5216"/>
    <w:rsid w:val="005C563F"/>
    <w:rsid w:val="005C56AF"/>
    <w:rsid w:val="005C5AEC"/>
    <w:rsid w:val="005C5C76"/>
    <w:rsid w:val="005C5C9C"/>
    <w:rsid w:val="005C6092"/>
    <w:rsid w:val="005C677A"/>
    <w:rsid w:val="005C68D1"/>
    <w:rsid w:val="005C6B50"/>
    <w:rsid w:val="005C6D71"/>
    <w:rsid w:val="005C7296"/>
    <w:rsid w:val="005C748D"/>
    <w:rsid w:val="005C74E6"/>
    <w:rsid w:val="005C756E"/>
    <w:rsid w:val="005C7C0C"/>
    <w:rsid w:val="005C7C64"/>
    <w:rsid w:val="005C7DFA"/>
    <w:rsid w:val="005C7F69"/>
    <w:rsid w:val="005D013C"/>
    <w:rsid w:val="005D04B0"/>
    <w:rsid w:val="005D0C63"/>
    <w:rsid w:val="005D0CFB"/>
    <w:rsid w:val="005D0E32"/>
    <w:rsid w:val="005D0F97"/>
    <w:rsid w:val="005D1335"/>
    <w:rsid w:val="005D1AB8"/>
    <w:rsid w:val="005D1ACA"/>
    <w:rsid w:val="005D1B37"/>
    <w:rsid w:val="005D1D35"/>
    <w:rsid w:val="005D1E3A"/>
    <w:rsid w:val="005D2126"/>
    <w:rsid w:val="005D23F6"/>
    <w:rsid w:val="005D2409"/>
    <w:rsid w:val="005D2709"/>
    <w:rsid w:val="005D2B21"/>
    <w:rsid w:val="005D2DF8"/>
    <w:rsid w:val="005D2E40"/>
    <w:rsid w:val="005D31A1"/>
    <w:rsid w:val="005D32AE"/>
    <w:rsid w:val="005D3564"/>
    <w:rsid w:val="005D3C44"/>
    <w:rsid w:val="005D3CDB"/>
    <w:rsid w:val="005D413C"/>
    <w:rsid w:val="005D475D"/>
    <w:rsid w:val="005D48B7"/>
    <w:rsid w:val="005D48E8"/>
    <w:rsid w:val="005D4BF0"/>
    <w:rsid w:val="005D54C6"/>
    <w:rsid w:val="005D55A4"/>
    <w:rsid w:val="005D58F8"/>
    <w:rsid w:val="005D5A43"/>
    <w:rsid w:val="005D5C4E"/>
    <w:rsid w:val="005D5C80"/>
    <w:rsid w:val="005D5CDB"/>
    <w:rsid w:val="005D5E63"/>
    <w:rsid w:val="005D5F85"/>
    <w:rsid w:val="005D62FD"/>
    <w:rsid w:val="005D64CF"/>
    <w:rsid w:val="005D68C4"/>
    <w:rsid w:val="005D7035"/>
    <w:rsid w:val="005D70C7"/>
    <w:rsid w:val="005D7453"/>
    <w:rsid w:val="005D780C"/>
    <w:rsid w:val="005D795E"/>
    <w:rsid w:val="005D7AC9"/>
    <w:rsid w:val="005E02D8"/>
    <w:rsid w:val="005E08F5"/>
    <w:rsid w:val="005E0A8F"/>
    <w:rsid w:val="005E0BFA"/>
    <w:rsid w:val="005E0C83"/>
    <w:rsid w:val="005E12EA"/>
    <w:rsid w:val="005E13DB"/>
    <w:rsid w:val="005E13FB"/>
    <w:rsid w:val="005E1571"/>
    <w:rsid w:val="005E18A1"/>
    <w:rsid w:val="005E18D3"/>
    <w:rsid w:val="005E199E"/>
    <w:rsid w:val="005E1A20"/>
    <w:rsid w:val="005E1B78"/>
    <w:rsid w:val="005E204A"/>
    <w:rsid w:val="005E216B"/>
    <w:rsid w:val="005E21D7"/>
    <w:rsid w:val="005E2479"/>
    <w:rsid w:val="005E26E4"/>
    <w:rsid w:val="005E2F3B"/>
    <w:rsid w:val="005E330E"/>
    <w:rsid w:val="005E3572"/>
    <w:rsid w:val="005E36D8"/>
    <w:rsid w:val="005E37F9"/>
    <w:rsid w:val="005E3FC9"/>
    <w:rsid w:val="005E4406"/>
    <w:rsid w:val="005E441C"/>
    <w:rsid w:val="005E49FB"/>
    <w:rsid w:val="005E56AF"/>
    <w:rsid w:val="005E582C"/>
    <w:rsid w:val="005E6338"/>
    <w:rsid w:val="005E6586"/>
    <w:rsid w:val="005E65B4"/>
    <w:rsid w:val="005E6CB3"/>
    <w:rsid w:val="005E71BF"/>
    <w:rsid w:val="005E7566"/>
    <w:rsid w:val="005E7A9F"/>
    <w:rsid w:val="005E7BA1"/>
    <w:rsid w:val="005F0055"/>
    <w:rsid w:val="005F0672"/>
    <w:rsid w:val="005F0726"/>
    <w:rsid w:val="005F07C4"/>
    <w:rsid w:val="005F0911"/>
    <w:rsid w:val="005F098F"/>
    <w:rsid w:val="005F0B54"/>
    <w:rsid w:val="005F0BE6"/>
    <w:rsid w:val="005F1015"/>
    <w:rsid w:val="005F10DD"/>
    <w:rsid w:val="005F11AF"/>
    <w:rsid w:val="005F1292"/>
    <w:rsid w:val="005F12D6"/>
    <w:rsid w:val="005F13E7"/>
    <w:rsid w:val="005F1563"/>
    <w:rsid w:val="005F16A0"/>
    <w:rsid w:val="005F16AA"/>
    <w:rsid w:val="005F19D9"/>
    <w:rsid w:val="005F1C3A"/>
    <w:rsid w:val="005F221F"/>
    <w:rsid w:val="005F2A0B"/>
    <w:rsid w:val="005F2B4E"/>
    <w:rsid w:val="005F2CBF"/>
    <w:rsid w:val="005F2D1B"/>
    <w:rsid w:val="005F30A9"/>
    <w:rsid w:val="005F3276"/>
    <w:rsid w:val="005F335F"/>
    <w:rsid w:val="005F3449"/>
    <w:rsid w:val="005F34E7"/>
    <w:rsid w:val="005F35C7"/>
    <w:rsid w:val="005F3D11"/>
    <w:rsid w:val="005F3FE5"/>
    <w:rsid w:val="005F46C5"/>
    <w:rsid w:val="005F479E"/>
    <w:rsid w:val="005F48E2"/>
    <w:rsid w:val="005F56CA"/>
    <w:rsid w:val="005F5764"/>
    <w:rsid w:val="005F5779"/>
    <w:rsid w:val="005F5BAA"/>
    <w:rsid w:val="005F5DDF"/>
    <w:rsid w:val="005F5E6A"/>
    <w:rsid w:val="005F6439"/>
    <w:rsid w:val="005F66F5"/>
    <w:rsid w:val="005F6A03"/>
    <w:rsid w:val="005F6EE8"/>
    <w:rsid w:val="005F7079"/>
    <w:rsid w:val="005F7373"/>
    <w:rsid w:val="005F7790"/>
    <w:rsid w:val="005F787C"/>
    <w:rsid w:val="005F7C29"/>
    <w:rsid w:val="005F7ED3"/>
    <w:rsid w:val="00600017"/>
    <w:rsid w:val="00600378"/>
    <w:rsid w:val="00600504"/>
    <w:rsid w:val="0060076A"/>
    <w:rsid w:val="00600AFF"/>
    <w:rsid w:val="00600D38"/>
    <w:rsid w:val="00600E49"/>
    <w:rsid w:val="006015E2"/>
    <w:rsid w:val="006018C4"/>
    <w:rsid w:val="00601A50"/>
    <w:rsid w:val="00601F63"/>
    <w:rsid w:val="0060205C"/>
    <w:rsid w:val="00602148"/>
    <w:rsid w:val="00602551"/>
    <w:rsid w:val="006026AD"/>
    <w:rsid w:val="006026D0"/>
    <w:rsid w:val="00602719"/>
    <w:rsid w:val="00602733"/>
    <w:rsid w:val="00603121"/>
    <w:rsid w:val="00603558"/>
    <w:rsid w:val="006037C0"/>
    <w:rsid w:val="00603A20"/>
    <w:rsid w:val="00603E39"/>
    <w:rsid w:val="00604314"/>
    <w:rsid w:val="00604773"/>
    <w:rsid w:val="00604935"/>
    <w:rsid w:val="00604B5D"/>
    <w:rsid w:val="00604E4A"/>
    <w:rsid w:val="00605123"/>
    <w:rsid w:val="0060578A"/>
    <w:rsid w:val="0060580B"/>
    <w:rsid w:val="00605FB8"/>
    <w:rsid w:val="00606947"/>
    <w:rsid w:val="00606FFD"/>
    <w:rsid w:val="00607789"/>
    <w:rsid w:val="00607A87"/>
    <w:rsid w:val="00607D38"/>
    <w:rsid w:val="00607F8A"/>
    <w:rsid w:val="006100CE"/>
    <w:rsid w:val="006101DB"/>
    <w:rsid w:val="00610440"/>
    <w:rsid w:val="00610AE5"/>
    <w:rsid w:val="00610EF5"/>
    <w:rsid w:val="0061174C"/>
    <w:rsid w:val="006119CC"/>
    <w:rsid w:val="00611A17"/>
    <w:rsid w:val="00611E50"/>
    <w:rsid w:val="00612002"/>
    <w:rsid w:val="0061204C"/>
    <w:rsid w:val="00612596"/>
    <w:rsid w:val="00612687"/>
    <w:rsid w:val="00612A66"/>
    <w:rsid w:val="00612DE4"/>
    <w:rsid w:val="00613346"/>
    <w:rsid w:val="00613405"/>
    <w:rsid w:val="00613521"/>
    <w:rsid w:val="00613676"/>
    <w:rsid w:val="006138A2"/>
    <w:rsid w:val="006139C2"/>
    <w:rsid w:val="00613D6D"/>
    <w:rsid w:val="00613EF2"/>
    <w:rsid w:val="00613FF9"/>
    <w:rsid w:val="0061418F"/>
    <w:rsid w:val="006143C6"/>
    <w:rsid w:val="00614D3C"/>
    <w:rsid w:val="00614D63"/>
    <w:rsid w:val="00615281"/>
    <w:rsid w:val="006152BC"/>
    <w:rsid w:val="006153BF"/>
    <w:rsid w:val="00615751"/>
    <w:rsid w:val="006158AC"/>
    <w:rsid w:val="00615A48"/>
    <w:rsid w:val="00615CCC"/>
    <w:rsid w:val="00615ECE"/>
    <w:rsid w:val="00615EEE"/>
    <w:rsid w:val="00615F12"/>
    <w:rsid w:val="00615F19"/>
    <w:rsid w:val="00615F7E"/>
    <w:rsid w:val="00616539"/>
    <w:rsid w:val="00616C1D"/>
    <w:rsid w:val="00617015"/>
    <w:rsid w:val="006174B1"/>
    <w:rsid w:val="00617585"/>
    <w:rsid w:val="0061787D"/>
    <w:rsid w:val="0062018F"/>
    <w:rsid w:val="006201BC"/>
    <w:rsid w:val="006202A1"/>
    <w:rsid w:val="006206F7"/>
    <w:rsid w:val="00620752"/>
    <w:rsid w:val="00620933"/>
    <w:rsid w:val="0062170A"/>
    <w:rsid w:val="006217AD"/>
    <w:rsid w:val="00621C70"/>
    <w:rsid w:val="00621CBB"/>
    <w:rsid w:val="0062208A"/>
    <w:rsid w:val="00622103"/>
    <w:rsid w:val="00622185"/>
    <w:rsid w:val="0062229F"/>
    <w:rsid w:val="006224FA"/>
    <w:rsid w:val="00622720"/>
    <w:rsid w:val="00622A01"/>
    <w:rsid w:val="00622B54"/>
    <w:rsid w:val="00622C3D"/>
    <w:rsid w:val="00622EA0"/>
    <w:rsid w:val="006230B1"/>
    <w:rsid w:val="00623110"/>
    <w:rsid w:val="00623204"/>
    <w:rsid w:val="006236E4"/>
    <w:rsid w:val="0062370D"/>
    <w:rsid w:val="00623B92"/>
    <w:rsid w:val="006246C8"/>
    <w:rsid w:val="00624843"/>
    <w:rsid w:val="00624CD9"/>
    <w:rsid w:val="00624CF8"/>
    <w:rsid w:val="0062503E"/>
    <w:rsid w:val="00625085"/>
    <w:rsid w:val="0062529C"/>
    <w:rsid w:val="00625551"/>
    <w:rsid w:val="0062564D"/>
    <w:rsid w:val="00625B1D"/>
    <w:rsid w:val="00625E2E"/>
    <w:rsid w:val="00625E63"/>
    <w:rsid w:val="0062687D"/>
    <w:rsid w:val="00626A49"/>
    <w:rsid w:val="00626BD5"/>
    <w:rsid w:val="006270EF"/>
    <w:rsid w:val="0062731C"/>
    <w:rsid w:val="006276DD"/>
    <w:rsid w:val="0062789B"/>
    <w:rsid w:val="00627B5F"/>
    <w:rsid w:val="00627D3E"/>
    <w:rsid w:val="00627D76"/>
    <w:rsid w:val="00627DB2"/>
    <w:rsid w:val="0063069F"/>
    <w:rsid w:val="006308BD"/>
    <w:rsid w:val="00630A33"/>
    <w:rsid w:val="00630EE9"/>
    <w:rsid w:val="00630FEF"/>
    <w:rsid w:val="00631545"/>
    <w:rsid w:val="00631806"/>
    <w:rsid w:val="0063185C"/>
    <w:rsid w:val="00631E7D"/>
    <w:rsid w:val="00631F55"/>
    <w:rsid w:val="0063268E"/>
    <w:rsid w:val="0063274D"/>
    <w:rsid w:val="006328E3"/>
    <w:rsid w:val="00632CCF"/>
    <w:rsid w:val="00632D2B"/>
    <w:rsid w:val="00633652"/>
    <w:rsid w:val="006338F3"/>
    <w:rsid w:val="00633A0D"/>
    <w:rsid w:val="00633B11"/>
    <w:rsid w:val="00633DAD"/>
    <w:rsid w:val="00633F0C"/>
    <w:rsid w:val="0063410F"/>
    <w:rsid w:val="006345FB"/>
    <w:rsid w:val="00634779"/>
    <w:rsid w:val="006347CE"/>
    <w:rsid w:val="00634DEA"/>
    <w:rsid w:val="00634E4F"/>
    <w:rsid w:val="00635026"/>
    <w:rsid w:val="00635410"/>
    <w:rsid w:val="00635479"/>
    <w:rsid w:val="00635551"/>
    <w:rsid w:val="006359D7"/>
    <w:rsid w:val="00635B82"/>
    <w:rsid w:val="00635DF4"/>
    <w:rsid w:val="006361D4"/>
    <w:rsid w:val="006364CD"/>
    <w:rsid w:val="0063693E"/>
    <w:rsid w:val="00636EC5"/>
    <w:rsid w:val="00636F3A"/>
    <w:rsid w:val="00636FE3"/>
    <w:rsid w:val="006378E7"/>
    <w:rsid w:val="00637A00"/>
    <w:rsid w:val="00637ABE"/>
    <w:rsid w:val="006406D8"/>
    <w:rsid w:val="006406F8"/>
    <w:rsid w:val="00640C35"/>
    <w:rsid w:val="00640F1E"/>
    <w:rsid w:val="00641100"/>
    <w:rsid w:val="0064162D"/>
    <w:rsid w:val="006418DF"/>
    <w:rsid w:val="00641C77"/>
    <w:rsid w:val="00641D60"/>
    <w:rsid w:val="00641F20"/>
    <w:rsid w:val="00642229"/>
    <w:rsid w:val="00642386"/>
    <w:rsid w:val="00642A80"/>
    <w:rsid w:val="00642AA2"/>
    <w:rsid w:val="00642DE9"/>
    <w:rsid w:val="006430EC"/>
    <w:rsid w:val="006431BC"/>
    <w:rsid w:val="006431FA"/>
    <w:rsid w:val="0064326E"/>
    <w:rsid w:val="00643A05"/>
    <w:rsid w:val="00643B21"/>
    <w:rsid w:val="00643BF8"/>
    <w:rsid w:val="006441B4"/>
    <w:rsid w:val="006443B5"/>
    <w:rsid w:val="00644961"/>
    <w:rsid w:val="006457C9"/>
    <w:rsid w:val="0064587F"/>
    <w:rsid w:val="00645C7B"/>
    <w:rsid w:val="00645CBB"/>
    <w:rsid w:val="00645FDE"/>
    <w:rsid w:val="006463C8"/>
    <w:rsid w:val="006464B4"/>
    <w:rsid w:val="006468BA"/>
    <w:rsid w:val="00647275"/>
    <w:rsid w:val="00647494"/>
    <w:rsid w:val="006476CC"/>
    <w:rsid w:val="00647754"/>
    <w:rsid w:val="0064775A"/>
    <w:rsid w:val="00647A7E"/>
    <w:rsid w:val="00647ABC"/>
    <w:rsid w:val="00647CFB"/>
    <w:rsid w:val="00647F64"/>
    <w:rsid w:val="00647FED"/>
    <w:rsid w:val="006501C2"/>
    <w:rsid w:val="00650421"/>
    <w:rsid w:val="006506B0"/>
    <w:rsid w:val="00650782"/>
    <w:rsid w:val="006507B6"/>
    <w:rsid w:val="00650C64"/>
    <w:rsid w:val="00650E51"/>
    <w:rsid w:val="00650EBA"/>
    <w:rsid w:val="00650FCA"/>
    <w:rsid w:val="00651013"/>
    <w:rsid w:val="00651021"/>
    <w:rsid w:val="006512F4"/>
    <w:rsid w:val="0065133F"/>
    <w:rsid w:val="006519B9"/>
    <w:rsid w:val="00651FF6"/>
    <w:rsid w:val="0065218A"/>
    <w:rsid w:val="006522FB"/>
    <w:rsid w:val="006529A6"/>
    <w:rsid w:val="00652AC6"/>
    <w:rsid w:val="00652BE0"/>
    <w:rsid w:val="00652CA8"/>
    <w:rsid w:val="00652D0E"/>
    <w:rsid w:val="00653023"/>
    <w:rsid w:val="00653168"/>
    <w:rsid w:val="00653265"/>
    <w:rsid w:val="006535C1"/>
    <w:rsid w:val="006537FE"/>
    <w:rsid w:val="00653905"/>
    <w:rsid w:val="00653B11"/>
    <w:rsid w:val="00654517"/>
    <w:rsid w:val="006546C6"/>
    <w:rsid w:val="00654D02"/>
    <w:rsid w:val="00654DFE"/>
    <w:rsid w:val="00654F07"/>
    <w:rsid w:val="00655116"/>
    <w:rsid w:val="00655154"/>
    <w:rsid w:val="006552C3"/>
    <w:rsid w:val="0065545B"/>
    <w:rsid w:val="00655976"/>
    <w:rsid w:val="00655BAA"/>
    <w:rsid w:val="00655D46"/>
    <w:rsid w:val="00655EC7"/>
    <w:rsid w:val="0065638F"/>
    <w:rsid w:val="0065662A"/>
    <w:rsid w:val="006569D6"/>
    <w:rsid w:val="00656B3A"/>
    <w:rsid w:val="00656B6F"/>
    <w:rsid w:val="00656DBB"/>
    <w:rsid w:val="00656E56"/>
    <w:rsid w:val="006572A7"/>
    <w:rsid w:val="006573E5"/>
    <w:rsid w:val="0065745E"/>
    <w:rsid w:val="006575A5"/>
    <w:rsid w:val="006579C7"/>
    <w:rsid w:val="00657B04"/>
    <w:rsid w:val="00657B5E"/>
    <w:rsid w:val="00657CD3"/>
    <w:rsid w:val="00657E6E"/>
    <w:rsid w:val="006606FD"/>
    <w:rsid w:val="00660722"/>
    <w:rsid w:val="006607D7"/>
    <w:rsid w:val="00660A61"/>
    <w:rsid w:val="00660BF9"/>
    <w:rsid w:val="006614B4"/>
    <w:rsid w:val="00661798"/>
    <w:rsid w:val="00661843"/>
    <w:rsid w:val="00661BA4"/>
    <w:rsid w:val="00662486"/>
    <w:rsid w:val="006626B6"/>
    <w:rsid w:val="00662C9F"/>
    <w:rsid w:val="00662D32"/>
    <w:rsid w:val="0066339A"/>
    <w:rsid w:val="00663777"/>
    <w:rsid w:val="006637B3"/>
    <w:rsid w:val="006637F2"/>
    <w:rsid w:val="00663BAD"/>
    <w:rsid w:val="00663C69"/>
    <w:rsid w:val="00663C7E"/>
    <w:rsid w:val="00664700"/>
    <w:rsid w:val="00664AAD"/>
    <w:rsid w:val="00664B0F"/>
    <w:rsid w:val="00664D77"/>
    <w:rsid w:val="00664E70"/>
    <w:rsid w:val="0066552B"/>
    <w:rsid w:val="0066569C"/>
    <w:rsid w:val="006656A3"/>
    <w:rsid w:val="006657C7"/>
    <w:rsid w:val="00665916"/>
    <w:rsid w:val="006659BB"/>
    <w:rsid w:val="00665C3F"/>
    <w:rsid w:val="00665D8B"/>
    <w:rsid w:val="00665E9A"/>
    <w:rsid w:val="006663AB"/>
    <w:rsid w:val="006665F3"/>
    <w:rsid w:val="00666B50"/>
    <w:rsid w:val="00667303"/>
    <w:rsid w:val="00667761"/>
    <w:rsid w:val="00667AB0"/>
    <w:rsid w:val="00667DAA"/>
    <w:rsid w:val="00670376"/>
    <w:rsid w:val="0067047F"/>
    <w:rsid w:val="0067086B"/>
    <w:rsid w:val="00670C25"/>
    <w:rsid w:val="00670CD7"/>
    <w:rsid w:val="00670E71"/>
    <w:rsid w:val="00670F70"/>
    <w:rsid w:val="006714C8"/>
    <w:rsid w:val="00671CC2"/>
    <w:rsid w:val="00671E0E"/>
    <w:rsid w:val="00671FD9"/>
    <w:rsid w:val="006720A5"/>
    <w:rsid w:val="00672943"/>
    <w:rsid w:val="00672DB0"/>
    <w:rsid w:val="0067320D"/>
    <w:rsid w:val="00673662"/>
    <w:rsid w:val="006738C6"/>
    <w:rsid w:val="006740C9"/>
    <w:rsid w:val="00674307"/>
    <w:rsid w:val="00674324"/>
    <w:rsid w:val="00674399"/>
    <w:rsid w:val="006746C3"/>
    <w:rsid w:val="00674952"/>
    <w:rsid w:val="00674CA0"/>
    <w:rsid w:val="00674D25"/>
    <w:rsid w:val="00674F3A"/>
    <w:rsid w:val="006750E6"/>
    <w:rsid w:val="0067517A"/>
    <w:rsid w:val="00675390"/>
    <w:rsid w:val="00675748"/>
    <w:rsid w:val="0067579E"/>
    <w:rsid w:val="006757F0"/>
    <w:rsid w:val="00675C32"/>
    <w:rsid w:val="00675E22"/>
    <w:rsid w:val="00675EF4"/>
    <w:rsid w:val="00675F80"/>
    <w:rsid w:val="0067627B"/>
    <w:rsid w:val="00676B4A"/>
    <w:rsid w:val="00676F93"/>
    <w:rsid w:val="006775B7"/>
    <w:rsid w:val="006777F0"/>
    <w:rsid w:val="00677A59"/>
    <w:rsid w:val="00677C1C"/>
    <w:rsid w:val="00677C9E"/>
    <w:rsid w:val="00677EEF"/>
    <w:rsid w:val="006804F5"/>
    <w:rsid w:val="00680647"/>
    <w:rsid w:val="00680A7A"/>
    <w:rsid w:val="00680CFD"/>
    <w:rsid w:val="00680E4F"/>
    <w:rsid w:val="0068105C"/>
    <w:rsid w:val="00681261"/>
    <w:rsid w:val="00681288"/>
    <w:rsid w:val="006816CB"/>
    <w:rsid w:val="006817BB"/>
    <w:rsid w:val="00681AE7"/>
    <w:rsid w:val="00681F90"/>
    <w:rsid w:val="0068221C"/>
    <w:rsid w:val="00682267"/>
    <w:rsid w:val="006822C5"/>
    <w:rsid w:val="006823C1"/>
    <w:rsid w:val="00682797"/>
    <w:rsid w:val="00682BD2"/>
    <w:rsid w:val="00682BD9"/>
    <w:rsid w:val="00682EB6"/>
    <w:rsid w:val="006835A7"/>
    <w:rsid w:val="006837EB"/>
    <w:rsid w:val="00683850"/>
    <w:rsid w:val="00683B40"/>
    <w:rsid w:val="00683BB0"/>
    <w:rsid w:val="00683EFF"/>
    <w:rsid w:val="006840F0"/>
    <w:rsid w:val="00684949"/>
    <w:rsid w:val="00684D5D"/>
    <w:rsid w:val="00684DF2"/>
    <w:rsid w:val="00685059"/>
    <w:rsid w:val="006850AE"/>
    <w:rsid w:val="0068578E"/>
    <w:rsid w:val="00685F0F"/>
    <w:rsid w:val="0068623D"/>
    <w:rsid w:val="00686685"/>
    <w:rsid w:val="00686DE4"/>
    <w:rsid w:val="0068722C"/>
    <w:rsid w:val="0068737A"/>
    <w:rsid w:val="00687D03"/>
    <w:rsid w:val="00687F87"/>
    <w:rsid w:val="0069051D"/>
    <w:rsid w:val="006907D3"/>
    <w:rsid w:val="00690AA9"/>
    <w:rsid w:val="006919A2"/>
    <w:rsid w:val="00691B9B"/>
    <w:rsid w:val="00691D45"/>
    <w:rsid w:val="0069207E"/>
    <w:rsid w:val="0069210F"/>
    <w:rsid w:val="006921AE"/>
    <w:rsid w:val="006924E7"/>
    <w:rsid w:val="0069279A"/>
    <w:rsid w:val="00692822"/>
    <w:rsid w:val="00692EC5"/>
    <w:rsid w:val="00693402"/>
    <w:rsid w:val="0069353B"/>
    <w:rsid w:val="00693573"/>
    <w:rsid w:val="006937E4"/>
    <w:rsid w:val="00693D12"/>
    <w:rsid w:val="00693DDB"/>
    <w:rsid w:val="006940C6"/>
    <w:rsid w:val="006940CC"/>
    <w:rsid w:val="0069414F"/>
    <w:rsid w:val="006944E8"/>
    <w:rsid w:val="00694AEF"/>
    <w:rsid w:val="00694E4D"/>
    <w:rsid w:val="006950BF"/>
    <w:rsid w:val="0069566A"/>
    <w:rsid w:val="00695AFC"/>
    <w:rsid w:val="00695D93"/>
    <w:rsid w:val="00695FF1"/>
    <w:rsid w:val="006961EA"/>
    <w:rsid w:val="00696B9E"/>
    <w:rsid w:val="00696DFF"/>
    <w:rsid w:val="006971BD"/>
    <w:rsid w:val="0069727D"/>
    <w:rsid w:val="0069734F"/>
    <w:rsid w:val="0069748B"/>
    <w:rsid w:val="00697679"/>
    <w:rsid w:val="00697922"/>
    <w:rsid w:val="00697965"/>
    <w:rsid w:val="00697A95"/>
    <w:rsid w:val="00697FD2"/>
    <w:rsid w:val="006A0028"/>
    <w:rsid w:val="006A0727"/>
    <w:rsid w:val="006A0932"/>
    <w:rsid w:val="006A0AA8"/>
    <w:rsid w:val="006A0CBF"/>
    <w:rsid w:val="006A0DA9"/>
    <w:rsid w:val="006A1247"/>
    <w:rsid w:val="006A1327"/>
    <w:rsid w:val="006A17EA"/>
    <w:rsid w:val="006A1D5A"/>
    <w:rsid w:val="006A2230"/>
    <w:rsid w:val="006A2470"/>
    <w:rsid w:val="006A26E4"/>
    <w:rsid w:val="006A2910"/>
    <w:rsid w:val="006A3340"/>
    <w:rsid w:val="006A3403"/>
    <w:rsid w:val="006A36E3"/>
    <w:rsid w:val="006A3800"/>
    <w:rsid w:val="006A3FFF"/>
    <w:rsid w:val="006A438D"/>
    <w:rsid w:val="006A44CD"/>
    <w:rsid w:val="006A4695"/>
    <w:rsid w:val="006A46DC"/>
    <w:rsid w:val="006A4865"/>
    <w:rsid w:val="006A48F5"/>
    <w:rsid w:val="006A4A78"/>
    <w:rsid w:val="006A4FDE"/>
    <w:rsid w:val="006A5143"/>
    <w:rsid w:val="006A52BA"/>
    <w:rsid w:val="006A5358"/>
    <w:rsid w:val="006A53D1"/>
    <w:rsid w:val="006A5BFD"/>
    <w:rsid w:val="006A5EAB"/>
    <w:rsid w:val="006A6057"/>
    <w:rsid w:val="006A60CD"/>
    <w:rsid w:val="006A63B7"/>
    <w:rsid w:val="006A6666"/>
    <w:rsid w:val="006A67B0"/>
    <w:rsid w:val="006A6AC2"/>
    <w:rsid w:val="006A6BB0"/>
    <w:rsid w:val="006A71D3"/>
    <w:rsid w:val="006A7335"/>
    <w:rsid w:val="006A74DB"/>
    <w:rsid w:val="006A7711"/>
    <w:rsid w:val="006A7741"/>
    <w:rsid w:val="006A7A3F"/>
    <w:rsid w:val="006B00C1"/>
    <w:rsid w:val="006B052C"/>
    <w:rsid w:val="006B054D"/>
    <w:rsid w:val="006B0E4D"/>
    <w:rsid w:val="006B11CF"/>
    <w:rsid w:val="006B147D"/>
    <w:rsid w:val="006B181D"/>
    <w:rsid w:val="006B185C"/>
    <w:rsid w:val="006B1B82"/>
    <w:rsid w:val="006B1C35"/>
    <w:rsid w:val="006B1D97"/>
    <w:rsid w:val="006B22C9"/>
    <w:rsid w:val="006B231E"/>
    <w:rsid w:val="006B24BB"/>
    <w:rsid w:val="006B24C5"/>
    <w:rsid w:val="006B2518"/>
    <w:rsid w:val="006B265D"/>
    <w:rsid w:val="006B2D1B"/>
    <w:rsid w:val="006B2D1F"/>
    <w:rsid w:val="006B3238"/>
    <w:rsid w:val="006B39FE"/>
    <w:rsid w:val="006B3DDA"/>
    <w:rsid w:val="006B3FEE"/>
    <w:rsid w:val="006B405E"/>
    <w:rsid w:val="006B419F"/>
    <w:rsid w:val="006B46DE"/>
    <w:rsid w:val="006B4845"/>
    <w:rsid w:val="006B4CA0"/>
    <w:rsid w:val="006B4FED"/>
    <w:rsid w:val="006B5155"/>
    <w:rsid w:val="006B52C7"/>
    <w:rsid w:val="006B5526"/>
    <w:rsid w:val="006B555A"/>
    <w:rsid w:val="006B564D"/>
    <w:rsid w:val="006B583B"/>
    <w:rsid w:val="006B5907"/>
    <w:rsid w:val="006B5CD2"/>
    <w:rsid w:val="006B6142"/>
    <w:rsid w:val="006B6590"/>
    <w:rsid w:val="006B6A8E"/>
    <w:rsid w:val="006B6B9B"/>
    <w:rsid w:val="006B6F2A"/>
    <w:rsid w:val="006B7038"/>
    <w:rsid w:val="006B7537"/>
    <w:rsid w:val="006B7573"/>
    <w:rsid w:val="006B7726"/>
    <w:rsid w:val="006B7885"/>
    <w:rsid w:val="006B7A13"/>
    <w:rsid w:val="006B7BF9"/>
    <w:rsid w:val="006B7C80"/>
    <w:rsid w:val="006B7F09"/>
    <w:rsid w:val="006B7FCE"/>
    <w:rsid w:val="006C003C"/>
    <w:rsid w:val="006C00C2"/>
    <w:rsid w:val="006C027F"/>
    <w:rsid w:val="006C03B7"/>
    <w:rsid w:val="006C042A"/>
    <w:rsid w:val="006C06D4"/>
    <w:rsid w:val="006C097B"/>
    <w:rsid w:val="006C0A23"/>
    <w:rsid w:val="006C0D58"/>
    <w:rsid w:val="006C0EDB"/>
    <w:rsid w:val="006C11E3"/>
    <w:rsid w:val="006C1315"/>
    <w:rsid w:val="006C15DD"/>
    <w:rsid w:val="006C1982"/>
    <w:rsid w:val="006C1DBB"/>
    <w:rsid w:val="006C1F7A"/>
    <w:rsid w:val="006C1FB2"/>
    <w:rsid w:val="006C2280"/>
    <w:rsid w:val="006C23D6"/>
    <w:rsid w:val="006C2834"/>
    <w:rsid w:val="006C2970"/>
    <w:rsid w:val="006C2C0B"/>
    <w:rsid w:val="006C2F1B"/>
    <w:rsid w:val="006C2F2F"/>
    <w:rsid w:val="006C3380"/>
    <w:rsid w:val="006C4001"/>
    <w:rsid w:val="006C408C"/>
    <w:rsid w:val="006C4179"/>
    <w:rsid w:val="006C42C1"/>
    <w:rsid w:val="006C42CF"/>
    <w:rsid w:val="006C42D8"/>
    <w:rsid w:val="006C47BF"/>
    <w:rsid w:val="006C4C42"/>
    <w:rsid w:val="006C4FBA"/>
    <w:rsid w:val="006C5096"/>
    <w:rsid w:val="006C5890"/>
    <w:rsid w:val="006C58EC"/>
    <w:rsid w:val="006C5FF1"/>
    <w:rsid w:val="006C62DE"/>
    <w:rsid w:val="006C6668"/>
    <w:rsid w:val="006C6ABA"/>
    <w:rsid w:val="006C6C95"/>
    <w:rsid w:val="006C6FD8"/>
    <w:rsid w:val="006C7446"/>
    <w:rsid w:val="006C74C9"/>
    <w:rsid w:val="006C76C7"/>
    <w:rsid w:val="006C78FC"/>
    <w:rsid w:val="006C7A77"/>
    <w:rsid w:val="006C7FF1"/>
    <w:rsid w:val="006D0373"/>
    <w:rsid w:val="006D0639"/>
    <w:rsid w:val="006D0755"/>
    <w:rsid w:val="006D09C6"/>
    <w:rsid w:val="006D0BA4"/>
    <w:rsid w:val="006D0EB5"/>
    <w:rsid w:val="006D0EF4"/>
    <w:rsid w:val="006D1289"/>
    <w:rsid w:val="006D148E"/>
    <w:rsid w:val="006D156A"/>
    <w:rsid w:val="006D1B30"/>
    <w:rsid w:val="006D2042"/>
    <w:rsid w:val="006D220C"/>
    <w:rsid w:val="006D22E5"/>
    <w:rsid w:val="006D23CB"/>
    <w:rsid w:val="006D26F3"/>
    <w:rsid w:val="006D2C33"/>
    <w:rsid w:val="006D2D10"/>
    <w:rsid w:val="006D30ED"/>
    <w:rsid w:val="006D3A30"/>
    <w:rsid w:val="006D3F88"/>
    <w:rsid w:val="006D4133"/>
    <w:rsid w:val="006D45B8"/>
    <w:rsid w:val="006D49C7"/>
    <w:rsid w:val="006D509C"/>
    <w:rsid w:val="006D5196"/>
    <w:rsid w:val="006D556D"/>
    <w:rsid w:val="006D5C76"/>
    <w:rsid w:val="006D5E75"/>
    <w:rsid w:val="006D60BB"/>
    <w:rsid w:val="006D61A3"/>
    <w:rsid w:val="006D67B8"/>
    <w:rsid w:val="006D6843"/>
    <w:rsid w:val="006D69EA"/>
    <w:rsid w:val="006D6C09"/>
    <w:rsid w:val="006D713C"/>
    <w:rsid w:val="006D72AE"/>
    <w:rsid w:val="006D770E"/>
    <w:rsid w:val="006E081E"/>
    <w:rsid w:val="006E0876"/>
    <w:rsid w:val="006E0BB5"/>
    <w:rsid w:val="006E0C59"/>
    <w:rsid w:val="006E11EE"/>
    <w:rsid w:val="006E17F6"/>
    <w:rsid w:val="006E1962"/>
    <w:rsid w:val="006E1E93"/>
    <w:rsid w:val="006E1EA4"/>
    <w:rsid w:val="006E239C"/>
    <w:rsid w:val="006E268E"/>
    <w:rsid w:val="006E2969"/>
    <w:rsid w:val="006E2F0C"/>
    <w:rsid w:val="006E3368"/>
    <w:rsid w:val="006E338E"/>
    <w:rsid w:val="006E39D6"/>
    <w:rsid w:val="006E3AA0"/>
    <w:rsid w:val="006E3AAD"/>
    <w:rsid w:val="006E3AEA"/>
    <w:rsid w:val="006E3C79"/>
    <w:rsid w:val="006E3F0C"/>
    <w:rsid w:val="006E3FAA"/>
    <w:rsid w:val="006E4239"/>
    <w:rsid w:val="006E4254"/>
    <w:rsid w:val="006E4604"/>
    <w:rsid w:val="006E47D2"/>
    <w:rsid w:val="006E49DE"/>
    <w:rsid w:val="006E4BF0"/>
    <w:rsid w:val="006E4F83"/>
    <w:rsid w:val="006E54AE"/>
    <w:rsid w:val="006E5625"/>
    <w:rsid w:val="006E58FA"/>
    <w:rsid w:val="006E592B"/>
    <w:rsid w:val="006E5B0E"/>
    <w:rsid w:val="006E5B6B"/>
    <w:rsid w:val="006E6160"/>
    <w:rsid w:val="006E65B8"/>
    <w:rsid w:val="006E6607"/>
    <w:rsid w:val="006E675C"/>
    <w:rsid w:val="006E682D"/>
    <w:rsid w:val="006E68B6"/>
    <w:rsid w:val="006E693F"/>
    <w:rsid w:val="006E6AA8"/>
    <w:rsid w:val="006E6D5E"/>
    <w:rsid w:val="006E716B"/>
    <w:rsid w:val="006E724A"/>
    <w:rsid w:val="006E7537"/>
    <w:rsid w:val="006E76AE"/>
    <w:rsid w:val="006E76B7"/>
    <w:rsid w:val="006E76EC"/>
    <w:rsid w:val="006E79BC"/>
    <w:rsid w:val="006E7A42"/>
    <w:rsid w:val="006E7D14"/>
    <w:rsid w:val="006E7D9F"/>
    <w:rsid w:val="006F045A"/>
    <w:rsid w:val="006F04FD"/>
    <w:rsid w:val="006F0619"/>
    <w:rsid w:val="006F06FC"/>
    <w:rsid w:val="006F094B"/>
    <w:rsid w:val="006F0D2A"/>
    <w:rsid w:val="006F12E8"/>
    <w:rsid w:val="006F1480"/>
    <w:rsid w:val="006F1ABA"/>
    <w:rsid w:val="006F1B13"/>
    <w:rsid w:val="006F2157"/>
    <w:rsid w:val="006F2208"/>
    <w:rsid w:val="006F23F4"/>
    <w:rsid w:val="006F25AA"/>
    <w:rsid w:val="006F26EA"/>
    <w:rsid w:val="006F2880"/>
    <w:rsid w:val="006F2C5C"/>
    <w:rsid w:val="006F31C7"/>
    <w:rsid w:val="006F3256"/>
    <w:rsid w:val="006F3384"/>
    <w:rsid w:val="006F3C2D"/>
    <w:rsid w:val="006F3C54"/>
    <w:rsid w:val="006F3CFD"/>
    <w:rsid w:val="006F4070"/>
    <w:rsid w:val="006F4128"/>
    <w:rsid w:val="006F430D"/>
    <w:rsid w:val="006F432D"/>
    <w:rsid w:val="006F46B6"/>
    <w:rsid w:val="006F46E6"/>
    <w:rsid w:val="006F4C59"/>
    <w:rsid w:val="006F4D4E"/>
    <w:rsid w:val="006F4DA6"/>
    <w:rsid w:val="006F4FF3"/>
    <w:rsid w:val="006F50EC"/>
    <w:rsid w:val="006F5149"/>
    <w:rsid w:val="006F52A9"/>
    <w:rsid w:val="006F5388"/>
    <w:rsid w:val="006F5544"/>
    <w:rsid w:val="006F5559"/>
    <w:rsid w:val="006F5564"/>
    <w:rsid w:val="006F557E"/>
    <w:rsid w:val="006F57E0"/>
    <w:rsid w:val="006F5BDB"/>
    <w:rsid w:val="006F5F3A"/>
    <w:rsid w:val="006F6762"/>
    <w:rsid w:val="006F7206"/>
    <w:rsid w:val="006F73B6"/>
    <w:rsid w:val="006F74BC"/>
    <w:rsid w:val="006F7513"/>
    <w:rsid w:val="006F7579"/>
    <w:rsid w:val="006F7749"/>
    <w:rsid w:val="006F7765"/>
    <w:rsid w:val="006F7A14"/>
    <w:rsid w:val="00700119"/>
    <w:rsid w:val="00700160"/>
    <w:rsid w:val="0070070C"/>
    <w:rsid w:val="0070071C"/>
    <w:rsid w:val="00700744"/>
    <w:rsid w:val="007007F0"/>
    <w:rsid w:val="00700DF8"/>
    <w:rsid w:val="0070115F"/>
    <w:rsid w:val="00701B7B"/>
    <w:rsid w:val="00701D4D"/>
    <w:rsid w:val="00701E11"/>
    <w:rsid w:val="00702017"/>
    <w:rsid w:val="00702337"/>
    <w:rsid w:val="00702584"/>
    <w:rsid w:val="00702EB5"/>
    <w:rsid w:val="00703202"/>
    <w:rsid w:val="0070363A"/>
    <w:rsid w:val="0070384F"/>
    <w:rsid w:val="00703AEF"/>
    <w:rsid w:val="00703C36"/>
    <w:rsid w:val="007040B8"/>
    <w:rsid w:val="0070420F"/>
    <w:rsid w:val="00704662"/>
    <w:rsid w:val="00704673"/>
    <w:rsid w:val="00704B43"/>
    <w:rsid w:val="00705229"/>
    <w:rsid w:val="00705665"/>
    <w:rsid w:val="00705C34"/>
    <w:rsid w:val="00705D59"/>
    <w:rsid w:val="00705DB4"/>
    <w:rsid w:val="00706118"/>
    <w:rsid w:val="0070633A"/>
    <w:rsid w:val="00706370"/>
    <w:rsid w:val="00706522"/>
    <w:rsid w:val="00706A1D"/>
    <w:rsid w:val="00706A6B"/>
    <w:rsid w:val="00706BE3"/>
    <w:rsid w:val="00706D3B"/>
    <w:rsid w:val="007072B5"/>
    <w:rsid w:val="007077F8"/>
    <w:rsid w:val="007078B1"/>
    <w:rsid w:val="007078D8"/>
    <w:rsid w:val="00707AF2"/>
    <w:rsid w:val="00707B53"/>
    <w:rsid w:val="00707DEA"/>
    <w:rsid w:val="00707E76"/>
    <w:rsid w:val="007102CA"/>
    <w:rsid w:val="007104A6"/>
    <w:rsid w:val="00710582"/>
    <w:rsid w:val="007105AE"/>
    <w:rsid w:val="00710915"/>
    <w:rsid w:val="00710ADB"/>
    <w:rsid w:val="007110E8"/>
    <w:rsid w:val="007112EA"/>
    <w:rsid w:val="0071132F"/>
    <w:rsid w:val="007116DE"/>
    <w:rsid w:val="00711865"/>
    <w:rsid w:val="00711FD1"/>
    <w:rsid w:val="00712065"/>
    <w:rsid w:val="007124A5"/>
    <w:rsid w:val="00712D89"/>
    <w:rsid w:val="00712F21"/>
    <w:rsid w:val="007131B0"/>
    <w:rsid w:val="00713263"/>
    <w:rsid w:val="00713390"/>
    <w:rsid w:val="0071349F"/>
    <w:rsid w:val="0071362C"/>
    <w:rsid w:val="00713A60"/>
    <w:rsid w:val="00713F1D"/>
    <w:rsid w:val="00713FE6"/>
    <w:rsid w:val="007143D7"/>
    <w:rsid w:val="00714461"/>
    <w:rsid w:val="00714560"/>
    <w:rsid w:val="007146CA"/>
    <w:rsid w:val="007148F1"/>
    <w:rsid w:val="00714A2F"/>
    <w:rsid w:val="00714A4E"/>
    <w:rsid w:val="00714A9E"/>
    <w:rsid w:val="00714CF0"/>
    <w:rsid w:val="00714DC1"/>
    <w:rsid w:val="00714EA8"/>
    <w:rsid w:val="007153E0"/>
    <w:rsid w:val="0071549D"/>
    <w:rsid w:val="00715725"/>
    <w:rsid w:val="007157EC"/>
    <w:rsid w:val="00715DE3"/>
    <w:rsid w:val="00715FC7"/>
    <w:rsid w:val="007160AD"/>
    <w:rsid w:val="007165C4"/>
    <w:rsid w:val="00716607"/>
    <w:rsid w:val="00716AB6"/>
    <w:rsid w:val="00716ADB"/>
    <w:rsid w:val="00716C75"/>
    <w:rsid w:val="00716D5A"/>
    <w:rsid w:val="00716DC7"/>
    <w:rsid w:val="00717078"/>
    <w:rsid w:val="007174FF"/>
    <w:rsid w:val="007175DE"/>
    <w:rsid w:val="007178FD"/>
    <w:rsid w:val="00717A34"/>
    <w:rsid w:val="00717BEA"/>
    <w:rsid w:val="00717CD7"/>
    <w:rsid w:val="00717D72"/>
    <w:rsid w:val="00720096"/>
    <w:rsid w:val="0072051A"/>
    <w:rsid w:val="0072097B"/>
    <w:rsid w:val="00720B05"/>
    <w:rsid w:val="00720EA7"/>
    <w:rsid w:val="00720F50"/>
    <w:rsid w:val="0072128E"/>
    <w:rsid w:val="00721348"/>
    <w:rsid w:val="00721435"/>
    <w:rsid w:val="007214AD"/>
    <w:rsid w:val="007219E6"/>
    <w:rsid w:val="00721A05"/>
    <w:rsid w:val="00721B20"/>
    <w:rsid w:val="00721E67"/>
    <w:rsid w:val="00722411"/>
    <w:rsid w:val="007224E7"/>
    <w:rsid w:val="0072253D"/>
    <w:rsid w:val="00722956"/>
    <w:rsid w:val="00722D6B"/>
    <w:rsid w:val="007230E7"/>
    <w:rsid w:val="007231BE"/>
    <w:rsid w:val="00723512"/>
    <w:rsid w:val="00723914"/>
    <w:rsid w:val="0072392C"/>
    <w:rsid w:val="00723DF4"/>
    <w:rsid w:val="0072451A"/>
    <w:rsid w:val="00724800"/>
    <w:rsid w:val="00724D56"/>
    <w:rsid w:val="00724FEB"/>
    <w:rsid w:val="007258E1"/>
    <w:rsid w:val="00725AD4"/>
    <w:rsid w:val="0072651E"/>
    <w:rsid w:val="007265FD"/>
    <w:rsid w:val="00726ADD"/>
    <w:rsid w:val="0072703E"/>
    <w:rsid w:val="00727179"/>
    <w:rsid w:val="0072723A"/>
    <w:rsid w:val="007272DF"/>
    <w:rsid w:val="0072777D"/>
    <w:rsid w:val="00727D4E"/>
    <w:rsid w:val="00727E6B"/>
    <w:rsid w:val="00730384"/>
    <w:rsid w:val="0073076F"/>
    <w:rsid w:val="00730B01"/>
    <w:rsid w:val="007310B0"/>
    <w:rsid w:val="00731271"/>
    <w:rsid w:val="00731303"/>
    <w:rsid w:val="00731546"/>
    <w:rsid w:val="0073164F"/>
    <w:rsid w:val="0073166C"/>
    <w:rsid w:val="00731724"/>
    <w:rsid w:val="00731938"/>
    <w:rsid w:val="007319DE"/>
    <w:rsid w:val="00731B2E"/>
    <w:rsid w:val="00731C91"/>
    <w:rsid w:val="007322AC"/>
    <w:rsid w:val="007326DE"/>
    <w:rsid w:val="007326E3"/>
    <w:rsid w:val="0073281F"/>
    <w:rsid w:val="0073294D"/>
    <w:rsid w:val="00732C13"/>
    <w:rsid w:val="00732C9C"/>
    <w:rsid w:val="00732FE7"/>
    <w:rsid w:val="007330E2"/>
    <w:rsid w:val="00733178"/>
    <w:rsid w:val="007333E3"/>
    <w:rsid w:val="00733464"/>
    <w:rsid w:val="007336B3"/>
    <w:rsid w:val="00733A62"/>
    <w:rsid w:val="00733AD7"/>
    <w:rsid w:val="00733BC2"/>
    <w:rsid w:val="00733D52"/>
    <w:rsid w:val="00734010"/>
    <w:rsid w:val="0073403B"/>
    <w:rsid w:val="00734200"/>
    <w:rsid w:val="00734383"/>
    <w:rsid w:val="00734487"/>
    <w:rsid w:val="007345E4"/>
    <w:rsid w:val="00734D01"/>
    <w:rsid w:val="00734DDC"/>
    <w:rsid w:val="00734F84"/>
    <w:rsid w:val="00734FAC"/>
    <w:rsid w:val="0073567E"/>
    <w:rsid w:val="007356C0"/>
    <w:rsid w:val="00735A83"/>
    <w:rsid w:val="00735A9E"/>
    <w:rsid w:val="00735B4D"/>
    <w:rsid w:val="007363F8"/>
    <w:rsid w:val="007364FF"/>
    <w:rsid w:val="00736BCB"/>
    <w:rsid w:val="00736BE2"/>
    <w:rsid w:val="00737031"/>
    <w:rsid w:val="00737134"/>
    <w:rsid w:val="007372B1"/>
    <w:rsid w:val="0073747F"/>
    <w:rsid w:val="00737A02"/>
    <w:rsid w:val="00737B0E"/>
    <w:rsid w:val="00737CF8"/>
    <w:rsid w:val="00740689"/>
    <w:rsid w:val="00740A25"/>
    <w:rsid w:val="007412B8"/>
    <w:rsid w:val="0074145B"/>
    <w:rsid w:val="007415A5"/>
    <w:rsid w:val="00741818"/>
    <w:rsid w:val="007418B3"/>
    <w:rsid w:val="00741CC9"/>
    <w:rsid w:val="00741CD7"/>
    <w:rsid w:val="00741FB8"/>
    <w:rsid w:val="00742402"/>
    <w:rsid w:val="00743016"/>
    <w:rsid w:val="0074315B"/>
    <w:rsid w:val="0074343D"/>
    <w:rsid w:val="00743928"/>
    <w:rsid w:val="00743956"/>
    <w:rsid w:val="00743A33"/>
    <w:rsid w:val="00743CDF"/>
    <w:rsid w:val="007440BF"/>
    <w:rsid w:val="00744229"/>
    <w:rsid w:val="0074433E"/>
    <w:rsid w:val="00744349"/>
    <w:rsid w:val="0074464C"/>
    <w:rsid w:val="00744C85"/>
    <w:rsid w:val="00744D70"/>
    <w:rsid w:val="0074527B"/>
    <w:rsid w:val="00745485"/>
    <w:rsid w:val="00745520"/>
    <w:rsid w:val="007457A8"/>
    <w:rsid w:val="00745B4B"/>
    <w:rsid w:val="00745C65"/>
    <w:rsid w:val="00745D23"/>
    <w:rsid w:val="00745F1D"/>
    <w:rsid w:val="0074648D"/>
    <w:rsid w:val="007465BC"/>
    <w:rsid w:val="007466EA"/>
    <w:rsid w:val="007468EC"/>
    <w:rsid w:val="00746BA5"/>
    <w:rsid w:val="00746E22"/>
    <w:rsid w:val="00747017"/>
    <w:rsid w:val="0074716E"/>
    <w:rsid w:val="007473F3"/>
    <w:rsid w:val="007475DF"/>
    <w:rsid w:val="007477A4"/>
    <w:rsid w:val="00747C9F"/>
    <w:rsid w:val="00747E8B"/>
    <w:rsid w:val="00747EC9"/>
    <w:rsid w:val="00750339"/>
    <w:rsid w:val="00750520"/>
    <w:rsid w:val="007505A7"/>
    <w:rsid w:val="00750751"/>
    <w:rsid w:val="00750CF7"/>
    <w:rsid w:val="00750DC5"/>
    <w:rsid w:val="00750E26"/>
    <w:rsid w:val="0075107C"/>
    <w:rsid w:val="00751544"/>
    <w:rsid w:val="00751580"/>
    <w:rsid w:val="00751A77"/>
    <w:rsid w:val="00751FFA"/>
    <w:rsid w:val="00752026"/>
    <w:rsid w:val="007520AD"/>
    <w:rsid w:val="00752110"/>
    <w:rsid w:val="00752191"/>
    <w:rsid w:val="0075231D"/>
    <w:rsid w:val="007523EB"/>
    <w:rsid w:val="0075373C"/>
    <w:rsid w:val="00753B26"/>
    <w:rsid w:val="00753C5A"/>
    <w:rsid w:val="00753D9B"/>
    <w:rsid w:val="00753E81"/>
    <w:rsid w:val="007542EB"/>
    <w:rsid w:val="007544BB"/>
    <w:rsid w:val="00754617"/>
    <w:rsid w:val="007546CA"/>
    <w:rsid w:val="00754825"/>
    <w:rsid w:val="00754879"/>
    <w:rsid w:val="007549B4"/>
    <w:rsid w:val="007559D3"/>
    <w:rsid w:val="00755E4A"/>
    <w:rsid w:val="00756296"/>
    <w:rsid w:val="007562C3"/>
    <w:rsid w:val="00756919"/>
    <w:rsid w:val="00756FDC"/>
    <w:rsid w:val="007570B7"/>
    <w:rsid w:val="00757472"/>
    <w:rsid w:val="007574C9"/>
    <w:rsid w:val="00757541"/>
    <w:rsid w:val="00757734"/>
    <w:rsid w:val="00757C39"/>
    <w:rsid w:val="00760A08"/>
    <w:rsid w:val="00760B37"/>
    <w:rsid w:val="00760C12"/>
    <w:rsid w:val="00760C2A"/>
    <w:rsid w:val="007614D2"/>
    <w:rsid w:val="007615BC"/>
    <w:rsid w:val="0076161F"/>
    <w:rsid w:val="007616A9"/>
    <w:rsid w:val="0076185F"/>
    <w:rsid w:val="00761944"/>
    <w:rsid w:val="00761A99"/>
    <w:rsid w:val="00761B24"/>
    <w:rsid w:val="00761CDD"/>
    <w:rsid w:val="00761CE8"/>
    <w:rsid w:val="00762289"/>
    <w:rsid w:val="00762589"/>
    <w:rsid w:val="00762678"/>
    <w:rsid w:val="00762780"/>
    <w:rsid w:val="007627BC"/>
    <w:rsid w:val="00762AA1"/>
    <w:rsid w:val="00762AED"/>
    <w:rsid w:val="00762C52"/>
    <w:rsid w:val="00762C64"/>
    <w:rsid w:val="00762FBF"/>
    <w:rsid w:val="0076326B"/>
    <w:rsid w:val="00763417"/>
    <w:rsid w:val="0076373C"/>
    <w:rsid w:val="007637CF"/>
    <w:rsid w:val="00763EEF"/>
    <w:rsid w:val="00763F7B"/>
    <w:rsid w:val="0076461D"/>
    <w:rsid w:val="00764CC5"/>
    <w:rsid w:val="00764CE8"/>
    <w:rsid w:val="00764F7C"/>
    <w:rsid w:val="0076553E"/>
    <w:rsid w:val="00765B75"/>
    <w:rsid w:val="00765DBF"/>
    <w:rsid w:val="007661B3"/>
    <w:rsid w:val="0076652E"/>
    <w:rsid w:val="00766AAE"/>
    <w:rsid w:val="00766FB5"/>
    <w:rsid w:val="00767242"/>
    <w:rsid w:val="00767245"/>
    <w:rsid w:val="007672A3"/>
    <w:rsid w:val="00767358"/>
    <w:rsid w:val="00767590"/>
    <w:rsid w:val="00767941"/>
    <w:rsid w:val="00767942"/>
    <w:rsid w:val="00767DA4"/>
    <w:rsid w:val="00767E76"/>
    <w:rsid w:val="0077002A"/>
    <w:rsid w:val="00770256"/>
    <w:rsid w:val="00770307"/>
    <w:rsid w:val="007703DE"/>
    <w:rsid w:val="0077043E"/>
    <w:rsid w:val="00770886"/>
    <w:rsid w:val="007708FA"/>
    <w:rsid w:val="007712FD"/>
    <w:rsid w:val="00771331"/>
    <w:rsid w:val="0077166C"/>
    <w:rsid w:val="00771D6E"/>
    <w:rsid w:val="007724AE"/>
    <w:rsid w:val="007724C4"/>
    <w:rsid w:val="007727CC"/>
    <w:rsid w:val="00772998"/>
    <w:rsid w:val="00772D7B"/>
    <w:rsid w:val="00772DB5"/>
    <w:rsid w:val="007732D9"/>
    <w:rsid w:val="00773D62"/>
    <w:rsid w:val="00773F55"/>
    <w:rsid w:val="0077459B"/>
    <w:rsid w:val="007745A5"/>
    <w:rsid w:val="007749BE"/>
    <w:rsid w:val="007749CB"/>
    <w:rsid w:val="00774AFE"/>
    <w:rsid w:val="00774FB7"/>
    <w:rsid w:val="00774FBF"/>
    <w:rsid w:val="0077526D"/>
    <w:rsid w:val="007755B3"/>
    <w:rsid w:val="00775CED"/>
    <w:rsid w:val="0077623E"/>
    <w:rsid w:val="007762D0"/>
    <w:rsid w:val="00776550"/>
    <w:rsid w:val="007766AE"/>
    <w:rsid w:val="007768A1"/>
    <w:rsid w:val="00776AFC"/>
    <w:rsid w:val="00776D78"/>
    <w:rsid w:val="00776DDE"/>
    <w:rsid w:val="00776F50"/>
    <w:rsid w:val="00776FE3"/>
    <w:rsid w:val="007771C9"/>
    <w:rsid w:val="00777223"/>
    <w:rsid w:val="0077761B"/>
    <w:rsid w:val="00780070"/>
    <w:rsid w:val="0078061C"/>
    <w:rsid w:val="0078073C"/>
    <w:rsid w:val="00780934"/>
    <w:rsid w:val="00781020"/>
    <w:rsid w:val="007815BE"/>
    <w:rsid w:val="0078175B"/>
    <w:rsid w:val="00781C80"/>
    <w:rsid w:val="00782136"/>
    <w:rsid w:val="007822AA"/>
    <w:rsid w:val="0078235F"/>
    <w:rsid w:val="00782678"/>
    <w:rsid w:val="00782F1F"/>
    <w:rsid w:val="00782FD6"/>
    <w:rsid w:val="00782FDC"/>
    <w:rsid w:val="0078306D"/>
    <w:rsid w:val="00783087"/>
    <w:rsid w:val="0078352D"/>
    <w:rsid w:val="0078377B"/>
    <w:rsid w:val="00783853"/>
    <w:rsid w:val="0078392D"/>
    <w:rsid w:val="007839E9"/>
    <w:rsid w:val="00783E33"/>
    <w:rsid w:val="00783E40"/>
    <w:rsid w:val="007840A0"/>
    <w:rsid w:val="007840C9"/>
    <w:rsid w:val="00784236"/>
    <w:rsid w:val="0078442E"/>
    <w:rsid w:val="00784879"/>
    <w:rsid w:val="00784B2A"/>
    <w:rsid w:val="00784CD9"/>
    <w:rsid w:val="00785208"/>
    <w:rsid w:val="0078541E"/>
    <w:rsid w:val="00785782"/>
    <w:rsid w:val="00785EF7"/>
    <w:rsid w:val="00786235"/>
    <w:rsid w:val="00786636"/>
    <w:rsid w:val="00786AAF"/>
    <w:rsid w:val="00786E8F"/>
    <w:rsid w:val="00787126"/>
    <w:rsid w:val="00787A75"/>
    <w:rsid w:val="00787AE7"/>
    <w:rsid w:val="00787BA9"/>
    <w:rsid w:val="00787C9B"/>
    <w:rsid w:val="007901D8"/>
    <w:rsid w:val="00790381"/>
    <w:rsid w:val="00790558"/>
    <w:rsid w:val="00790597"/>
    <w:rsid w:val="00790BA1"/>
    <w:rsid w:val="00791041"/>
    <w:rsid w:val="007914D7"/>
    <w:rsid w:val="007914F7"/>
    <w:rsid w:val="0079152E"/>
    <w:rsid w:val="00791757"/>
    <w:rsid w:val="007917FB"/>
    <w:rsid w:val="00791D71"/>
    <w:rsid w:val="0079230C"/>
    <w:rsid w:val="00792759"/>
    <w:rsid w:val="00793233"/>
    <w:rsid w:val="0079342A"/>
    <w:rsid w:val="00793654"/>
    <w:rsid w:val="00794339"/>
    <w:rsid w:val="007944F5"/>
    <w:rsid w:val="00794507"/>
    <w:rsid w:val="00794543"/>
    <w:rsid w:val="007946BE"/>
    <w:rsid w:val="00794884"/>
    <w:rsid w:val="007948CF"/>
    <w:rsid w:val="00794A32"/>
    <w:rsid w:val="00794BFD"/>
    <w:rsid w:val="007950F7"/>
    <w:rsid w:val="0079597D"/>
    <w:rsid w:val="007959F1"/>
    <w:rsid w:val="00795D9D"/>
    <w:rsid w:val="00795F40"/>
    <w:rsid w:val="007964E4"/>
    <w:rsid w:val="00796B0E"/>
    <w:rsid w:val="00796E15"/>
    <w:rsid w:val="0079711B"/>
    <w:rsid w:val="00797898"/>
    <w:rsid w:val="00797C58"/>
    <w:rsid w:val="00797CAD"/>
    <w:rsid w:val="007A0079"/>
    <w:rsid w:val="007A0390"/>
    <w:rsid w:val="007A04D4"/>
    <w:rsid w:val="007A050C"/>
    <w:rsid w:val="007A0566"/>
    <w:rsid w:val="007A07CB"/>
    <w:rsid w:val="007A0C01"/>
    <w:rsid w:val="007A0CFF"/>
    <w:rsid w:val="007A0DF4"/>
    <w:rsid w:val="007A1022"/>
    <w:rsid w:val="007A127C"/>
    <w:rsid w:val="007A130E"/>
    <w:rsid w:val="007A16BA"/>
    <w:rsid w:val="007A1764"/>
    <w:rsid w:val="007A18C0"/>
    <w:rsid w:val="007A1BE5"/>
    <w:rsid w:val="007A1BF9"/>
    <w:rsid w:val="007A1C4D"/>
    <w:rsid w:val="007A1E2A"/>
    <w:rsid w:val="007A2016"/>
    <w:rsid w:val="007A2F7D"/>
    <w:rsid w:val="007A317B"/>
    <w:rsid w:val="007A31BE"/>
    <w:rsid w:val="007A3A93"/>
    <w:rsid w:val="007A4125"/>
    <w:rsid w:val="007A4416"/>
    <w:rsid w:val="007A4538"/>
    <w:rsid w:val="007A46C6"/>
    <w:rsid w:val="007A4759"/>
    <w:rsid w:val="007A4B29"/>
    <w:rsid w:val="007A4F91"/>
    <w:rsid w:val="007A5088"/>
    <w:rsid w:val="007A5338"/>
    <w:rsid w:val="007A5EB1"/>
    <w:rsid w:val="007A6077"/>
    <w:rsid w:val="007A629A"/>
    <w:rsid w:val="007A641D"/>
    <w:rsid w:val="007A6594"/>
    <w:rsid w:val="007A66D0"/>
    <w:rsid w:val="007A696B"/>
    <w:rsid w:val="007A69D3"/>
    <w:rsid w:val="007A6E16"/>
    <w:rsid w:val="007A6FD5"/>
    <w:rsid w:val="007A7209"/>
    <w:rsid w:val="007A74DA"/>
    <w:rsid w:val="007A757C"/>
    <w:rsid w:val="007A75BA"/>
    <w:rsid w:val="007A75F6"/>
    <w:rsid w:val="007A776C"/>
    <w:rsid w:val="007A786D"/>
    <w:rsid w:val="007A788E"/>
    <w:rsid w:val="007A79D6"/>
    <w:rsid w:val="007A7F51"/>
    <w:rsid w:val="007B081C"/>
    <w:rsid w:val="007B08CD"/>
    <w:rsid w:val="007B0941"/>
    <w:rsid w:val="007B0C96"/>
    <w:rsid w:val="007B0D09"/>
    <w:rsid w:val="007B0E1A"/>
    <w:rsid w:val="007B0EF0"/>
    <w:rsid w:val="007B112E"/>
    <w:rsid w:val="007B126C"/>
    <w:rsid w:val="007B13D4"/>
    <w:rsid w:val="007B1438"/>
    <w:rsid w:val="007B167A"/>
    <w:rsid w:val="007B1895"/>
    <w:rsid w:val="007B1D3E"/>
    <w:rsid w:val="007B1E7B"/>
    <w:rsid w:val="007B1EF2"/>
    <w:rsid w:val="007B2456"/>
    <w:rsid w:val="007B25B0"/>
    <w:rsid w:val="007B27CA"/>
    <w:rsid w:val="007B27F5"/>
    <w:rsid w:val="007B290E"/>
    <w:rsid w:val="007B2C3D"/>
    <w:rsid w:val="007B2D3A"/>
    <w:rsid w:val="007B2FD7"/>
    <w:rsid w:val="007B3095"/>
    <w:rsid w:val="007B3559"/>
    <w:rsid w:val="007B368C"/>
    <w:rsid w:val="007B38B3"/>
    <w:rsid w:val="007B3DA8"/>
    <w:rsid w:val="007B3F52"/>
    <w:rsid w:val="007B41D1"/>
    <w:rsid w:val="007B517C"/>
    <w:rsid w:val="007B52D2"/>
    <w:rsid w:val="007B5650"/>
    <w:rsid w:val="007B5889"/>
    <w:rsid w:val="007B58E0"/>
    <w:rsid w:val="007B5A38"/>
    <w:rsid w:val="007B5C05"/>
    <w:rsid w:val="007B5CB3"/>
    <w:rsid w:val="007B5DE5"/>
    <w:rsid w:val="007B5E65"/>
    <w:rsid w:val="007B6586"/>
    <w:rsid w:val="007B6AA8"/>
    <w:rsid w:val="007B74C8"/>
    <w:rsid w:val="007B7502"/>
    <w:rsid w:val="007B763F"/>
    <w:rsid w:val="007C0030"/>
    <w:rsid w:val="007C0217"/>
    <w:rsid w:val="007C0314"/>
    <w:rsid w:val="007C049D"/>
    <w:rsid w:val="007C07EF"/>
    <w:rsid w:val="007C08EE"/>
    <w:rsid w:val="007C1287"/>
    <w:rsid w:val="007C1339"/>
    <w:rsid w:val="007C1493"/>
    <w:rsid w:val="007C17F8"/>
    <w:rsid w:val="007C184F"/>
    <w:rsid w:val="007C1E0B"/>
    <w:rsid w:val="007C25BF"/>
    <w:rsid w:val="007C26A0"/>
    <w:rsid w:val="007C2C84"/>
    <w:rsid w:val="007C307D"/>
    <w:rsid w:val="007C30B3"/>
    <w:rsid w:val="007C3775"/>
    <w:rsid w:val="007C382F"/>
    <w:rsid w:val="007C3AC7"/>
    <w:rsid w:val="007C3AF2"/>
    <w:rsid w:val="007C3CE1"/>
    <w:rsid w:val="007C3D29"/>
    <w:rsid w:val="007C3FB3"/>
    <w:rsid w:val="007C40D7"/>
    <w:rsid w:val="007C4401"/>
    <w:rsid w:val="007C48D2"/>
    <w:rsid w:val="007C48DE"/>
    <w:rsid w:val="007C4980"/>
    <w:rsid w:val="007C4B8E"/>
    <w:rsid w:val="007C4D00"/>
    <w:rsid w:val="007C4D2D"/>
    <w:rsid w:val="007C4D6F"/>
    <w:rsid w:val="007C4F12"/>
    <w:rsid w:val="007C4FF1"/>
    <w:rsid w:val="007C5317"/>
    <w:rsid w:val="007C55F3"/>
    <w:rsid w:val="007C5951"/>
    <w:rsid w:val="007C5B07"/>
    <w:rsid w:val="007C6100"/>
    <w:rsid w:val="007C6397"/>
    <w:rsid w:val="007C662B"/>
    <w:rsid w:val="007C6747"/>
    <w:rsid w:val="007C67E3"/>
    <w:rsid w:val="007C67FB"/>
    <w:rsid w:val="007C6800"/>
    <w:rsid w:val="007C685B"/>
    <w:rsid w:val="007C6BB5"/>
    <w:rsid w:val="007C70F6"/>
    <w:rsid w:val="007C71C0"/>
    <w:rsid w:val="007C72CC"/>
    <w:rsid w:val="007C774B"/>
    <w:rsid w:val="007C7865"/>
    <w:rsid w:val="007D023F"/>
    <w:rsid w:val="007D030A"/>
    <w:rsid w:val="007D0451"/>
    <w:rsid w:val="007D0771"/>
    <w:rsid w:val="007D07A5"/>
    <w:rsid w:val="007D0D17"/>
    <w:rsid w:val="007D0FF6"/>
    <w:rsid w:val="007D125B"/>
    <w:rsid w:val="007D1799"/>
    <w:rsid w:val="007D180E"/>
    <w:rsid w:val="007D1811"/>
    <w:rsid w:val="007D1B8F"/>
    <w:rsid w:val="007D1CE0"/>
    <w:rsid w:val="007D1F00"/>
    <w:rsid w:val="007D1FE7"/>
    <w:rsid w:val="007D203F"/>
    <w:rsid w:val="007D2435"/>
    <w:rsid w:val="007D296F"/>
    <w:rsid w:val="007D2BDE"/>
    <w:rsid w:val="007D2C7C"/>
    <w:rsid w:val="007D2E99"/>
    <w:rsid w:val="007D34F8"/>
    <w:rsid w:val="007D3ACD"/>
    <w:rsid w:val="007D3D5C"/>
    <w:rsid w:val="007D42D4"/>
    <w:rsid w:val="007D43D9"/>
    <w:rsid w:val="007D4724"/>
    <w:rsid w:val="007D475B"/>
    <w:rsid w:val="007D4C6F"/>
    <w:rsid w:val="007D5063"/>
    <w:rsid w:val="007D51B8"/>
    <w:rsid w:val="007D55BD"/>
    <w:rsid w:val="007D575A"/>
    <w:rsid w:val="007D58C9"/>
    <w:rsid w:val="007D5DE3"/>
    <w:rsid w:val="007D6001"/>
    <w:rsid w:val="007D6053"/>
    <w:rsid w:val="007D6AA7"/>
    <w:rsid w:val="007D6E4C"/>
    <w:rsid w:val="007D778F"/>
    <w:rsid w:val="007D7ABD"/>
    <w:rsid w:val="007D7D73"/>
    <w:rsid w:val="007E01A1"/>
    <w:rsid w:val="007E01ED"/>
    <w:rsid w:val="007E069B"/>
    <w:rsid w:val="007E07E2"/>
    <w:rsid w:val="007E0C57"/>
    <w:rsid w:val="007E0CAC"/>
    <w:rsid w:val="007E0E08"/>
    <w:rsid w:val="007E143A"/>
    <w:rsid w:val="007E1559"/>
    <w:rsid w:val="007E15BA"/>
    <w:rsid w:val="007E164E"/>
    <w:rsid w:val="007E17CE"/>
    <w:rsid w:val="007E268B"/>
    <w:rsid w:val="007E2AF5"/>
    <w:rsid w:val="007E2EFE"/>
    <w:rsid w:val="007E3112"/>
    <w:rsid w:val="007E315E"/>
    <w:rsid w:val="007E3401"/>
    <w:rsid w:val="007E36E4"/>
    <w:rsid w:val="007E3939"/>
    <w:rsid w:val="007E3DE9"/>
    <w:rsid w:val="007E3E27"/>
    <w:rsid w:val="007E4075"/>
    <w:rsid w:val="007E415C"/>
    <w:rsid w:val="007E4651"/>
    <w:rsid w:val="007E4698"/>
    <w:rsid w:val="007E4B9D"/>
    <w:rsid w:val="007E5372"/>
    <w:rsid w:val="007E5F63"/>
    <w:rsid w:val="007E6501"/>
    <w:rsid w:val="007E67C0"/>
    <w:rsid w:val="007E6868"/>
    <w:rsid w:val="007E6959"/>
    <w:rsid w:val="007E6976"/>
    <w:rsid w:val="007E6C54"/>
    <w:rsid w:val="007E6DD3"/>
    <w:rsid w:val="007E729B"/>
    <w:rsid w:val="007E7443"/>
    <w:rsid w:val="007E751C"/>
    <w:rsid w:val="007E7683"/>
    <w:rsid w:val="007F085D"/>
    <w:rsid w:val="007F0A19"/>
    <w:rsid w:val="007F0AB4"/>
    <w:rsid w:val="007F0F29"/>
    <w:rsid w:val="007F1118"/>
    <w:rsid w:val="007F1234"/>
    <w:rsid w:val="007F128B"/>
    <w:rsid w:val="007F1707"/>
    <w:rsid w:val="007F1951"/>
    <w:rsid w:val="007F1C59"/>
    <w:rsid w:val="007F1CE2"/>
    <w:rsid w:val="007F1CFF"/>
    <w:rsid w:val="007F1EAD"/>
    <w:rsid w:val="007F1F64"/>
    <w:rsid w:val="007F2672"/>
    <w:rsid w:val="007F3241"/>
    <w:rsid w:val="007F3530"/>
    <w:rsid w:val="007F35AD"/>
    <w:rsid w:val="007F3C40"/>
    <w:rsid w:val="007F3F5D"/>
    <w:rsid w:val="007F4658"/>
    <w:rsid w:val="007F492F"/>
    <w:rsid w:val="007F4A37"/>
    <w:rsid w:val="007F4E3C"/>
    <w:rsid w:val="007F50AC"/>
    <w:rsid w:val="007F559D"/>
    <w:rsid w:val="007F55EE"/>
    <w:rsid w:val="007F6118"/>
    <w:rsid w:val="007F6408"/>
    <w:rsid w:val="007F6737"/>
    <w:rsid w:val="007F6A64"/>
    <w:rsid w:val="007F6DF8"/>
    <w:rsid w:val="007F6F92"/>
    <w:rsid w:val="007F74C7"/>
    <w:rsid w:val="007F7718"/>
    <w:rsid w:val="007F79D9"/>
    <w:rsid w:val="007F7A82"/>
    <w:rsid w:val="007F7C55"/>
    <w:rsid w:val="008001D6"/>
    <w:rsid w:val="00800559"/>
    <w:rsid w:val="00800618"/>
    <w:rsid w:val="00800918"/>
    <w:rsid w:val="00800A58"/>
    <w:rsid w:val="008010BC"/>
    <w:rsid w:val="008010C2"/>
    <w:rsid w:val="00801566"/>
    <w:rsid w:val="00801569"/>
    <w:rsid w:val="0080160C"/>
    <w:rsid w:val="00801E8E"/>
    <w:rsid w:val="00802001"/>
    <w:rsid w:val="008021F0"/>
    <w:rsid w:val="008034B5"/>
    <w:rsid w:val="00803521"/>
    <w:rsid w:val="008035DD"/>
    <w:rsid w:val="00803BDA"/>
    <w:rsid w:val="00803C45"/>
    <w:rsid w:val="0080406B"/>
    <w:rsid w:val="008045E0"/>
    <w:rsid w:val="008046D0"/>
    <w:rsid w:val="00804805"/>
    <w:rsid w:val="00804C8D"/>
    <w:rsid w:val="00804D90"/>
    <w:rsid w:val="00805221"/>
    <w:rsid w:val="00805794"/>
    <w:rsid w:val="0080588C"/>
    <w:rsid w:val="00805C15"/>
    <w:rsid w:val="0080610D"/>
    <w:rsid w:val="008061B8"/>
    <w:rsid w:val="00806334"/>
    <w:rsid w:val="00806515"/>
    <w:rsid w:val="00806536"/>
    <w:rsid w:val="00806896"/>
    <w:rsid w:val="00806AF5"/>
    <w:rsid w:val="00806C45"/>
    <w:rsid w:val="00806C50"/>
    <w:rsid w:val="00806D28"/>
    <w:rsid w:val="00806F6D"/>
    <w:rsid w:val="00807398"/>
    <w:rsid w:val="00807468"/>
    <w:rsid w:val="00807482"/>
    <w:rsid w:val="0080765C"/>
    <w:rsid w:val="00807AAF"/>
    <w:rsid w:val="00807E9E"/>
    <w:rsid w:val="008100EE"/>
    <w:rsid w:val="0081060A"/>
    <w:rsid w:val="00810677"/>
    <w:rsid w:val="0081086F"/>
    <w:rsid w:val="00810C8E"/>
    <w:rsid w:val="008112A7"/>
    <w:rsid w:val="008113CE"/>
    <w:rsid w:val="00811C00"/>
    <w:rsid w:val="00811DFD"/>
    <w:rsid w:val="00811FD6"/>
    <w:rsid w:val="00812290"/>
    <w:rsid w:val="008124D2"/>
    <w:rsid w:val="00812605"/>
    <w:rsid w:val="00812635"/>
    <w:rsid w:val="0081302F"/>
    <w:rsid w:val="008130DB"/>
    <w:rsid w:val="00813139"/>
    <w:rsid w:val="008132DB"/>
    <w:rsid w:val="008134F7"/>
    <w:rsid w:val="00813ED5"/>
    <w:rsid w:val="00813F62"/>
    <w:rsid w:val="00814106"/>
    <w:rsid w:val="0081425A"/>
    <w:rsid w:val="00814284"/>
    <w:rsid w:val="00814A1E"/>
    <w:rsid w:val="00814A35"/>
    <w:rsid w:val="00814D67"/>
    <w:rsid w:val="00814F58"/>
    <w:rsid w:val="00815385"/>
    <w:rsid w:val="00815BD9"/>
    <w:rsid w:val="00815CAF"/>
    <w:rsid w:val="00815D10"/>
    <w:rsid w:val="00815D59"/>
    <w:rsid w:val="00816DB9"/>
    <w:rsid w:val="00816F85"/>
    <w:rsid w:val="00817147"/>
    <w:rsid w:val="008171BE"/>
    <w:rsid w:val="008175DB"/>
    <w:rsid w:val="00817727"/>
    <w:rsid w:val="0081773C"/>
    <w:rsid w:val="008177FE"/>
    <w:rsid w:val="00817C80"/>
    <w:rsid w:val="00817FE2"/>
    <w:rsid w:val="0082034D"/>
    <w:rsid w:val="008204EF"/>
    <w:rsid w:val="00820BB7"/>
    <w:rsid w:val="0082116A"/>
    <w:rsid w:val="00821BD8"/>
    <w:rsid w:val="00821C71"/>
    <w:rsid w:val="00821DD2"/>
    <w:rsid w:val="00821F5C"/>
    <w:rsid w:val="008224A4"/>
    <w:rsid w:val="008225D7"/>
    <w:rsid w:val="00822EE2"/>
    <w:rsid w:val="008233D1"/>
    <w:rsid w:val="008233D9"/>
    <w:rsid w:val="0082347F"/>
    <w:rsid w:val="00823667"/>
    <w:rsid w:val="0082374A"/>
    <w:rsid w:val="0082386B"/>
    <w:rsid w:val="008238BE"/>
    <w:rsid w:val="008238F9"/>
    <w:rsid w:val="00823C9E"/>
    <w:rsid w:val="00823DE7"/>
    <w:rsid w:val="00824688"/>
    <w:rsid w:val="00824782"/>
    <w:rsid w:val="00824D3D"/>
    <w:rsid w:val="00824FE4"/>
    <w:rsid w:val="0082548C"/>
    <w:rsid w:val="008255D3"/>
    <w:rsid w:val="00825B77"/>
    <w:rsid w:val="00825C73"/>
    <w:rsid w:val="008261C8"/>
    <w:rsid w:val="00826621"/>
    <w:rsid w:val="0082674A"/>
    <w:rsid w:val="00826765"/>
    <w:rsid w:val="00826E2E"/>
    <w:rsid w:val="00826EA6"/>
    <w:rsid w:val="00826F11"/>
    <w:rsid w:val="008272A6"/>
    <w:rsid w:val="008272A8"/>
    <w:rsid w:val="0082763F"/>
    <w:rsid w:val="008276CC"/>
    <w:rsid w:val="00827F9E"/>
    <w:rsid w:val="0083013F"/>
    <w:rsid w:val="00830181"/>
    <w:rsid w:val="0083025B"/>
    <w:rsid w:val="00830850"/>
    <w:rsid w:val="00830877"/>
    <w:rsid w:val="00830947"/>
    <w:rsid w:val="008309ED"/>
    <w:rsid w:val="00830AC2"/>
    <w:rsid w:val="00830D67"/>
    <w:rsid w:val="008313AC"/>
    <w:rsid w:val="0083192A"/>
    <w:rsid w:val="00831B31"/>
    <w:rsid w:val="008320B1"/>
    <w:rsid w:val="0083224E"/>
    <w:rsid w:val="00832BA4"/>
    <w:rsid w:val="00832E9E"/>
    <w:rsid w:val="00833495"/>
    <w:rsid w:val="008334E0"/>
    <w:rsid w:val="008339FD"/>
    <w:rsid w:val="00833BA9"/>
    <w:rsid w:val="00833BC9"/>
    <w:rsid w:val="00833CE1"/>
    <w:rsid w:val="00833EE6"/>
    <w:rsid w:val="0083407E"/>
    <w:rsid w:val="008345F7"/>
    <w:rsid w:val="00834640"/>
    <w:rsid w:val="008347B6"/>
    <w:rsid w:val="008348EE"/>
    <w:rsid w:val="008349FE"/>
    <w:rsid w:val="00834B62"/>
    <w:rsid w:val="00834DEF"/>
    <w:rsid w:val="00834E54"/>
    <w:rsid w:val="0083535B"/>
    <w:rsid w:val="008355A4"/>
    <w:rsid w:val="00835ED2"/>
    <w:rsid w:val="00835F75"/>
    <w:rsid w:val="00836023"/>
    <w:rsid w:val="008360FE"/>
    <w:rsid w:val="008363EC"/>
    <w:rsid w:val="0083648F"/>
    <w:rsid w:val="00836536"/>
    <w:rsid w:val="00836583"/>
    <w:rsid w:val="008365A1"/>
    <w:rsid w:val="008368E4"/>
    <w:rsid w:val="00836AB5"/>
    <w:rsid w:val="00836C8B"/>
    <w:rsid w:val="00836FE4"/>
    <w:rsid w:val="008373EA"/>
    <w:rsid w:val="00837508"/>
    <w:rsid w:val="00837DE3"/>
    <w:rsid w:val="0084099E"/>
    <w:rsid w:val="00840D43"/>
    <w:rsid w:val="008410F1"/>
    <w:rsid w:val="00841436"/>
    <w:rsid w:val="00841437"/>
    <w:rsid w:val="0084143F"/>
    <w:rsid w:val="008415B5"/>
    <w:rsid w:val="008416D6"/>
    <w:rsid w:val="00841A63"/>
    <w:rsid w:val="00841C66"/>
    <w:rsid w:val="00841C9C"/>
    <w:rsid w:val="00841E04"/>
    <w:rsid w:val="00841E9B"/>
    <w:rsid w:val="008424E5"/>
    <w:rsid w:val="008426E3"/>
    <w:rsid w:val="0084271E"/>
    <w:rsid w:val="00842723"/>
    <w:rsid w:val="00842ACD"/>
    <w:rsid w:val="0084365D"/>
    <w:rsid w:val="0084395B"/>
    <w:rsid w:val="00843D11"/>
    <w:rsid w:val="00843D3D"/>
    <w:rsid w:val="0084449C"/>
    <w:rsid w:val="008445FE"/>
    <w:rsid w:val="00844827"/>
    <w:rsid w:val="00844B96"/>
    <w:rsid w:val="00844BE5"/>
    <w:rsid w:val="00844E17"/>
    <w:rsid w:val="008451E8"/>
    <w:rsid w:val="00845924"/>
    <w:rsid w:val="008459CD"/>
    <w:rsid w:val="00845A33"/>
    <w:rsid w:val="00845A47"/>
    <w:rsid w:val="00845A8F"/>
    <w:rsid w:val="00845EB2"/>
    <w:rsid w:val="0084603D"/>
    <w:rsid w:val="00846309"/>
    <w:rsid w:val="00846602"/>
    <w:rsid w:val="0084705F"/>
    <w:rsid w:val="0084724A"/>
    <w:rsid w:val="00847449"/>
    <w:rsid w:val="008474BF"/>
    <w:rsid w:val="00847CA4"/>
    <w:rsid w:val="008508BF"/>
    <w:rsid w:val="008508F2"/>
    <w:rsid w:val="00850A05"/>
    <w:rsid w:val="00850AED"/>
    <w:rsid w:val="00850E7D"/>
    <w:rsid w:val="008511D8"/>
    <w:rsid w:val="008516B5"/>
    <w:rsid w:val="0085174C"/>
    <w:rsid w:val="00851861"/>
    <w:rsid w:val="0085186C"/>
    <w:rsid w:val="0085225C"/>
    <w:rsid w:val="00852CF1"/>
    <w:rsid w:val="00852DE5"/>
    <w:rsid w:val="00852E23"/>
    <w:rsid w:val="00852F3D"/>
    <w:rsid w:val="0085369B"/>
    <w:rsid w:val="008539EB"/>
    <w:rsid w:val="00853A40"/>
    <w:rsid w:val="00853B30"/>
    <w:rsid w:val="00853BAE"/>
    <w:rsid w:val="00853C88"/>
    <w:rsid w:val="00854348"/>
    <w:rsid w:val="00854568"/>
    <w:rsid w:val="008545B8"/>
    <w:rsid w:val="008546B1"/>
    <w:rsid w:val="0085490C"/>
    <w:rsid w:val="00854DB4"/>
    <w:rsid w:val="0085525E"/>
    <w:rsid w:val="00855C12"/>
    <w:rsid w:val="00855D1B"/>
    <w:rsid w:val="00855D52"/>
    <w:rsid w:val="008562AC"/>
    <w:rsid w:val="008565EE"/>
    <w:rsid w:val="00856891"/>
    <w:rsid w:val="0085692F"/>
    <w:rsid w:val="00856C11"/>
    <w:rsid w:val="00856D4B"/>
    <w:rsid w:val="008571FF"/>
    <w:rsid w:val="00857530"/>
    <w:rsid w:val="00857577"/>
    <w:rsid w:val="00857C94"/>
    <w:rsid w:val="00857D59"/>
    <w:rsid w:val="0086042D"/>
    <w:rsid w:val="00860458"/>
    <w:rsid w:val="00860749"/>
    <w:rsid w:val="00860AB0"/>
    <w:rsid w:val="00860E6E"/>
    <w:rsid w:val="00861003"/>
    <w:rsid w:val="0086106D"/>
    <w:rsid w:val="008618A2"/>
    <w:rsid w:val="008618C9"/>
    <w:rsid w:val="00861A30"/>
    <w:rsid w:val="0086221F"/>
    <w:rsid w:val="00862283"/>
    <w:rsid w:val="008622BE"/>
    <w:rsid w:val="00862A14"/>
    <w:rsid w:val="00862C72"/>
    <w:rsid w:val="00862DA8"/>
    <w:rsid w:val="00862F7D"/>
    <w:rsid w:val="008632FE"/>
    <w:rsid w:val="008636DD"/>
    <w:rsid w:val="00863A3A"/>
    <w:rsid w:val="00863DC3"/>
    <w:rsid w:val="008641D6"/>
    <w:rsid w:val="008642AD"/>
    <w:rsid w:val="008643D5"/>
    <w:rsid w:val="00864A06"/>
    <w:rsid w:val="00864A70"/>
    <w:rsid w:val="00864B2C"/>
    <w:rsid w:val="00864B55"/>
    <w:rsid w:val="00865149"/>
    <w:rsid w:val="0086529C"/>
    <w:rsid w:val="008652C2"/>
    <w:rsid w:val="00865D0B"/>
    <w:rsid w:val="00865DED"/>
    <w:rsid w:val="00865E48"/>
    <w:rsid w:val="00866009"/>
    <w:rsid w:val="0086628D"/>
    <w:rsid w:val="0086658F"/>
    <w:rsid w:val="00866728"/>
    <w:rsid w:val="008672DA"/>
    <w:rsid w:val="00867877"/>
    <w:rsid w:val="008679B6"/>
    <w:rsid w:val="00867B49"/>
    <w:rsid w:val="00867CD2"/>
    <w:rsid w:val="00867D3E"/>
    <w:rsid w:val="0087027B"/>
    <w:rsid w:val="008708F8"/>
    <w:rsid w:val="00870E99"/>
    <w:rsid w:val="00870FC7"/>
    <w:rsid w:val="008710A3"/>
    <w:rsid w:val="008712D3"/>
    <w:rsid w:val="00871391"/>
    <w:rsid w:val="008714B4"/>
    <w:rsid w:val="00871B40"/>
    <w:rsid w:val="00871B74"/>
    <w:rsid w:val="00871DC7"/>
    <w:rsid w:val="00871F74"/>
    <w:rsid w:val="0087212A"/>
    <w:rsid w:val="008721AF"/>
    <w:rsid w:val="008727C0"/>
    <w:rsid w:val="00872936"/>
    <w:rsid w:val="00872A66"/>
    <w:rsid w:val="00872AC8"/>
    <w:rsid w:val="00872C42"/>
    <w:rsid w:val="008730EC"/>
    <w:rsid w:val="0087334C"/>
    <w:rsid w:val="0087334F"/>
    <w:rsid w:val="008734BB"/>
    <w:rsid w:val="00873911"/>
    <w:rsid w:val="00873DF4"/>
    <w:rsid w:val="00873E47"/>
    <w:rsid w:val="00873EDE"/>
    <w:rsid w:val="0087423D"/>
    <w:rsid w:val="0087484C"/>
    <w:rsid w:val="00874CEB"/>
    <w:rsid w:val="00874D43"/>
    <w:rsid w:val="00875137"/>
    <w:rsid w:val="00875222"/>
    <w:rsid w:val="0087524D"/>
    <w:rsid w:val="00875274"/>
    <w:rsid w:val="0087548B"/>
    <w:rsid w:val="00875754"/>
    <w:rsid w:val="00875BE0"/>
    <w:rsid w:val="00875FAE"/>
    <w:rsid w:val="008761C6"/>
    <w:rsid w:val="008761EF"/>
    <w:rsid w:val="00876477"/>
    <w:rsid w:val="008767B9"/>
    <w:rsid w:val="00876941"/>
    <w:rsid w:val="00876B47"/>
    <w:rsid w:val="008770ED"/>
    <w:rsid w:val="0087730C"/>
    <w:rsid w:val="00877729"/>
    <w:rsid w:val="008779F9"/>
    <w:rsid w:val="00877B90"/>
    <w:rsid w:val="00877C48"/>
    <w:rsid w:val="00877CA4"/>
    <w:rsid w:val="00877E04"/>
    <w:rsid w:val="00877EFE"/>
    <w:rsid w:val="008800BA"/>
    <w:rsid w:val="00880A64"/>
    <w:rsid w:val="00880A6D"/>
    <w:rsid w:val="00880A8E"/>
    <w:rsid w:val="00880C7D"/>
    <w:rsid w:val="0088127D"/>
    <w:rsid w:val="00881335"/>
    <w:rsid w:val="008813D1"/>
    <w:rsid w:val="0088166E"/>
    <w:rsid w:val="008818AB"/>
    <w:rsid w:val="00881CD3"/>
    <w:rsid w:val="00881E51"/>
    <w:rsid w:val="008820D3"/>
    <w:rsid w:val="00882699"/>
    <w:rsid w:val="00882847"/>
    <w:rsid w:val="00882A10"/>
    <w:rsid w:val="00882A56"/>
    <w:rsid w:val="00882BDC"/>
    <w:rsid w:val="00882D9F"/>
    <w:rsid w:val="00882DE7"/>
    <w:rsid w:val="008834B0"/>
    <w:rsid w:val="008836DF"/>
    <w:rsid w:val="0088375A"/>
    <w:rsid w:val="00883C28"/>
    <w:rsid w:val="00883DE9"/>
    <w:rsid w:val="00883DF6"/>
    <w:rsid w:val="0088419F"/>
    <w:rsid w:val="0088430E"/>
    <w:rsid w:val="008846B5"/>
    <w:rsid w:val="00884A01"/>
    <w:rsid w:val="00884C2F"/>
    <w:rsid w:val="00884EDB"/>
    <w:rsid w:val="00884F39"/>
    <w:rsid w:val="00884F53"/>
    <w:rsid w:val="008853A7"/>
    <w:rsid w:val="00885649"/>
    <w:rsid w:val="00885F1B"/>
    <w:rsid w:val="00886061"/>
    <w:rsid w:val="0088642A"/>
    <w:rsid w:val="0088677A"/>
    <w:rsid w:val="008869B2"/>
    <w:rsid w:val="00886E61"/>
    <w:rsid w:val="00886E77"/>
    <w:rsid w:val="00887202"/>
    <w:rsid w:val="00887344"/>
    <w:rsid w:val="0088744F"/>
    <w:rsid w:val="00887658"/>
    <w:rsid w:val="00887762"/>
    <w:rsid w:val="00887766"/>
    <w:rsid w:val="00887B0D"/>
    <w:rsid w:val="00887C5D"/>
    <w:rsid w:val="00887D5A"/>
    <w:rsid w:val="00887E01"/>
    <w:rsid w:val="00887F43"/>
    <w:rsid w:val="00890191"/>
    <w:rsid w:val="0089023C"/>
    <w:rsid w:val="008903A2"/>
    <w:rsid w:val="008908CA"/>
    <w:rsid w:val="00890B5C"/>
    <w:rsid w:val="0089126B"/>
    <w:rsid w:val="008914CC"/>
    <w:rsid w:val="00891578"/>
    <w:rsid w:val="00891629"/>
    <w:rsid w:val="0089176D"/>
    <w:rsid w:val="008918F2"/>
    <w:rsid w:val="00891C36"/>
    <w:rsid w:val="00891E89"/>
    <w:rsid w:val="00892199"/>
    <w:rsid w:val="00892565"/>
    <w:rsid w:val="008928F4"/>
    <w:rsid w:val="00892941"/>
    <w:rsid w:val="008929DC"/>
    <w:rsid w:val="00892A16"/>
    <w:rsid w:val="00892A20"/>
    <w:rsid w:val="00892D10"/>
    <w:rsid w:val="00892EDC"/>
    <w:rsid w:val="00893067"/>
    <w:rsid w:val="0089339C"/>
    <w:rsid w:val="00893572"/>
    <w:rsid w:val="00893674"/>
    <w:rsid w:val="00894183"/>
    <w:rsid w:val="008947A5"/>
    <w:rsid w:val="00894C50"/>
    <w:rsid w:val="00894E7C"/>
    <w:rsid w:val="00894EAF"/>
    <w:rsid w:val="00895283"/>
    <w:rsid w:val="0089572E"/>
    <w:rsid w:val="00895983"/>
    <w:rsid w:val="00895CF3"/>
    <w:rsid w:val="00895E76"/>
    <w:rsid w:val="00895F11"/>
    <w:rsid w:val="00896231"/>
    <w:rsid w:val="0089661B"/>
    <w:rsid w:val="008967FA"/>
    <w:rsid w:val="00896886"/>
    <w:rsid w:val="00896949"/>
    <w:rsid w:val="00896C2A"/>
    <w:rsid w:val="00896F23"/>
    <w:rsid w:val="00897559"/>
    <w:rsid w:val="00897572"/>
    <w:rsid w:val="008976B4"/>
    <w:rsid w:val="0089791D"/>
    <w:rsid w:val="00897B0E"/>
    <w:rsid w:val="00897E0C"/>
    <w:rsid w:val="008A0148"/>
    <w:rsid w:val="008A0AF8"/>
    <w:rsid w:val="008A0AFD"/>
    <w:rsid w:val="008A0D91"/>
    <w:rsid w:val="008A0FAF"/>
    <w:rsid w:val="008A16C0"/>
    <w:rsid w:val="008A17C4"/>
    <w:rsid w:val="008A1A59"/>
    <w:rsid w:val="008A1F60"/>
    <w:rsid w:val="008A2000"/>
    <w:rsid w:val="008A21AD"/>
    <w:rsid w:val="008A2234"/>
    <w:rsid w:val="008A22CA"/>
    <w:rsid w:val="008A23C7"/>
    <w:rsid w:val="008A24D9"/>
    <w:rsid w:val="008A269E"/>
    <w:rsid w:val="008A28A3"/>
    <w:rsid w:val="008A29DA"/>
    <w:rsid w:val="008A2A25"/>
    <w:rsid w:val="008A2EEE"/>
    <w:rsid w:val="008A3065"/>
    <w:rsid w:val="008A3168"/>
    <w:rsid w:val="008A321B"/>
    <w:rsid w:val="008A34CC"/>
    <w:rsid w:val="008A3962"/>
    <w:rsid w:val="008A3B18"/>
    <w:rsid w:val="008A3BD3"/>
    <w:rsid w:val="008A3C2C"/>
    <w:rsid w:val="008A4A46"/>
    <w:rsid w:val="008A4EB8"/>
    <w:rsid w:val="008A5163"/>
    <w:rsid w:val="008A521F"/>
    <w:rsid w:val="008A5C3C"/>
    <w:rsid w:val="008A5FB8"/>
    <w:rsid w:val="008A6069"/>
    <w:rsid w:val="008A6546"/>
    <w:rsid w:val="008A690A"/>
    <w:rsid w:val="008A69BA"/>
    <w:rsid w:val="008A6C95"/>
    <w:rsid w:val="008A6CDF"/>
    <w:rsid w:val="008A6D0F"/>
    <w:rsid w:val="008A758F"/>
    <w:rsid w:val="008A7913"/>
    <w:rsid w:val="008A7B3F"/>
    <w:rsid w:val="008A9322"/>
    <w:rsid w:val="008B002E"/>
    <w:rsid w:val="008B0072"/>
    <w:rsid w:val="008B00B5"/>
    <w:rsid w:val="008B027A"/>
    <w:rsid w:val="008B0473"/>
    <w:rsid w:val="008B0BB7"/>
    <w:rsid w:val="008B0D24"/>
    <w:rsid w:val="008B1023"/>
    <w:rsid w:val="008B11FD"/>
    <w:rsid w:val="008B13EF"/>
    <w:rsid w:val="008B13FE"/>
    <w:rsid w:val="008B19CC"/>
    <w:rsid w:val="008B1E1A"/>
    <w:rsid w:val="008B1E7A"/>
    <w:rsid w:val="008B1EE0"/>
    <w:rsid w:val="008B2536"/>
    <w:rsid w:val="008B259E"/>
    <w:rsid w:val="008B26F0"/>
    <w:rsid w:val="008B2A72"/>
    <w:rsid w:val="008B2B88"/>
    <w:rsid w:val="008B304D"/>
    <w:rsid w:val="008B31A4"/>
    <w:rsid w:val="008B31B3"/>
    <w:rsid w:val="008B3420"/>
    <w:rsid w:val="008B34F1"/>
    <w:rsid w:val="008B3506"/>
    <w:rsid w:val="008B3602"/>
    <w:rsid w:val="008B366D"/>
    <w:rsid w:val="008B3EDB"/>
    <w:rsid w:val="008B4070"/>
    <w:rsid w:val="008B4A3B"/>
    <w:rsid w:val="008B4D63"/>
    <w:rsid w:val="008B4E1D"/>
    <w:rsid w:val="008B5132"/>
    <w:rsid w:val="008B51B1"/>
    <w:rsid w:val="008B55E1"/>
    <w:rsid w:val="008B57C3"/>
    <w:rsid w:val="008B57D8"/>
    <w:rsid w:val="008B58CB"/>
    <w:rsid w:val="008B61A9"/>
    <w:rsid w:val="008B65E3"/>
    <w:rsid w:val="008B6828"/>
    <w:rsid w:val="008B6B97"/>
    <w:rsid w:val="008B705D"/>
    <w:rsid w:val="008B7567"/>
    <w:rsid w:val="008B772B"/>
    <w:rsid w:val="008B774D"/>
    <w:rsid w:val="008B794B"/>
    <w:rsid w:val="008B799D"/>
    <w:rsid w:val="008B7B56"/>
    <w:rsid w:val="008B7E8B"/>
    <w:rsid w:val="008C0079"/>
    <w:rsid w:val="008C0FA8"/>
    <w:rsid w:val="008C107E"/>
    <w:rsid w:val="008C1247"/>
    <w:rsid w:val="008C1284"/>
    <w:rsid w:val="008C155F"/>
    <w:rsid w:val="008C1596"/>
    <w:rsid w:val="008C15C6"/>
    <w:rsid w:val="008C1747"/>
    <w:rsid w:val="008C1BD9"/>
    <w:rsid w:val="008C1D8C"/>
    <w:rsid w:val="008C1EF1"/>
    <w:rsid w:val="008C2317"/>
    <w:rsid w:val="008C269E"/>
    <w:rsid w:val="008C2A52"/>
    <w:rsid w:val="008C2D2C"/>
    <w:rsid w:val="008C3C22"/>
    <w:rsid w:val="008C42AE"/>
    <w:rsid w:val="008C430A"/>
    <w:rsid w:val="008C443A"/>
    <w:rsid w:val="008C4468"/>
    <w:rsid w:val="008C45BC"/>
    <w:rsid w:val="008C47DF"/>
    <w:rsid w:val="008C47F8"/>
    <w:rsid w:val="008C48E7"/>
    <w:rsid w:val="008C4E36"/>
    <w:rsid w:val="008C5019"/>
    <w:rsid w:val="008C5215"/>
    <w:rsid w:val="008C5414"/>
    <w:rsid w:val="008C5496"/>
    <w:rsid w:val="008C5501"/>
    <w:rsid w:val="008C5727"/>
    <w:rsid w:val="008C576E"/>
    <w:rsid w:val="008C59BF"/>
    <w:rsid w:val="008C59D6"/>
    <w:rsid w:val="008C5E85"/>
    <w:rsid w:val="008C64F0"/>
    <w:rsid w:val="008C74BE"/>
    <w:rsid w:val="008C74CD"/>
    <w:rsid w:val="008C75FD"/>
    <w:rsid w:val="008C7660"/>
    <w:rsid w:val="008C7701"/>
    <w:rsid w:val="008C79E3"/>
    <w:rsid w:val="008C7ADA"/>
    <w:rsid w:val="008D016B"/>
    <w:rsid w:val="008D02AB"/>
    <w:rsid w:val="008D02D5"/>
    <w:rsid w:val="008D0440"/>
    <w:rsid w:val="008D04C4"/>
    <w:rsid w:val="008D05DF"/>
    <w:rsid w:val="008D0627"/>
    <w:rsid w:val="008D0842"/>
    <w:rsid w:val="008D0B66"/>
    <w:rsid w:val="008D1515"/>
    <w:rsid w:val="008D17DD"/>
    <w:rsid w:val="008D1AAB"/>
    <w:rsid w:val="008D1CA0"/>
    <w:rsid w:val="008D1D56"/>
    <w:rsid w:val="008D23BE"/>
    <w:rsid w:val="008D23D8"/>
    <w:rsid w:val="008D251B"/>
    <w:rsid w:val="008D2692"/>
    <w:rsid w:val="008D28A8"/>
    <w:rsid w:val="008D2D20"/>
    <w:rsid w:val="008D31EC"/>
    <w:rsid w:val="008D3235"/>
    <w:rsid w:val="008D3657"/>
    <w:rsid w:val="008D377B"/>
    <w:rsid w:val="008D3915"/>
    <w:rsid w:val="008D3F80"/>
    <w:rsid w:val="008D4067"/>
    <w:rsid w:val="008D47C3"/>
    <w:rsid w:val="008D4849"/>
    <w:rsid w:val="008D49FD"/>
    <w:rsid w:val="008D4B30"/>
    <w:rsid w:val="008D4B52"/>
    <w:rsid w:val="008D4EFD"/>
    <w:rsid w:val="008D4FDC"/>
    <w:rsid w:val="008D511A"/>
    <w:rsid w:val="008D56A1"/>
    <w:rsid w:val="008D571E"/>
    <w:rsid w:val="008D59F0"/>
    <w:rsid w:val="008D5A71"/>
    <w:rsid w:val="008D5C30"/>
    <w:rsid w:val="008D5FB3"/>
    <w:rsid w:val="008D616B"/>
    <w:rsid w:val="008D619D"/>
    <w:rsid w:val="008D6925"/>
    <w:rsid w:val="008D6A5D"/>
    <w:rsid w:val="008D6CD6"/>
    <w:rsid w:val="008D7301"/>
    <w:rsid w:val="008D7323"/>
    <w:rsid w:val="008D7471"/>
    <w:rsid w:val="008D7555"/>
    <w:rsid w:val="008D7B81"/>
    <w:rsid w:val="008D7CBF"/>
    <w:rsid w:val="008E0A9B"/>
    <w:rsid w:val="008E0B0B"/>
    <w:rsid w:val="008E0BAB"/>
    <w:rsid w:val="008E0F9F"/>
    <w:rsid w:val="008E1302"/>
    <w:rsid w:val="008E14CA"/>
    <w:rsid w:val="008E1991"/>
    <w:rsid w:val="008E1A4D"/>
    <w:rsid w:val="008E1B9B"/>
    <w:rsid w:val="008E1CD3"/>
    <w:rsid w:val="008E1E39"/>
    <w:rsid w:val="008E2094"/>
    <w:rsid w:val="008E2531"/>
    <w:rsid w:val="008E29E2"/>
    <w:rsid w:val="008E3375"/>
    <w:rsid w:val="008E38B9"/>
    <w:rsid w:val="008E3AF5"/>
    <w:rsid w:val="008E4202"/>
    <w:rsid w:val="008E4289"/>
    <w:rsid w:val="008E4836"/>
    <w:rsid w:val="008E4DA7"/>
    <w:rsid w:val="008E51A3"/>
    <w:rsid w:val="008E56E2"/>
    <w:rsid w:val="008E5F7B"/>
    <w:rsid w:val="008E61FF"/>
    <w:rsid w:val="008E676D"/>
    <w:rsid w:val="008E6777"/>
    <w:rsid w:val="008E6994"/>
    <w:rsid w:val="008E70AB"/>
    <w:rsid w:val="008E70D3"/>
    <w:rsid w:val="008E7641"/>
    <w:rsid w:val="008E7663"/>
    <w:rsid w:val="008E7AC2"/>
    <w:rsid w:val="008E7DDD"/>
    <w:rsid w:val="008E7EEA"/>
    <w:rsid w:val="008F01B8"/>
    <w:rsid w:val="008F01DF"/>
    <w:rsid w:val="008F04E4"/>
    <w:rsid w:val="008F0870"/>
    <w:rsid w:val="008F0A29"/>
    <w:rsid w:val="008F0CD4"/>
    <w:rsid w:val="008F0FF3"/>
    <w:rsid w:val="008F120F"/>
    <w:rsid w:val="008F15C2"/>
    <w:rsid w:val="008F23FF"/>
    <w:rsid w:val="008F2412"/>
    <w:rsid w:val="008F2458"/>
    <w:rsid w:val="008F26FD"/>
    <w:rsid w:val="008F2987"/>
    <w:rsid w:val="008F2A16"/>
    <w:rsid w:val="008F2C84"/>
    <w:rsid w:val="008F3499"/>
    <w:rsid w:val="008F3B9E"/>
    <w:rsid w:val="008F3C73"/>
    <w:rsid w:val="008F3D8F"/>
    <w:rsid w:val="008F3F0A"/>
    <w:rsid w:val="008F43DE"/>
    <w:rsid w:val="008F4615"/>
    <w:rsid w:val="008F4DF8"/>
    <w:rsid w:val="008F584A"/>
    <w:rsid w:val="008F5B62"/>
    <w:rsid w:val="008F5C30"/>
    <w:rsid w:val="008F5ED2"/>
    <w:rsid w:val="008F60D4"/>
    <w:rsid w:val="008F61BB"/>
    <w:rsid w:val="008F6B48"/>
    <w:rsid w:val="008F6C1D"/>
    <w:rsid w:val="008F7038"/>
    <w:rsid w:val="008F733A"/>
    <w:rsid w:val="008F76C6"/>
    <w:rsid w:val="008F7B02"/>
    <w:rsid w:val="008F7F24"/>
    <w:rsid w:val="008F7F94"/>
    <w:rsid w:val="009007E5"/>
    <w:rsid w:val="0090090B"/>
    <w:rsid w:val="00900AED"/>
    <w:rsid w:val="00900CB0"/>
    <w:rsid w:val="00900DCB"/>
    <w:rsid w:val="00900EE9"/>
    <w:rsid w:val="00900FDB"/>
    <w:rsid w:val="00901046"/>
    <w:rsid w:val="0090106B"/>
    <w:rsid w:val="009018D4"/>
    <w:rsid w:val="00901A97"/>
    <w:rsid w:val="00901AEF"/>
    <w:rsid w:val="00901CE7"/>
    <w:rsid w:val="00901D88"/>
    <w:rsid w:val="00901E35"/>
    <w:rsid w:val="009020CB"/>
    <w:rsid w:val="0090263A"/>
    <w:rsid w:val="00902722"/>
    <w:rsid w:val="009028E3"/>
    <w:rsid w:val="00902A82"/>
    <w:rsid w:val="00902DE3"/>
    <w:rsid w:val="009031BE"/>
    <w:rsid w:val="00903683"/>
    <w:rsid w:val="00903894"/>
    <w:rsid w:val="00904295"/>
    <w:rsid w:val="009044F1"/>
    <w:rsid w:val="0090456D"/>
    <w:rsid w:val="0090470D"/>
    <w:rsid w:val="00904967"/>
    <w:rsid w:val="00904CC7"/>
    <w:rsid w:val="0090520F"/>
    <w:rsid w:val="009053BB"/>
    <w:rsid w:val="009056AA"/>
    <w:rsid w:val="00905A48"/>
    <w:rsid w:val="00905B10"/>
    <w:rsid w:val="00905C16"/>
    <w:rsid w:val="00905E1E"/>
    <w:rsid w:val="00906292"/>
    <w:rsid w:val="009062CE"/>
    <w:rsid w:val="00906491"/>
    <w:rsid w:val="00906681"/>
    <w:rsid w:val="0090674A"/>
    <w:rsid w:val="00906937"/>
    <w:rsid w:val="00906AAF"/>
    <w:rsid w:val="00906B74"/>
    <w:rsid w:val="00906CC2"/>
    <w:rsid w:val="00906DD3"/>
    <w:rsid w:val="00906EB8"/>
    <w:rsid w:val="00906FFC"/>
    <w:rsid w:val="0090703A"/>
    <w:rsid w:val="009072B1"/>
    <w:rsid w:val="009077AE"/>
    <w:rsid w:val="009106ED"/>
    <w:rsid w:val="00910B98"/>
    <w:rsid w:val="0091120C"/>
    <w:rsid w:val="009112A7"/>
    <w:rsid w:val="0091155A"/>
    <w:rsid w:val="00911710"/>
    <w:rsid w:val="00911750"/>
    <w:rsid w:val="00911A59"/>
    <w:rsid w:val="00911B9B"/>
    <w:rsid w:val="00911C52"/>
    <w:rsid w:val="00911DC5"/>
    <w:rsid w:val="00911F99"/>
    <w:rsid w:val="0091269B"/>
    <w:rsid w:val="00912A4F"/>
    <w:rsid w:val="00912C07"/>
    <w:rsid w:val="00912EA4"/>
    <w:rsid w:val="00913714"/>
    <w:rsid w:val="009137FB"/>
    <w:rsid w:val="009138F9"/>
    <w:rsid w:val="00913C3D"/>
    <w:rsid w:val="00913F3C"/>
    <w:rsid w:val="00914D0E"/>
    <w:rsid w:val="00914D30"/>
    <w:rsid w:val="00914EDB"/>
    <w:rsid w:val="00914F77"/>
    <w:rsid w:val="0091531A"/>
    <w:rsid w:val="009153BF"/>
    <w:rsid w:val="009157C6"/>
    <w:rsid w:val="00915AFF"/>
    <w:rsid w:val="00915CAE"/>
    <w:rsid w:val="0091605F"/>
    <w:rsid w:val="00916333"/>
    <w:rsid w:val="0091640C"/>
    <w:rsid w:val="009164FA"/>
    <w:rsid w:val="00916789"/>
    <w:rsid w:val="00916B6A"/>
    <w:rsid w:val="00916E12"/>
    <w:rsid w:val="00916EB0"/>
    <w:rsid w:val="00916F36"/>
    <w:rsid w:val="00917077"/>
    <w:rsid w:val="009170DE"/>
    <w:rsid w:val="00917176"/>
    <w:rsid w:val="0091719A"/>
    <w:rsid w:val="009177E3"/>
    <w:rsid w:val="00917A72"/>
    <w:rsid w:val="00917D06"/>
    <w:rsid w:val="00917E98"/>
    <w:rsid w:val="00917FB4"/>
    <w:rsid w:val="009201F1"/>
    <w:rsid w:val="009202F3"/>
    <w:rsid w:val="0092057C"/>
    <w:rsid w:val="00920E54"/>
    <w:rsid w:val="00921331"/>
    <w:rsid w:val="0092146D"/>
    <w:rsid w:val="0092154D"/>
    <w:rsid w:val="00921945"/>
    <w:rsid w:val="00921B0C"/>
    <w:rsid w:val="00921C66"/>
    <w:rsid w:val="00921C78"/>
    <w:rsid w:val="00921D96"/>
    <w:rsid w:val="00922127"/>
    <w:rsid w:val="0092217C"/>
    <w:rsid w:val="009221FC"/>
    <w:rsid w:val="009222BD"/>
    <w:rsid w:val="00922457"/>
    <w:rsid w:val="009225E8"/>
    <w:rsid w:val="009225F9"/>
    <w:rsid w:val="00922875"/>
    <w:rsid w:val="00922D1E"/>
    <w:rsid w:val="00923395"/>
    <w:rsid w:val="00923590"/>
    <w:rsid w:val="00923A16"/>
    <w:rsid w:val="00923A89"/>
    <w:rsid w:val="00924220"/>
    <w:rsid w:val="00924428"/>
    <w:rsid w:val="00924592"/>
    <w:rsid w:val="0092469F"/>
    <w:rsid w:val="009247DB"/>
    <w:rsid w:val="009248C6"/>
    <w:rsid w:val="0092500C"/>
    <w:rsid w:val="00925200"/>
    <w:rsid w:val="009263C9"/>
    <w:rsid w:val="00926992"/>
    <w:rsid w:val="00926B35"/>
    <w:rsid w:val="00926FF3"/>
    <w:rsid w:val="0092744F"/>
    <w:rsid w:val="009277C8"/>
    <w:rsid w:val="00927CB1"/>
    <w:rsid w:val="00927E1B"/>
    <w:rsid w:val="0093019A"/>
    <w:rsid w:val="009303C3"/>
    <w:rsid w:val="009304AC"/>
    <w:rsid w:val="00930820"/>
    <w:rsid w:val="00930F2F"/>
    <w:rsid w:val="00931213"/>
    <w:rsid w:val="00931395"/>
    <w:rsid w:val="009313E4"/>
    <w:rsid w:val="009316CD"/>
    <w:rsid w:val="00931943"/>
    <w:rsid w:val="00931A37"/>
    <w:rsid w:val="00931DD8"/>
    <w:rsid w:val="00932281"/>
    <w:rsid w:val="009323B5"/>
    <w:rsid w:val="009323F8"/>
    <w:rsid w:val="009326B0"/>
    <w:rsid w:val="00932858"/>
    <w:rsid w:val="009329A8"/>
    <w:rsid w:val="009331E4"/>
    <w:rsid w:val="009332E1"/>
    <w:rsid w:val="0093342A"/>
    <w:rsid w:val="009335C9"/>
    <w:rsid w:val="0093388D"/>
    <w:rsid w:val="00933D03"/>
    <w:rsid w:val="00933D92"/>
    <w:rsid w:val="00933DEF"/>
    <w:rsid w:val="00933E39"/>
    <w:rsid w:val="0093444B"/>
    <w:rsid w:val="0093468F"/>
    <w:rsid w:val="00934CB2"/>
    <w:rsid w:val="00934EAE"/>
    <w:rsid w:val="00934ED2"/>
    <w:rsid w:val="00935299"/>
    <w:rsid w:val="009355F3"/>
    <w:rsid w:val="0093562E"/>
    <w:rsid w:val="009359D2"/>
    <w:rsid w:val="00935D31"/>
    <w:rsid w:val="00935DE3"/>
    <w:rsid w:val="00935FBF"/>
    <w:rsid w:val="00935FD0"/>
    <w:rsid w:val="00935FF7"/>
    <w:rsid w:val="00936287"/>
    <w:rsid w:val="0093690F"/>
    <w:rsid w:val="009374B6"/>
    <w:rsid w:val="00937611"/>
    <w:rsid w:val="009376B9"/>
    <w:rsid w:val="009377EB"/>
    <w:rsid w:val="00937936"/>
    <w:rsid w:val="00937C82"/>
    <w:rsid w:val="0094006B"/>
    <w:rsid w:val="00940076"/>
    <w:rsid w:val="00940333"/>
    <w:rsid w:val="00940605"/>
    <w:rsid w:val="00940945"/>
    <w:rsid w:val="00940B21"/>
    <w:rsid w:val="009411E7"/>
    <w:rsid w:val="00941617"/>
    <w:rsid w:val="00941645"/>
    <w:rsid w:val="0094178A"/>
    <w:rsid w:val="009419A8"/>
    <w:rsid w:val="00941E84"/>
    <w:rsid w:val="00942077"/>
    <w:rsid w:val="009421AD"/>
    <w:rsid w:val="009423F6"/>
    <w:rsid w:val="0094250B"/>
    <w:rsid w:val="009427C7"/>
    <w:rsid w:val="00942A54"/>
    <w:rsid w:val="00942AA9"/>
    <w:rsid w:val="00942C72"/>
    <w:rsid w:val="00942CD4"/>
    <w:rsid w:val="0094328E"/>
    <w:rsid w:val="009437D6"/>
    <w:rsid w:val="00943B51"/>
    <w:rsid w:val="00943CA3"/>
    <w:rsid w:val="00943CF2"/>
    <w:rsid w:val="00943E9C"/>
    <w:rsid w:val="00943F10"/>
    <w:rsid w:val="009442CD"/>
    <w:rsid w:val="0094446C"/>
    <w:rsid w:val="00944776"/>
    <w:rsid w:val="009448B5"/>
    <w:rsid w:val="00944D21"/>
    <w:rsid w:val="00945001"/>
    <w:rsid w:val="009454EA"/>
    <w:rsid w:val="00945CE9"/>
    <w:rsid w:val="00945DC3"/>
    <w:rsid w:val="00946017"/>
    <w:rsid w:val="00946501"/>
    <w:rsid w:val="0094657E"/>
    <w:rsid w:val="0094660E"/>
    <w:rsid w:val="00946698"/>
    <w:rsid w:val="00946CFC"/>
    <w:rsid w:val="0094703C"/>
    <w:rsid w:val="00947240"/>
    <w:rsid w:val="0094735B"/>
    <w:rsid w:val="00947604"/>
    <w:rsid w:val="0094762F"/>
    <w:rsid w:val="00947741"/>
    <w:rsid w:val="00947949"/>
    <w:rsid w:val="00950047"/>
    <w:rsid w:val="00950512"/>
    <w:rsid w:val="009506EB"/>
    <w:rsid w:val="00950832"/>
    <w:rsid w:val="009508FD"/>
    <w:rsid w:val="00951785"/>
    <w:rsid w:val="00951940"/>
    <w:rsid w:val="0095199E"/>
    <w:rsid w:val="00951B87"/>
    <w:rsid w:val="00952337"/>
    <w:rsid w:val="00952443"/>
    <w:rsid w:val="0095277A"/>
    <w:rsid w:val="00952806"/>
    <w:rsid w:val="00952858"/>
    <w:rsid w:val="00952F7B"/>
    <w:rsid w:val="00953A8E"/>
    <w:rsid w:val="00953A9E"/>
    <w:rsid w:val="00953CA8"/>
    <w:rsid w:val="009540B1"/>
    <w:rsid w:val="00954410"/>
    <w:rsid w:val="00954D06"/>
    <w:rsid w:val="00955295"/>
    <w:rsid w:val="00955529"/>
    <w:rsid w:val="00955A34"/>
    <w:rsid w:val="0095601F"/>
    <w:rsid w:val="009561A3"/>
    <w:rsid w:val="009562AE"/>
    <w:rsid w:val="00956534"/>
    <w:rsid w:val="009566BF"/>
    <w:rsid w:val="00956A3B"/>
    <w:rsid w:val="00956A90"/>
    <w:rsid w:val="00956D3E"/>
    <w:rsid w:val="00956FE2"/>
    <w:rsid w:val="00957259"/>
    <w:rsid w:val="009577C3"/>
    <w:rsid w:val="00957AF4"/>
    <w:rsid w:val="00957D2D"/>
    <w:rsid w:val="00960289"/>
    <w:rsid w:val="00960797"/>
    <w:rsid w:val="009608BA"/>
    <w:rsid w:val="009609F5"/>
    <w:rsid w:val="00960A98"/>
    <w:rsid w:val="00960DC5"/>
    <w:rsid w:val="00961121"/>
    <w:rsid w:val="009611FC"/>
    <w:rsid w:val="009614B5"/>
    <w:rsid w:val="0096166A"/>
    <w:rsid w:val="00961711"/>
    <w:rsid w:val="009618DF"/>
    <w:rsid w:val="00961904"/>
    <w:rsid w:val="00961A3D"/>
    <w:rsid w:val="00961AC2"/>
    <w:rsid w:val="009622E5"/>
    <w:rsid w:val="00962364"/>
    <w:rsid w:val="00962AB9"/>
    <w:rsid w:val="00962EC6"/>
    <w:rsid w:val="00963147"/>
    <w:rsid w:val="009631EA"/>
    <w:rsid w:val="00963231"/>
    <w:rsid w:val="009634D9"/>
    <w:rsid w:val="00963D0F"/>
    <w:rsid w:val="0096409B"/>
    <w:rsid w:val="0096428F"/>
    <w:rsid w:val="00964643"/>
    <w:rsid w:val="00964807"/>
    <w:rsid w:val="00964953"/>
    <w:rsid w:val="00964CD2"/>
    <w:rsid w:val="00964E62"/>
    <w:rsid w:val="00965068"/>
    <w:rsid w:val="009650E0"/>
    <w:rsid w:val="009657FB"/>
    <w:rsid w:val="009660DA"/>
    <w:rsid w:val="0096619C"/>
    <w:rsid w:val="009664D2"/>
    <w:rsid w:val="00966FBB"/>
    <w:rsid w:val="0096712D"/>
    <w:rsid w:val="00967215"/>
    <w:rsid w:val="0096732C"/>
    <w:rsid w:val="009678B8"/>
    <w:rsid w:val="00967AFB"/>
    <w:rsid w:val="00967F42"/>
    <w:rsid w:val="00970696"/>
    <w:rsid w:val="00970705"/>
    <w:rsid w:val="0097097F"/>
    <w:rsid w:val="00970EA9"/>
    <w:rsid w:val="00970FA5"/>
    <w:rsid w:val="00970FD5"/>
    <w:rsid w:val="009711F0"/>
    <w:rsid w:val="00971480"/>
    <w:rsid w:val="0097169D"/>
    <w:rsid w:val="00972062"/>
    <w:rsid w:val="00972291"/>
    <w:rsid w:val="009722E9"/>
    <w:rsid w:val="009722F3"/>
    <w:rsid w:val="009722F8"/>
    <w:rsid w:val="0097240E"/>
    <w:rsid w:val="009724CF"/>
    <w:rsid w:val="0097276E"/>
    <w:rsid w:val="00972D72"/>
    <w:rsid w:val="0097357C"/>
    <w:rsid w:val="00973630"/>
    <w:rsid w:val="009736AB"/>
    <w:rsid w:val="0097373D"/>
    <w:rsid w:val="00973C43"/>
    <w:rsid w:val="00974185"/>
    <w:rsid w:val="00974972"/>
    <w:rsid w:val="009749AC"/>
    <w:rsid w:val="00974E29"/>
    <w:rsid w:val="00975106"/>
    <w:rsid w:val="00975B0C"/>
    <w:rsid w:val="00975DE7"/>
    <w:rsid w:val="00975F17"/>
    <w:rsid w:val="0097617D"/>
    <w:rsid w:val="0097671F"/>
    <w:rsid w:val="00976741"/>
    <w:rsid w:val="00976779"/>
    <w:rsid w:val="00976792"/>
    <w:rsid w:val="009767E8"/>
    <w:rsid w:val="009769D0"/>
    <w:rsid w:val="00976E08"/>
    <w:rsid w:val="00977002"/>
    <w:rsid w:val="00977102"/>
    <w:rsid w:val="00977A0E"/>
    <w:rsid w:val="00977EAF"/>
    <w:rsid w:val="00977ED0"/>
    <w:rsid w:val="00977FAC"/>
    <w:rsid w:val="0098008E"/>
    <w:rsid w:val="009801BA"/>
    <w:rsid w:val="009803CC"/>
    <w:rsid w:val="0098062D"/>
    <w:rsid w:val="00980729"/>
    <w:rsid w:val="0098084E"/>
    <w:rsid w:val="00980A46"/>
    <w:rsid w:val="00980D49"/>
    <w:rsid w:val="009817F1"/>
    <w:rsid w:val="00981BDC"/>
    <w:rsid w:val="009826DF"/>
    <w:rsid w:val="0098282F"/>
    <w:rsid w:val="00982926"/>
    <w:rsid w:val="00982A2C"/>
    <w:rsid w:val="00982DB6"/>
    <w:rsid w:val="00983039"/>
    <w:rsid w:val="0098333A"/>
    <w:rsid w:val="00983349"/>
    <w:rsid w:val="00983354"/>
    <w:rsid w:val="00983560"/>
    <w:rsid w:val="009839A1"/>
    <w:rsid w:val="00983B65"/>
    <w:rsid w:val="00983F4C"/>
    <w:rsid w:val="00984075"/>
    <w:rsid w:val="0098494C"/>
    <w:rsid w:val="00984BB2"/>
    <w:rsid w:val="00984BE2"/>
    <w:rsid w:val="00984CE5"/>
    <w:rsid w:val="0098521B"/>
    <w:rsid w:val="00985452"/>
    <w:rsid w:val="009854DC"/>
    <w:rsid w:val="00985892"/>
    <w:rsid w:val="00985917"/>
    <w:rsid w:val="00985EFD"/>
    <w:rsid w:val="00986213"/>
    <w:rsid w:val="009862D9"/>
    <w:rsid w:val="00986728"/>
    <w:rsid w:val="00986736"/>
    <w:rsid w:val="00986F07"/>
    <w:rsid w:val="00987200"/>
    <w:rsid w:val="00987292"/>
    <w:rsid w:val="00987470"/>
    <w:rsid w:val="0098751D"/>
    <w:rsid w:val="009878F7"/>
    <w:rsid w:val="00987AD5"/>
    <w:rsid w:val="009902C3"/>
    <w:rsid w:val="009902F2"/>
    <w:rsid w:val="00990700"/>
    <w:rsid w:val="00990796"/>
    <w:rsid w:val="00990BE6"/>
    <w:rsid w:val="00990E2E"/>
    <w:rsid w:val="00990ECE"/>
    <w:rsid w:val="00991062"/>
    <w:rsid w:val="009917FC"/>
    <w:rsid w:val="00991CFA"/>
    <w:rsid w:val="00991FA6"/>
    <w:rsid w:val="009928A3"/>
    <w:rsid w:val="009931F3"/>
    <w:rsid w:val="00993412"/>
    <w:rsid w:val="0099350C"/>
    <w:rsid w:val="00993749"/>
    <w:rsid w:val="009937CA"/>
    <w:rsid w:val="009938C6"/>
    <w:rsid w:val="00993AD8"/>
    <w:rsid w:val="009945F1"/>
    <w:rsid w:val="0099485B"/>
    <w:rsid w:val="00994A9C"/>
    <w:rsid w:val="00994B87"/>
    <w:rsid w:val="00994CA1"/>
    <w:rsid w:val="00994EFB"/>
    <w:rsid w:val="009951EF"/>
    <w:rsid w:val="00995300"/>
    <w:rsid w:val="00995369"/>
    <w:rsid w:val="00995903"/>
    <w:rsid w:val="009959A9"/>
    <w:rsid w:val="00995BDC"/>
    <w:rsid w:val="00995BFB"/>
    <w:rsid w:val="00995C58"/>
    <w:rsid w:val="00995E71"/>
    <w:rsid w:val="009961A7"/>
    <w:rsid w:val="00996382"/>
    <w:rsid w:val="009964FD"/>
    <w:rsid w:val="00996638"/>
    <w:rsid w:val="009967AD"/>
    <w:rsid w:val="00996A6D"/>
    <w:rsid w:val="00997007"/>
    <w:rsid w:val="00997128"/>
    <w:rsid w:val="0099716E"/>
    <w:rsid w:val="009971D3"/>
    <w:rsid w:val="0099723E"/>
    <w:rsid w:val="00997B59"/>
    <w:rsid w:val="00997E87"/>
    <w:rsid w:val="009A0277"/>
    <w:rsid w:val="009A040A"/>
    <w:rsid w:val="009A08F0"/>
    <w:rsid w:val="009A0A4B"/>
    <w:rsid w:val="009A0CDB"/>
    <w:rsid w:val="009A0D10"/>
    <w:rsid w:val="009A0D8C"/>
    <w:rsid w:val="009A1079"/>
    <w:rsid w:val="009A12F7"/>
    <w:rsid w:val="009A1591"/>
    <w:rsid w:val="009A1917"/>
    <w:rsid w:val="009A1F47"/>
    <w:rsid w:val="009A2876"/>
    <w:rsid w:val="009A2BC9"/>
    <w:rsid w:val="009A2CB0"/>
    <w:rsid w:val="009A31EF"/>
    <w:rsid w:val="009A3258"/>
    <w:rsid w:val="009A32B7"/>
    <w:rsid w:val="009A33BF"/>
    <w:rsid w:val="009A3B2C"/>
    <w:rsid w:val="009A3B5E"/>
    <w:rsid w:val="009A3B6A"/>
    <w:rsid w:val="009A3DA9"/>
    <w:rsid w:val="009A3EBB"/>
    <w:rsid w:val="009A3ED8"/>
    <w:rsid w:val="009A3FB6"/>
    <w:rsid w:val="009A3FE4"/>
    <w:rsid w:val="009A404C"/>
    <w:rsid w:val="009A460F"/>
    <w:rsid w:val="009A47F8"/>
    <w:rsid w:val="009A4817"/>
    <w:rsid w:val="009A4F56"/>
    <w:rsid w:val="009A4FFA"/>
    <w:rsid w:val="009A505D"/>
    <w:rsid w:val="009A5665"/>
    <w:rsid w:val="009A5AF1"/>
    <w:rsid w:val="009A5B69"/>
    <w:rsid w:val="009A6100"/>
    <w:rsid w:val="009A6292"/>
    <w:rsid w:val="009A6562"/>
    <w:rsid w:val="009A67E1"/>
    <w:rsid w:val="009A6CC4"/>
    <w:rsid w:val="009A6E89"/>
    <w:rsid w:val="009A701E"/>
    <w:rsid w:val="009A70C6"/>
    <w:rsid w:val="009A7512"/>
    <w:rsid w:val="009A77CC"/>
    <w:rsid w:val="009A792C"/>
    <w:rsid w:val="009A7A11"/>
    <w:rsid w:val="009A7A45"/>
    <w:rsid w:val="009A7CD8"/>
    <w:rsid w:val="009A7E56"/>
    <w:rsid w:val="009B034A"/>
    <w:rsid w:val="009B080D"/>
    <w:rsid w:val="009B08FB"/>
    <w:rsid w:val="009B0DE3"/>
    <w:rsid w:val="009B1101"/>
    <w:rsid w:val="009B1221"/>
    <w:rsid w:val="009B1234"/>
    <w:rsid w:val="009B123F"/>
    <w:rsid w:val="009B1281"/>
    <w:rsid w:val="009B14A0"/>
    <w:rsid w:val="009B1927"/>
    <w:rsid w:val="009B1A39"/>
    <w:rsid w:val="009B24FA"/>
    <w:rsid w:val="009B29A4"/>
    <w:rsid w:val="009B2B2E"/>
    <w:rsid w:val="009B2C83"/>
    <w:rsid w:val="009B3003"/>
    <w:rsid w:val="009B3024"/>
    <w:rsid w:val="009B33D6"/>
    <w:rsid w:val="009B344A"/>
    <w:rsid w:val="009B34F8"/>
    <w:rsid w:val="009B36EE"/>
    <w:rsid w:val="009B3781"/>
    <w:rsid w:val="009B436C"/>
    <w:rsid w:val="009B452B"/>
    <w:rsid w:val="009B45CF"/>
    <w:rsid w:val="009B4652"/>
    <w:rsid w:val="009B46C6"/>
    <w:rsid w:val="009B46E4"/>
    <w:rsid w:val="009B4C0D"/>
    <w:rsid w:val="009B4E04"/>
    <w:rsid w:val="009B54A2"/>
    <w:rsid w:val="009B5A97"/>
    <w:rsid w:val="009B5E3B"/>
    <w:rsid w:val="009B6041"/>
    <w:rsid w:val="009B60A9"/>
    <w:rsid w:val="009B6333"/>
    <w:rsid w:val="009B633E"/>
    <w:rsid w:val="009B634D"/>
    <w:rsid w:val="009B6605"/>
    <w:rsid w:val="009B678E"/>
    <w:rsid w:val="009B67DA"/>
    <w:rsid w:val="009B6817"/>
    <w:rsid w:val="009B686F"/>
    <w:rsid w:val="009B6CD4"/>
    <w:rsid w:val="009B7085"/>
    <w:rsid w:val="009B72C2"/>
    <w:rsid w:val="009B7F87"/>
    <w:rsid w:val="009C01BA"/>
    <w:rsid w:val="009C042B"/>
    <w:rsid w:val="009C0443"/>
    <w:rsid w:val="009C0531"/>
    <w:rsid w:val="009C0BD9"/>
    <w:rsid w:val="009C0C21"/>
    <w:rsid w:val="009C0F15"/>
    <w:rsid w:val="009C0FEB"/>
    <w:rsid w:val="009C1883"/>
    <w:rsid w:val="009C1B79"/>
    <w:rsid w:val="009C1CB4"/>
    <w:rsid w:val="009C1E9A"/>
    <w:rsid w:val="009C2446"/>
    <w:rsid w:val="009C25D9"/>
    <w:rsid w:val="009C27BC"/>
    <w:rsid w:val="009C28C8"/>
    <w:rsid w:val="009C2D45"/>
    <w:rsid w:val="009C2E40"/>
    <w:rsid w:val="009C354F"/>
    <w:rsid w:val="009C3AAC"/>
    <w:rsid w:val="009C3ABA"/>
    <w:rsid w:val="009C3B16"/>
    <w:rsid w:val="009C3B86"/>
    <w:rsid w:val="009C3CB7"/>
    <w:rsid w:val="009C3CEA"/>
    <w:rsid w:val="009C3FF3"/>
    <w:rsid w:val="009C436D"/>
    <w:rsid w:val="009C48DE"/>
    <w:rsid w:val="009C4A72"/>
    <w:rsid w:val="009C4AB5"/>
    <w:rsid w:val="009C4B01"/>
    <w:rsid w:val="009C4C2D"/>
    <w:rsid w:val="009C4DDC"/>
    <w:rsid w:val="009C50B5"/>
    <w:rsid w:val="009C51F4"/>
    <w:rsid w:val="009C53E1"/>
    <w:rsid w:val="009C5414"/>
    <w:rsid w:val="009C54C6"/>
    <w:rsid w:val="009C5718"/>
    <w:rsid w:val="009C5832"/>
    <w:rsid w:val="009C5929"/>
    <w:rsid w:val="009C5ACD"/>
    <w:rsid w:val="009C5AD7"/>
    <w:rsid w:val="009C5CB6"/>
    <w:rsid w:val="009C5E90"/>
    <w:rsid w:val="009C601B"/>
    <w:rsid w:val="009C609B"/>
    <w:rsid w:val="009C627F"/>
    <w:rsid w:val="009C633B"/>
    <w:rsid w:val="009C65BF"/>
    <w:rsid w:val="009C6A22"/>
    <w:rsid w:val="009C6DF5"/>
    <w:rsid w:val="009C6FB2"/>
    <w:rsid w:val="009C71C4"/>
    <w:rsid w:val="009C7294"/>
    <w:rsid w:val="009C73EB"/>
    <w:rsid w:val="009C74C7"/>
    <w:rsid w:val="009C769D"/>
    <w:rsid w:val="009C7908"/>
    <w:rsid w:val="009C79F4"/>
    <w:rsid w:val="009C7A1D"/>
    <w:rsid w:val="009D01FA"/>
    <w:rsid w:val="009D0415"/>
    <w:rsid w:val="009D0443"/>
    <w:rsid w:val="009D0819"/>
    <w:rsid w:val="009D0BD5"/>
    <w:rsid w:val="009D0C17"/>
    <w:rsid w:val="009D0DFF"/>
    <w:rsid w:val="009D0E81"/>
    <w:rsid w:val="009D0EA6"/>
    <w:rsid w:val="009D0F9D"/>
    <w:rsid w:val="009D1035"/>
    <w:rsid w:val="009D10F7"/>
    <w:rsid w:val="009D1237"/>
    <w:rsid w:val="009D18AF"/>
    <w:rsid w:val="009D19A5"/>
    <w:rsid w:val="009D1AD4"/>
    <w:rsid w:val="009D1AE4"/>
    <w:rsid w:val="009D208A"/>
    <w:rsid w:val="009D209C"/>
    <w:rsid w:val="009D2227"/>
    <w:rsid w:val="009D2780"/>
    <w:rsid w:val="009D2AA2"/>
    <w:rsid w:val="009D30E3"/>
    <w:rsid w:val="009D34BE"/>
    <w:rsid w:val="009D3768"/>
    <w:rsid w:val="009D38F2"/>
    <w:rsid w:val="009D408A"/>
    <w:rsid w:val="009D4172"/>
    <w:rsid w:val="009D41A1"/>
    <w:rsid w:val="009D43A7"/>
    <w:rsid w:val="009D445C"/>
    <w:rsid w:val="009D4788"/>
    <w:rsid w:val="009D47CF"/>
    <w:rsid w:val="009D5530"/>
    <w:rsid w:val="009D588F"/>
    <w:rsid w:val="009D5AF5"/>
    <w:rsid w:val="009D5DBD"/>
    <w:rsid w:val="009D602B"/>
    <w:rsid w:val="009D60BF"/>
    <w:rsid w:val="009D6740"/>
    <w:rsid w:val="009D6E78"/>
    <w:rsid w:val="009D6FE7"/>
    <w:rsid w:val="009D7713"/>
    <w:rsid w:val="009D799A"/>
    <w:rsid w:val="009E0489"/>
    <w:rsid w:val="009E08F3"/>
    <w:rsid w:val="009E114C"/>
    <w:rsid w:val="009E19CA"/>
    <w:rsid w:val="009E1C28"/>
    <w:rsid w:val="009E21AD"/>
    <w:rsid w:val="009E21E3"/>
    <w:rsid w:val="009E2635"/>
    <w:rsid w:val="009E27B8"/>
    <w:rsid w:val="009E27DE"/>
    <w:rsid w:val="009E28DF"/>
    <w:rsid w:val="009E294F"/>
    <w:rsid w:val="009E2CF2"/>
    <w:rsid w:val="009E2DDD"/>
    <w:rsid w:val="009E2F04"/>
    <w:rsid w:val="009E2FB7"/>
    <w:rsid w:val="009E304F"/>
    <w:rsid w:val="009E33A6"/>
    <w:rsid w:val="009E3459"/>
    <w:rsid w:val="009E350E"/>
    <w:rsid w:val="009E376A"/>
    <w:rsid w:val="009E37E3"/>
    <w:rsid w:val="009E38EA"/>
    <w:rsid w:val="009E3B83"/>
    <w:rsid w:val="009E3BCB"/>
    <w:rsid w:val="009E3D01"/>
    <w:rsid w:val="009E3EF4"/>
    <w:rsid w:val="009E4031"/>
    <w:rsid w:val="009E404D"/>
    <w:rsid w:val="009E49B3"/>
    <w:rsid w:val="009E542D"/>
    <w:rsid w:val="009E5B67"/>
    <w:rsid w:val="009E5FA3"/>
    <w:rsid w:val="009E5FE8"/>
    <w:rsid w:val="009E6181"/>
    <w:rsid w:val="009E62A6"/>
    <w:rsid w:val="009E6375"/>
    <w:rsid w:val="009E6521"/>
    <w:rsid w:val="009E6717"/>
    <w:rsid w:val="009E6A38"/>
    <w:rsid w:val="009E6A3A"/>
    <w:rsid w:val="009E6D08"/>
    <w:rsid w:val="009E6F5F"/>
    <w:rsid w:val="009E7188"/>
    <w:rsid w:val="009E725C"/>
    <w:rsid w:val="009E7764"/>
    <w:rsid w:val="009E791E"/>
    <w:rsid w:val="009E7990"/>
    <w:rsid w:val="009E7C53"/>
    <w:rsid w:val="009F090D"/>
    <w:rsid w:val="009F093B"/>
    <w:rsid w:val="009F0E58"/>
    <w:rsid w:val="009F0F57"/>
    <w:rsid w:val="009F0F77"/>
    <w:rsid w:val="009F1006"/>
    <w:rsid w:val="009F1064"/>
    <w:rsid w:val="009F11C8"/>
    <w:rsid w:val="009F1608"/>
    <w:rsid w:val="009F1757"/>
    <w:rsid w:val="009F194C"/>
    <w:rsid w:val="009F1BFE"/>
    <w:rsid w:val="009F1F73"/>
    <w:rsid w:val="009F2012"/>
    <w:rsid w:val="009F235B"/>
    <w:rsid w:val="009F27F6"/>
    <w:rsid w:val="009F3392"/>
    <w:rsid w:val="009F3736"/>
    <w:rsid w:val="009F3942"/>
    <w:rsid w:val="009F41DF"/>
    <w:rsid w:val="009F459B"/>
    <w:rsid w:val="009F45E0"/>
    <w:rsid w:val="009F47BF"/>
    <w:rsid w:val="009F499F"/>
    <w:rsid w:val="009F4AA1"/>
    <w:rsid w:val="009F51AA"/>
    <w:rsid w:val="009F5CC7"/>
    <w:rsid w:val="009F5CE1"/>
    <w:rsid w:val="009F5D70"/>
    <w:rsid w:val="009F6161"/>
    <w:rsid w:val="009F62E1"/>
    <w:rsid w:val="009F6351"/>
    <w:rsid w:val="009F65B5"/>
    <w:rsid w:val="009F672F"/>
    <w:rsid w:val="009F696C"/>
    <w:rsid w:val="009F73A8"/>
    <w:rsid w:val="009F73B8"/>
    <w:rsid w:val="009F73D3"/>
    <w:rsid w:val="009F746D"/>
    <w:rsid w:val="009F7525"/>
    <w:rsid w:val="009F78F8"/>
    <w:rsid w:val="009F7A28"/>
    <w:rsid w:val="009F7B98"/>
    <w:rsid w:val="009F7DE5"/>
    <w:rsid w:val="00A00050"/>
    <w:rsid w:val="00A00229"/>
    <w:rsid w:val="00A004B0"/>
    <w:rsid w:val="00A0070C"/>
    <w:rsid w:val="00A0074C"/>
    <w:rsid w:val="00A00A86"/>
    <w:rsid w:val="00A00A91"/>
    <w:rsid w:val="00A00B76"/>
    <w:rsid w:val="00A00CA6"/>
    <w:rsid w:val="00A00E49"/>
    <w:rsid w:val="00A0115B"/>
    <w:rsid w:val="00A012C1"/>
    <w:rsid w:val="00A01A43"/>
    <w:rsid w:val="00A0240E"/>
    <w:rsid w:val="00A024D7"/>
    <w:rsid w:val="00A027C0"/>
    <w:rsid w:val="00A02C03"/>
    <w:rsid w:val="00A02C1A"/>
    <w:rsid w:val="00A02C6A"/>
    <w:rsid w:val="00A02D3D"/>
    <w:rsid w:val="00A02EAD"/>
    <w:rsid w:val="00A032C8"/>
    <w:rsid w:val="00A0348B"/>
    <w:rsid w:val="00A034DC"/>
    <w:rsid w:val="00A03AB8"/>
    <w:rsid w:val="00A042D2"/>
    <w:rsid w:val="00A04341"/>
    <w:rsid w:val="00A04DCF"/>
    <w:rsid w:val="00A053AF"/>
    <w:rsid w:val="00A0575E"/>
    <w:rsid w:val="00A05D03"/>
    <w:rsid w:val="00A062AD"/>
    <w:rsid w:val="00A0642F"/>
    <w:rsid w:val="00A0660D"/>
    <w:rsid w:val="00A067EE"/>
    <w:rsid w:val="00A06B20"/>
    <w:rsid w:val="00A073C5"/>
    <w:rsid w:val="00A0751B"/>
    <w:rsid w:val="00A07793"/>
    <w:rsid w:val="00A07958"/>
    <w:rsid w:val="00A07C60"/>
    <w:rsid w:val="00A09F75"/>
    <w:rsid w:val="00A102B8"/>
    <w:rsid w:val="00A10619"/>
    <w:rsid w:val="00A10F7E"/>
    <w:rsid w:val="00A11263"/>
    <w:rsid w:val="00A112F4"/>
    <w:rsid w:val="00A119A3"/>
    <w:rsid w:val="00A11E3F"/>
    <w:rsid w:val="00A12286"/>
    <w:rsid w:val="00A132AB"/>
    <w:rsid w:val="00A133F0"/>
    <w:rsid w:val="00A134D9"/>
    <w:rsid w:val="00A13522"/>
    <w:rsid w:val="00A1378E"/>
    <w:rsid w:val="00A13E86"/>
    <w:rsid w:val="00A13F60"/>
    <w:rsid w:val="00A14654"/>
    <w:rsid w:val="00A14A5D"/>
    <w:rsid w:val="00A15592"/>
    <w:rsid w:val="00A15762"/>
    <w:rsid w:val="00A15A4B"/>
    <w:rsid w:val="00A160B9"/>
    <w:rsid w:val="00A16148"/>
    <w:rsid w:val="00A16245"/>
    <w:rsid w:val="00A164F4"/>
    <w:rsid w:val="00A16901"/>
    <w:rsid w:val="00A16981"/>
    <w:rsid w:val="00A16B4B"/>
    <w:rsid w:val="00A16B75"/>
    <w:rsid w:val="00A17342"/>
    <w:rsid w:val="00A17E73"/>
    <w:rsid w:val="00A2001A"/>
    <w:rsid w:val="00A20533"/>
    <w:rsid w:val="00A20715"/>
    <w:rsid w:val="00A2074B"/>
    <w:rsid w:val="00A207AA"/>
    <w:rsid w:val="00A20882"/>
    <w:rsid w:val="00A2089A"/>
    <w:rsid w:val="00A20976"/>
    <w:rsid w:val="00A20E42"/>
    <w:rsid w:val="00A20FAA"/>
    <w:rsid w:val="00A214F5"/>
    <w:rsid w:val="00A2191A"/>
    <w:rsid w:val="00A21C59"/>
    <w:rsid w:val="00A21C93"/>
    <w:rsid w:val="00A21D8C"/>
    <w:rsid w:val="00A21F70"/>
    <w:rsid w:val="00A21FD3"/>
    <w:rsid w:val="00A221C8"/>
    <w:rsid w:val="00A229F2"/>
    <w:rsid w:val="00A22B01"/>
    <w:rsid w:val="00A22CDB"/>
    <w:rsid w:val="00A22D37"/>
    <w:rsid w:val="00A22E99"/>
    <w:rsid w:val="00A231D9"/>
    <w:rsid w:val="00A23215"/>
    <w:rsid w:val="00A23441"/>
    <w:rsid w:val="00A234B1"/>
    <w:rsid w:val="00A2364B"/>
    <w:rsid w:val="00A2366F"/>
    <w:rsid w:val="00A237A5"/>
    <w:rsid w:val="00A23AB4"/>
    <w:rsid w:val="00A23E84"/>
    <w:rsid w:val="00A23EC0"/>
    <w:rsid w:val="00A2419C"/>
    <w:rsid w:val="00A244E0"/>
    <w:rsid w:val="00A245BD"/>
    <w:rsid w:val="00A245E3"/>
    <w:rsid w:val="00A24772"/>
    <w:rsid w:val="00A24BE8"/>
    <w:rsid w:val="00A24D67"/>
    <w:rsid w:val="00A259C1"/>
    <w:rsid w:val="00A25D15"/>
    <w:rsid w:val="00A25E65"/>
    <w:rsid w:val="00A267BB"/>
    <w:rsid w:val="00A26C69"/>
    <w:rsid w:val="00A26EB8"/>
    <w:rsid w:val="00A26ED4"/>
    <w:rsid w:val="00A26F72"/>
    <w:rsid w:val="00A26F7F"/>
    <w:rsid w:val="00A27A58"/>
    <w:rsid w:val="00A27A95"/>
    <w:rsid w:val="00A27BE8"/>
    <w:rsid w:val="00A27D33"/>
    <w:rsid w:val="00A27E9A"/>
    <w:rsid w:val="00A27EC9"/>
    <w:rsid w:val="00A300F5"/>
    <w:rsid w:val="00A3029B"/>
    <w:rsid w:val="00A30616"/>
    <w:rsid w:val="00A30637"/>
    <w:rsid w:val="00A30658"/>
    <w:rsid w:val="00A30776"/>
    <w:rsid w:val="00A30CBF"/>
    <w:rsid w:val="00A31576"/>
    <w:rsid w:val="00A315FF"/>
    <w:rsid w:val="00A31710"/>
    <w:rsid w:val="00A31807"/>
    <w:rsid w:val="00A31867"/>
    <w:rsid w:val="00A31CE4"/>
    <w:rsid w:val="00A31F99"/>
    <w:rsid w:val="00A325DD"/>
    <w:rsid w:val="00A32876"/>
    <w:rsid w:val="00A32ADA"/>
    <w:rsid w:val="00A32BC4"/>
    <w:rsid w:val="00A32C9E"/>
    <w:rsid w:val="00A33589"/>
    <w:rsid w:val="00A3372E"/>
    <w:rsid w:val="00A33ABC"/>
    <w:rsid w:val="00A33CC0"/>
    <w:rsid w:val="00A33EE6"/>
    <w:rsid w:val="00A34325"/>
    <w:rsid w:val="00A3452E"/>
    <w:rsid w:val="00A34671"/>
    <w:rsid w:val="00A34B33"/>
    <w:rsid w:val="00A34E2F"/>
    <w:rsid w:val="00A35106"/>
    <w:rsid w:val="00A353F9"/>
    <w:rsid w:val="00A354E8"/>
    <w:rsid w:val="00A35549"/>
    <w:rsid w:val="00A35765"/>
    <w:rsid w:val="00A35D68"/>
    <w:rsid w:val="00A36516"/>
    <w:rsid w:val="00A368DA"/>
    <w:rsid w:val="00A368F4"/>
    <w:rsid w:val="00A36C15"/>
    <w:rsid w:val="00A36E98"/>
    <w:rsid w:val="00A36EDF"/>
    <w:rsid w:val="00A371C6"/>
    <w:rsid w:val="00A37418"/>
    <w:rsid w:val="00A374D6"/>
    <w:rsid w:val="00A37518"/>
    <w:rsid w:val="00A376DC"/>
    <w:rsid w:val="00A377CD"/>
    <w:rsid w:val="00A37CBD"/>
    <w:rsid w:val="00A37DDF"/>
    <w:rsid w:val="00A3C011"/>
    <w:rsid w:val="00A40924"/>
    <w:rsid w:val="00A4107F"/>
    <w:rsid w:val="00A416ED"/>
    <w:rsid w:val="00A41765"/>
    <w:rsid w:val="00A41B27"/>
    <w:rsid w:val="00A41D49"/>
    <w:rsid w:val="00A41DD4"/>
    <w:rsid w:val="00A42041"/>
    <w:rsid w:val="00A422B8"/>
    <w:rsid w:val="00A42529"/>
    <w:rsid w:val="00A4253D"/>
    <w:rsid w:val="00A42664"/>
    <w:rsid w:val="00A42921"/>
    <w:rsid w:val="00A42953"/>
    <w:rsid w:val="00A429E4"/>
    <w:rsid w:val="00A429E9"/>
    <w:rsid w:val="00A42C55"/>
    <w:rsid w:val="00A42CC7"/>
    <w:rsid w:val="00A42E3E"/>
    <w:rsid w:val="00A42E67"/>
    <w:rsid w:val="00A42F4D"/>
    <w:rsid w:val="00A4316A"/>
    <w:rsid w:val="00A4316E"/>
    <w:rsid w:val="00A43726"/>
    <w:rsid w:val="00A43BBB"/>
    <w:rsid w:val="00A43F82"/>
    <w:rsid w:val="00A44A59"/>
    <w:rsid w:val="00A44F45"/>
    <w:rsid w:val="00A45136"/>
    <w:rsid w:val="00A45242"/>
    <w:rsid w:val="00A4562D"/>
    <w:rsid w:val="00A45A50"/>
    <w:rsid w:val="00A45C0E"/>
    <w:rsid w:val="00A46840"/>
    <w:rsid w:val="00A468D6"/>
    <w:rsid w:val="00A46CE6"/>
    <w:rsid w:val="00A46E5B"/>
    <w:rsid w:val="00A46E96"/>
    <w:rsid w:val="00A46F5E"/>
    <w:rsid w:val="00A471D8"/>
    <w:rsid w:val="00A47269"/>
    <w:rsid w:val="00A472D7"/>
    <w:rsid w:val="00A474EA"/>
    <w:rsid w:val="00A477DE"/>
    <w:rsid w:val="00A47C56"/>
    <w:rsid w:val="00A5037C"/>
    <w:rsid w:val="00A503B7"/>
    <w:rsid w:val="00A50894"/>
    <w:rsid w:val="00A50A29"/>
    <w:rsid w:val="00A50ABA"/>
    <w:rsid w:val="00A50F5D"/>
    <w:rsid w:val="00A50FD9"/>
    <w:rsid w:val="00A51306"/>
    <w:rsid w:val="00A51738"/>
    <w:rsid w:val="00A51B32"/>
    <w:rsid w:val="00A51B37"/>
    <w:rsid w:val="00A529F7"/>
    <w:rsid w:val="00A52CCE"/>
    <w:rsid w:val="00A52E32"/>
    <w:rsid w:val="00A53365"/>
    <w:rsid w:val="00A533F1"/>
    <w:rsid w:val="00A53909"/>
    <w:rsid w:val="00A53A8C"/>
    <w:rsid w:val="00A53BE5"/>
    <w:rsid w:val="00A54254"/>
    <w:rsid w:val="00A54440"/>
    <w:rsid w:val="00A5457F"/>
    <w:rsid w:val="00A54895"/>
    <w:rsid w:val="00A54AB5"/>
    <w:rsid w:val="00A54DED"/>
    <w:rsid w:val="00A552A8"/>
    <w:rsid w:val="00A55530"/>
    <w:rsid w:val="00A5567D"/>
    <w:rsid w:val="00A557CB"/>
    <w:rsid w:val="00A557D0"/>
    <w:rsid w:val="00A558BB"/>
    <w:rsid w:val="00A55B07"/>
    <w:rsid w:val="00A55B11"/>
    <w:rsid w:val="00A55C2D"/>
    <w:rsid w:val="00A56088"/>
    <w:rsid w:val="00A56430"/>
    <w:rsid w:val="00A565A0"/>
    <w:rsid w:val="00A56668"/>
    <w:rsid w:val="00A56C6E"/>
    <w:rsid w:val="00A57113"/>
    <w:rsid w:val="00A577CC"/>
    <w:rsid w:val="00A579D6"/>
    <w:rsid w:val="00A57AB0"/>
    <w:rsid w:val="00A57D22"/>
    <w:rsid w:val="00A60592"/>
    <w:rsid w:val="00A60645"/>
    <w:rsid w:val="00A607CA"/>
    <w:rsid w:val="00A60D1A"/>
    <w:rsid w:val="00A6143D"/>
    <w:rsid w:val="00A61608"/>
    <w:rsid w:val="00A6161D"/>
    <w:rsid w:val="00A61BAD"/>
    <w:rsid w:val="00A61FC0"/>
    <w:rsid w:val="00A6228B"/>
    <w:rsid w:val="00A62317"/>
    <w:rsid w:val="00A623A8"/>
    <w:rsid w:val="00A62492"/>
    <w:rsid w:val="00A6291D"/>
    <w:rsid w:val="00A62AF0"/>
    <w:rsid w:val="00A62E89"/>
    <w:rsid w:val="00A63BD3"/>
    <w:rsid w:val="00A63F5F"/>
    <w:rsid w:val="00A642AA"/>
    <w:rsid w:val="00A64CC2"/>
    <w:rsid w:val="00A64DF5"/>
    <w:rsid w:val="00A6516C"/>
    <w:rsid w:val="00A65241"/>
    <w:rsid w:val="00A65591"/>
    <w:rsid w:val="00A657A5"/>
    <w:rsid w:val="00A65877"/>
    <w:rsid w:val="00A65A75"/>
    <w:rsid w:val="00A65FA0"/>
    <w:rsid w:val="00A66431"/>
    <w:rsid w:val="00A6672C"/>
    <w:rsid w:val="00A668D8"/>
    <w:rsid w:val="00A66C5F"/>
    <w:rsid w:val="00A66C95"/>
    <w:rsid w:val="00A66E12"/>
    <w:rsid w:val="00A66E2D"/>
    <w:rsid w:val="00A66F36"/>
    <w:rsid w:val="00A67002"/>
    <w:rsid w:val="00A67711"/>
    <w:rsid w:val="00A6791C"/>
    <w:rsid w:val="00A679AD"/>
    <w:rsid w:val="00A67BEC"/>
    <w:rsid w:val="00A67F87"/>
    <w:rsid w:val="00A702F1"/>
    <w:rsid w:val="00A7065B"/>
    <w:rsid w:val="00A70698"/>
    <w:rsid w:val="00A7072B"/>
    <w:rsid w:val="00A70AD4"/>
    <w:rsid w:val="00A70CCF"/>
    <w:rsid w:val="00A71082"/>
    <w:rsid w:val="00A713E0"/>
    <w:rsid w:val="00A7150A"/>
    <w:rsid w:val="00A71657"/>
    <w:rsid w:val="00A71D01"/>
    <w:rsid w:val="00A720AC"/>
    <w:rsid w:val="00A723BD"/>
    <w:rsid w:val="00A7252F"/>
    <w:rsid w:val="00A72C9D"/>
    <w:rsid w:val="00A7311C"/>
    <w:rsid w:val="00A73165"/>
    <w:rsid w:val="00A7316D"/>
    <w:rsid w:val="00A73293"/>
    <w:rsid w:val="00A73578"/>
    <w:rsid w:val="00A739DF"/>
    <w:rsid w:val="00A73C92"/>
    <w:rsid w:val="00A73DB6"/>
    <w:rsid w:val="00A73FD7"/>
    <w:rsid w:val="00A7411E"/>
    <w:rsid w:val="00A74309"/>
    <w:rsid w:val="00A747BB"/>
    <w:rsid w:val="00A74962"/>
    <w:rsid w:val="00A74987"/>
    <w:rsid w:val="00A749E0"/>
    <w:rsid w:val="00A74B18"/>
    <w:rsid w:val="00A74C5C"/>
    <w:rsid w:val="00A74E48"/>
    <w:rsid w:val="00A74F50"/>
    <w:rsid w:val="00A752FC"/>
    <w:rsid w:val="00A7570A"/>
    <w:rsid w:val="00A763D9"/>
    <w:rsid w:val="00A763F1"/>
    <w:rsid w:val="00A76531"/>
    <w:rsid w:val="00A76751"/>
    <w:rsid w:val="00A76C5D"/>
    <w:rsid w:val="00A76C61"/>
    <w:rsid w:val="00A773BD"/>
    <w:rsid w:val="00A77FCF"/>
    <w:rsid w:val="00A80D37"/>
    <w:rsid w:val="00A80D8C"/>
    <w:rsid w:val="00A81107"/>
    <w:rsid w:val="00A8162C"/>
    <w:rsid w:val="00A8195F"/>
    <w:rsid w:val="00A81AD4"/>
    <w:rsid w:val="00A81B9B"/>
    <w:rsid w:val="00A81EED"/>
    <w:rsid w:val="00A82089"/>
    <w:rsid w:val="00A8217B"/>
    <w:rsid w:val="00A8246A"/>
    <w:rsid w:val="00A82680"/>
    <w:rsid w:val="00A826E3"/>
    <w:rsid w:val="00A827BF"/>
    <w:rsid w:val="00A82924"/>
    <w:rsid w:val="00A829FC"/>
    <w:rsid w:val="00A82BAC"/>
    <w:rsid w:val="00A82CBE"/>
    <w:rsid w:val="00A82DB7"/>
    <w:rsid w:val="00A832F7"/>
    <w:rsid w:val="00A836B5"/>
    <w:rsid w:val="00A83793"/>
    <w:rsid w:val="00A83A70"/>
    <w:rsid w:val="00A83E08"/>
    <w:rsid w:val="00A844BF"/>
    <w:rsid w:val="00A845D3"/>
    <w:rsid w:val="00A84789"/>
    <w:rsid w:val="00A84871"/>
    <w:rsid w:val="00A84991"/>
    <w:rsid w:val="00A84DA2"/>
    <w:rsid w:val="00A84E04"/>
    <w:rsid w:val="00A851F0"/>
    <w:rsid w:val="00A85216"/>
    <w:rsid w:val="00A8533F"/>
    <w:rsid w:val="00A854EC"/>
    <w:rsid w:val="00A8558B"/>
    <w:rsid w:val="00A85722"/>
    <w:rsid w:val="00A85799"/>
    <w:rsid w:val="00A85A94"/>
    <w:rsid w:val="00A85AE6"/>
    <w:rsid w:val="00A85B9D"/>
    <w:rsid w:val="00A85BB5"/>
    <w:rsid w:val="00A85CD2"/>
    <w:rsid w:val="00A8601B"/>
    <w:rsid w:val="00A86664"/>
    <w:rsid w:val="00A86C1F"/>
    <w:rsid w:val="00A86C38"/>
    <w:rsid w:val="00A8712D"/>
    <w:rsid w:val="00A874CF"/>
    <w:rsid w:val="00A874E3"/>
    <w:rsid w:val="00A87647"/>
    <w:rsid w:val="00A87A11"/>
    <w:rsid w:val="00A902CB"/>
    <w:rsid w:val="00A9055F"/>
    <w:rsid w:val="00A905A0"/>
    <w:rsid w:val="00A9062B"/>
    <w:rsid w:val="00A9063C"/>
    <w:rsid w:val="00A90833"/>
    <w:rsid w:val="00A90DF7"/>
    <w:rsid w:val="00A90F52"/>
    <w:rsid w:val="00A913CE"/>
    <w:rsid w:val="00A91BFB"/>
    <w:rsid w:val="00A91C06"/>
    <w:rsid w:val="00A91C60"/>
    <w:rsid w:val="00A91F07"/>
    <w:rsid w:val="00A92068"/>
    <w:rsid w:val="00A927F1"/>
    <w:rsid w:val="00A92936"/>
    <w:rsid w:val="00A92A23"/>
    <w:rsid w:val="00A92A41"/>
    <w:rsid w:val="00A92BF3"/>
    <w:rsid w:val="00A933F6"/>
    <w:rsid w:val="00A934CB"/>
    <w:rsid w:val="00A93DA0"/>
    <w:rsid w:val="00A94462"/>
    <w:rsid w:val="00A9458D"/>
    <w:rsid w:val="00A9462C"/>
    <w:rsid w:val="00A94663"/>
    <w:rsid w:val="00A94B16"/>
    <w:rsid w:val="00A94B35"/>
    <w:rsid w:val="00A94BAF"/>
    <w:rsid w:val="00A94C84"/>
    <w:rsid w:val="00A9515B"/>
    <w:rsid w:val="00A95263"/>
    <w:rsid w:val="00A9527D"/>
    <w:rsid w:val="00A9537C"/>
    <w:rsid w:val="00A959D8"/>
    <w:rsid w:val="00A95D87"/>
    <w:rsid w:val="00A960F3"/>
    <w:rsid w:val="00A9621E"/>
    <w:rsid w:val="00A9624C"/>
    <w:rsid w:val="00A96708"/>
    <w:rsid w:val="00A96C90"/>
    <w:rsid w:val="00A96F13"/>
    <w:rsid w:val="00A970C3"/>
    <w:rsid w:val="00A972C6"/>
    <w:rsid w:val="00A973CF"/>
    <w:rsid w:val="00A9762B"/>
    <w:rsid w:val="00A979DC"/>
    <w:rsid w:val="00AA072F"/>
    <w:rsid w:val="00AA15FB"/>
    <w:rsid w:val="00AA1615"/>
    <w:rsid w:val="00AA16AB"/>
    <w:rsid w:val="00AA1790"/>
    <w:rsid w:val="00AA19F7"/>
    <w:rsid w:val="00AA1AC1"/>
    <w:rsid w:val="00AA1D26"/>
    <w:rsid w:val="00AA1DF1"/>
    <w:rsid w:val="00AA1E84"/>
    <w:rsid w:val="00AA1FA7"/>
    <w:rsid w:val="00AA1FB3"/>
    <w:rsid w:val="00AA271C"/>
    <w:rsid w:val="00AA274F"/>
    <w:rsid w:val="00AA28F9"/>
    <w:rsid w:val="00AA2E23"/>
    <w:rsid w:val="00AA2FA8"/>
    <w:rsid w:val="00AA2FD5"/>
    <w:rsid w:val="00AA3C1F"/>
    <w:rsid w:val="00AA3D4B"/>
    <w:rsid w:val="00AA47B7"/>
    <w:rsid w:val="00AA4F48"/>
    <w:rsid w:val="00AA50F8"/>
    <w:rsid w:val="00AA5349"/>
    <w:rsid w:val="00AA54EF"/>
    <w:rsid w:val="00AA5BA7"/>
    <w:rsid w:val="00AA5C6F"/>
    <w:rsid w:val="00AA5E08"/>
    <w:rsid w:val="00AA5EFD"/>
    <w:rsid w:val="00AA5F8D"/>
    <w:rsid w:val="00AA6201"/>
    <w:rsid w:val="00AA6215"/>
    <w:rsid w:val="00AA63E0"/>
    <w:rsid w:val="00AA65EE"/>
    <w:rsid w:val="00AA6747"/>
    <w:rsid w:val="00AA6E78"/>
    <w:rsid w:val="00AA6F66"/>
    <w:rsid w:val="00AA74F5"/>
    <w:rsid w:val="00AA7C80"/>
    <w:rsid w:val="00AB0125"/>
    <w:rsid w:val="00AB0205"/>
    <w:rsid w:val="00AB032F"/>
    <w:rsid w:val="00AB0569"/>
    <w:rsid w:val="00AB06A5"/>
    <w:rsid w:val="00AB08C6"/>
    <w:rsid w:val="00AB0ABA"/>
    <w:rsid w:val="00AB1016"/>
    <w:rsid w:val="00AB1527"/>
    <w:rsid w:val="00AB1AC2"/>
    <w:rsid w:val="00AB1CCA"/>
    <w:rsid w:val="00AB2219"/>
    <w:rsid w:val="00AB2294"/>
    <w:rsid w:val="00AB23E7"/>
    <w:rsid w:val="00AB24BE"/>
    <w:rsid w:val="00AB2532"/>
    <w:rsid w:val="00AB26E6"/>
    <w:rsid w:val="00AB2B99"/>
    <w:rsid w:val="00AB3017"/>
    <w:rsid w:val="00AB3124"/>
    <w:rsid w:val="00AB38F5"/>
    <w:rsid w:val="00AB3AB1"/>
    <w:rsid w:val="00AB42D8"/>
    <w:rsid w:val="00AB4567"/>
    <w:rsid w:val="00AB4871"/>
    <w:rsid w:val="00AB4A38"/>
    <w:rsid w:val="00AB4D81"/>
    <w:rsid w:val="00AB4FD5"/>
    <w:rsid w:val="00AB528C"/>
    <w:rsid w:val="00AB537D"/>
    <w:rsid w:val="00AB58DD"/>
    <w:rsid w:val="00AB6101"/>
    <w:rsid w:val="00AB6154"/>
    <w:rsid w:val="00AB6348"/>
    <w:rsid w:val="00AB644F"/>
    <w:rsid w:val="00AB6AB3"/>
    <w:rsid w:val="00AB7316"/>
    <w:rsid w:val="00AB790B"/>
    <w:rsid w:val="00AC0D29"/>
    <w:rsid w:val="00AC18F4"/>
    <w:rsid w:val="00AC1D67"/>
    <w:rsid w:val="00AC1DFF"/>
    <w:rsid w:val="00AC1EFC"/>
    <w:rsid w:val="00AC23A8"/>
    <w:rsid w:val="00AC25F5"/>
    <w:rsid w:val="00AC2748"/>
    <w:rsid w:val="00AC27E9"/>
    <w:rsid w:val="00AC2941"/>
    <w:rsid w:val="00AC2AF1"/>
    <w:rsid w:val="00AC2CE5"/>
    <w:rsid w:val="00AC2DF3"/>
    <w:rsid w:val="00AC2E58"/>
    <w:rsid w:val="00AC2FA6"/>
    <w:rsid w:val="00AC307C"/>
    <w:rsid w:val="00AC3C05"/>
    <w:rsid w:val="00AC3E42"/>
    <w:rsid w:val="00AC3F74"/>
    <w:rsid w:val="00AC4357"/>
    <w:rsid w:val="00AC457F"/>
    <w:rsid w:val="00AC46CD"/>
    <w:rsid w:val="00AC47B7"/>
    <w:rsid w:val="00AC4CBE"/>
    <w:rsid w:val="00AC4D78"/>
    <w:rsid w:val="00AC5827"/>
    <w:rsid w:val="00AC5860"/>
    <w:rsid w:val="00AC59C1"/>
    <w:rsid w:val="00AC5B6C"/>
    <w:rsid w:val="00AC5E68"/>
    <w:rsid w:val="00AC605F"/>
    <w:rsid w:val="00AC6689"/>
    <w:rsid w:val="00AC6739"/>
    <w:rsid w:val="00AC673F"/>
    <w:rsid w:val="00AC6C38"/>
    <w:rsid w:val="00AC6DED"/>
    <w:rsid w:val="00AC71C7"/>
    <w:rsid w:val="00AC7794"/>
    <w:rsid w:val="00AD0264"/>
    <w:rsid w:val="00AD06D1"/>
    <w:rsid w:val="00AD08C8"/>
    <w:rsid w:val="00AD0955"/>
    <w:rsid w:val="00AD0BED"/>
    <w:rsid w:val="00AD0DCC"/>
    <w:rsid w:val="00AD0E60"/>
    <w:rsid w:val="00AD12EE"/>
    <w:rsid w:val="00AD1BD2"/>
    <w:rsid w:val="00AD1C08"/>
    <w:rsid w:val="00AD1F6C"/>
    <w:rsid w:val="00AD23B6"/>
    <w:rsid w:val="00AD2A0B"/>
    <w:rsid w:val="00AD2A82"/>
    <w:rsid w:val="00AD2B52"/>
    <w:rsid w:val="00AD2BDC"/>
    <w:rsid w:val="00AD3096"/>
    <w:rsid w:val="00AD3201"/>
    <w:rsid w:val="00AD36A5"/>
    <w:rsid w:val="00AD3818"/>
    <w:rsid w:val="00AD3AB6"/>
    <w:rsid w:val="00AD3E97"/>
    <w:rsid w:val="00AD3F8D"/>
    <w:rsid w:val="00AD4144"/>
    <w:rsid w:val="00AD42B3"/>
    <w:rsid w:val="00AD4C24"/>
    <w:rsid w:val="00AD4CA2"/>
    <w:rsid w:val="00AD4D50"/>
    <w:rsid w:val="00AD4D70"/>
    <w:rsid w:val="00AD4FEE"/>
    <w:rsid w:val="00AD51BE"/>
    <w:rsid w:val="00AD58D2"/>
    <w:rsid w:val="00AD59AB"/>
    <w:rsid w:val="00AD5EBD"/>
    <w:rsid w:val="00AD648D"/>
    <w:rsid w:val="00AD6769"/>
    <w:rsid w:val="00AD70B5"/>
    <w:rsid w:val="00AD72DD"/>
    <w:rsid w:val="00AD7C78"/>
    <w:rsid w:val="00AD7D7C"/>
    <w:rsid w:val="00AD7E30"/>
    <w:rsid w:val="00AE0160"/>
    <w:rsid w:val="00AE01B5"/>
    <w:rsid w:val="00AE03E8"/>
    <w:rsid w:val="00AE05CE"/>
    <w:rsid w:val="00AE0A60"/>
    <w:rsid w:val="00AE1039"/>
    <w:rsid w:val="00AE125B"/>
    <w:rsid w:val="00AE140E"/>
    <w:rsid w:val="00AE15DB"/>
    <w:rsid w:val="00AE187B"/>
    <w:rsid w:val="00AE1B13"/>
    <w:rsid w:val="00AE1CC5"/>
    <w:rsid w:val="00AE2BC4"/>
    <w:rsid w:val="00AE2EA0"/>
    <w:rsid w:val="00AE313A"/>
    <w:rsid w:val="00AE31CD"/>
    <w:rsid w:val="00AE396B"/>
    <w:rsid w:val="00AE3C80"/>
    <w:rsid w:val="00AE3D77"/>
    <w:rsid w:val="00AE415E"/>
    <w:rsid w:val="00AE449F"/>
    <w:rsid w:val="00AE46D7"/>
    <w:rsid w:val="00AE474A"/>
    <w:rsid w:val="00AE48E3"/>
    <w:rsid w:val="00AE4BBC"/>
    <w:rsid w:val="00AE4D25"/>
    <w:rsid w:val="00AE4E1C"/>
    <w:rsid w:val="00AE50AD"/>
    <w:rsid w:val="00AE5476"/>
    <w:rsid w:val="00AE5F4E"/>
    <w:rsid w:val="00AE60D3"/>
    <w:rsid w:val="00AE641C"/>
    <w:rsid w:val="00AE673D"/>
    <w:rsid w:val="00AE68D4"/>
    <w:rsid w:val="00AE6F06"/>
    <w:rsid w:val="00AE6F20"/>
    <w:rsid w:val="00AE6F73"/>
    <w:rsid w:val="00AE724D"/>
    <w:rsid w:val="00AE73FA"/>
    <w:rsid w:val="00AE77D8"/>
    <w:rsid w:val="00AE7867"/>
    <w:rsid w:val="00AE7C05"/>
    <w:rsid w:val="00AE7C3F"/>
    <w:rsid w:val="00AE7D92"/>
    <w:rsid w:val="00AF00D0"/>
    <w:rsid w:val="00AF0127"/>
    <w:rsid w:val="00AF039A"/>
    <w:rsid w:val="00AF05D2"/>
    <w:rsid w:val="00AF0653"/>
    <w:rsid w:val="00AF08EF"/>
    <w:rsid w:val="00AF1457"/>
    <w:rsid w:val="00AF14B2"/>
    <w:rsid w:val="00AF1780"/>
    <w:rsid w:val="00AF18F8"/>
    <w:rsid w:val="00AF1966"/>
    <w:rsid w:val="00AF1AAA"/>
    <w:rsid w:val="00AF1CC3"/>
    <w:rsid w:val="00AF1F95"/>
    <w:rsid w:val="00AF2404"/>
    <w:rsid w:val="00AF258E"/>
    <w:rsid w:val="00AF2861"/>
    <w:rsid w:val="00AF2AB1"/>
    <w:rsid w:val="00AF2B8B"/>
    <w:rsid w:val="00AF2BF9"/>
    <w:rsid w:val="00AF2CBD"/>
    <w:rsid w:val="00AF3274"/>
    <w:rsid w:val="00AF3316"/>
    <w:rsid w:val="00AF3543"/>
    <w:rsid w:val="00AF35E6"/>
    <w:rsid w:val="00AF37D7"/>
    <w:rsid w:val="00AF3BF4"/>
    <w:rsid w:val="00AF3EED"/>
    <w:rsid w:val="00AF3F3D"/>
    <w:rsid w:val="00AF3F47"/>
    <w:rsid w:val="00AF3FE2"/>
    <w:rsid w:val="00AF4367"/>
    <w:rsid w:val="00AF4455"/>
    <w:rsid w:val="00AF4568"/>
    <w:rsid w:val="00AF47EE"/>
    <w:rsid w:val="00AF4BCA"/>
    <w:rsid w:val="00AF4BDB"/>
    <w:rsid w:val="00AF4CE2"/>
    <w:rsid w:val="00AF50B2"/>
    <w:rsid w:val="00AF525F"/>
    <w:rsid w:val="00AF53CF"/>
    <w:rsid w:val="00AF566E"/>
    <w:rsid w:val="00AF5911"/>
    <w:rsid w:val="00AF5981"/>
    <w:rsid w:val="00AF5B85"/>
    <w:rsid w:val="00AF62C9"/>
    <w:rsid w:val="00AF6660"/>
    <w:rsid w:val="00AF6B58"/>
    <w:rsid w:val="00AF6B7B"/>
    <w:rsid w:val="00AF6C2B"/>
    <w:rsid w:val="00AF6D07"/>
    <w:rsid w:val="00AF6EB0"/>
    <w:rsid w:val="00AF6F4C"/>
    <w:rsid w:val="00AF6F9D"/>
    <w:rsid w:val="00AF7451"/>
    <w:rsid w:val="00AF7484"/>
    <w:rsid w:val="00AF74EE"/>
    <w:rsid w:val="00AF7824"/>
    <w:rsid w:val="00AF7AF2"/>
    <w:rsid w:val="00AF7F17"/>
    <w:rsid w:val="00AF7F63"/>
    <w:rsid w:val="00B005B3"/>
    <w:rsid w:val="00B00ADA"/>
    <w:rsid w:val="00B00DC4"/>
    <w:rsid w:val="00B00F12"/>
    <w:rsid w:val="00B01053"/>
    <w:rsid w:val="00B01553"/>
    <w:rsid w:val="00B018E4"/>
    <w:rsid w:val="00B01A79"/>
    <w:rsid w:val="00B01AD5"/>
    <w:rsid w:val="00B01BFE"/>
    <w:rsid w:val="00B01FC8"/>
    <w:rsid w:val="00B021D2"/>
    <w:rsid w:val="00B0232C"/>
    <w:rsid w:val="00B025D4"/>
    <w:rsid w:val="00B0260C"/>
    <w:rsid w:val="00B02838"/>
    <w:rsid w:val="00B02B85"/>
    <w:rsid w:val="00B02BF7"/>
    <w:rsid w:val="00B030B4"/>
    <w:rsid w:val="00B03191"/>
    <w:rsid w:val="00B03408"/>
    <w:rsid w:val="00B03915"/>
    <w:rsid w:val="00B03BE7"/>
    <w:rsid w:val="00B043F4"/>
    <w:rsid w:val="00B043FD"/>
    <w:rsid w:val="00B046C0"/>
    <w:rsid w:val="00B04D26"/>
    <w:rsid w:val="00B04E75"/>
    <w:rsid w:val="00B04FE6"/>
    <w:rsid w:val="00B054E3"/>
    <w:rsid w:val="00B05553"/>
    <w:rsid w:val="00B055A2"/>
    <w:rsid w:val="00B05810"/>
    <w:rsid w:val="00B0586F"/>
    <w:rsid w:val="00B05AA1"/>
    <w:rsid w:val="00B05AB4"/>
    <w:rsid w:val="00B05FCD"/>
    <w:rsid w:val="00B0661D"/>
    <w:rsid w:val="00B067BD"/>
    <w:rsid w:val="00B06842"/>
    <w:rsid w:val="00B068E2"/>
    <w:rsid w:val="00B06C24"/>
    <w:rsid w:val="00B06E87"/>
    <w:rsid w:val="00B06F49"/>
    <w:rsid w:val="00B07163"/>
    <w:rsid w:val="00B07231"/>
    <w:rsid w:val="00B07406"/>
    <w:rsid w:val="00B07531"/>
    <w:rsid w:val="00B0767A"/>
    <w:rsid w:val="00B07877"/>
    <w:rsid w:val="00B10604"/>
    <w:rsid w:val="00B1066F"/>
    <w:rsid w:val="00B10721"/>
    <w:rsid w:val="00B1081D"/>
    <w:rsid w:val="00B11234"/>
    <w:rsid w:val="00B1128E"/>
    <w:rsid w:val="00B1136A"/>
    <w:rsid w:val="00B11A9A"/>
    <w:rsid w:val="00B11EA0"/>
    <w:rsid w:val="00B12459"/>
    <w:rsid w:val="00B1246C"/>
    <w:rsid w:val="00B1274A"/>
    <w:rsid w:val="00B12C8F"/>
    <w:rsid w:val="00B12CA6"/>
    <w:rsid w:val="00B135B2"/>
    <w:rsid w:val="00B13680"/>
    <w:rsid w:val="00B13897"/>
    <w:rsid w:val="00B13BCB"/>
    <w:rsid w:val="00B13C59"/>
    <w:rsid w:val="00B13EEF"/>
    <w:rsid w:val="00B13F87"/>
    <w:rsid w:val="00B141E7"/>
    <w:rsid w:val="00B14232"/>
    <w:rsid w:val="00B14559"/>
    <w:rsid w:val="00B14CC4"/>
    <w:rsid w:val="00B14F44"/>
    <w:rsid w:val="00B15156"/>
    <w:rsid w:val="00B15209"/>
    <w:rsid w:val="00B1525B"/>
    <w:rsid w:val="00B15EE4"/>
    <w:rsid w:val="00B15FD6"/>
    <w:rsid w:val="00B162B7"/>
    <w:rsid w:val="00B162C0"/>
    <w:rsid w:val="00B164B2"/>
    <w:rsid w:val="00B164ED"/>
    <w:rsid w:val="00B16549"/>
    <w:rsid w:val="00B1669A"/>
    <w:rsid w:val="00B16A68"/>
    <w:rsid w:val="00B16BFB"/>
    <w:rsid w:val="00B174F0"/>
    <w:rsid w:val="00B17541"/>
    <w:rsid w:val="00B17698"/>
    <w:rsid w:val="00B1782C"/>
    <w:rsid w:val="00B178AA"/>
    <w:rsid w:val="00B17A92"/>
    <w:rsid w:val="00B2007E"/>
    <w:rsid w:val="00B20341"/>
    <w:rsid w:val="00B203DD"/>
    <w:rsid w:val="00B2058C"/>
    <w:rsid w:val="00B20942"/>
    <w:rsid w:val="00B20B08"/>
    <w:rsid w:val="00B20E96"/>
    <w:rsid w:val="00B21016"/>
    <w:rsid w:val="00B2115E"/>
    <w:rsid w:val="00B2120E"/>
    <w:rsid w:val="00B218C4"/>
    <w:rsid w:val="00B21A1A"/>
    <w:rsid w:val="00B21B8B"/>
    <w:rsid w:val="00B21C9A"/>
    <w:rsid w:val="00B21EBE"/>
    <w:rsid w:val="00B21FD9"/>
    <w:rsid w:val="00B224F8"/>
    <w:rsid w:val="00B228A4"/>
    <w:rsid w:val="00B22ED6"/>
    <w:rsid w:val="00B22F39"/>
    <w:rsid w:val="00B230E7"/>
    <w:rsid w:val="00B23162"/>
    <w:rsid w:val="00B237AF"/>
    <w:rsid w:val="00B23E54"/>
    <w:rsid w:val="00B240FE"/>
    <w:rsid w:val="00B2434C"/>
    <w:rsid w:val="00B2447C"/>
    <w:rsid w:val="00B24723"/>
    <w:rsid w:val="00B247E4"/>
    <w:rsid w:val="00B24F55"/>
    <w:rsid w:val="00B252B7"/>
    <w:rsid w:val="00B25AD1"/>
    <w:rsid w:val="00B25B37"/>
    <w:rsid w:val="00B25C2A"/>
    <w:rsid w:val="00B262C9"/>
    <w:rsid w:val="00B26437"/>
    <w:rsid w:val="00B264F0"/>
    <w:rsid w:val="00B2690A"/>
    <w:rsid w:val="00B269F0"/>
    <w:rsid w:val="00B26E30"/>
    <w:rsid w:val="00B26EA9"/>
    <w:rsid w:val="00B27382"/>
    <w:rsid w:val="00B276A9"/>
    <w:rsid w:val="00B277B5"/>
    <w:rsid w:val="00B278BD"/>
    <w:rsid w:val="00B27ACC"/>
    <w:rsid w:val="00B27D61"/>
    <w:rsid w:val="00B27E3A"/>
    <w:rsid w:val="00B27F58"/>
    <w:rsid w:val="00B3029F"/>
    <w:rsid w:val="00B30329"/>
    <w:rsid w:val="00B305F7"/>
    <w:rsid w:val="00B306F0"/>
    <w:rsid w:val="00B307B7"/>
    <w:rsid w:val="00B309A4"/>
    <w:rsid w:val="00B30E73"/>
    <w:rsid w:val="00B30FB5"/>
    <w:rsid w:val="00B30FD0"/>
    <w:rsid w:val="00B312C2"/>
    <w:rsid w:val="00B31599"/>
    <w:rsid w:val="00B32194"/>
    <w:rsid w:val="00B32785"/>
    <w:rsid w:val="00B33375"/>
    <w:rsid w:val="00B33BD8"/>
    <w:rsid w:val="00B34053"/>
    <w:rsid w:val="00B34070"/>
    <w:rsid w:val="00B349F8"/>
    <w:rsid w:val="00B34A99"/>
    <w:rsid w:val="00B3521F"/>
    <w:rsid w:val="00B35E8A"/>
    <w:rsid w:val="00B366D6"/>
    <w:rsid w:val="00B36BA2"/>
    <w:rsid w:val="00B36EB6"/>
    <w:rsid w:val="00B36F17"/>
    <w:rsid w:val="00B371C9"/>
    <w:rsid w:val="00B37A3C"/>
    <w:rsid w:val="00B37B9A"/>
    <w:rsid w:val="00B37BF2"/>
    <w:rsid w:val="00B37CEC"/>
    <w:rsid w:val="00B37F07"/>
    <w:rsid w:val="00B40122"/>
    <w:rsid w:val="00B4025F"/>
    <w:rsid w:val="00B40315"/>
    <w:rsid w:val="00B405DA"/>
    <w:rsid w:val="00B409A0"/>
    <w:rsid w:val="00B40BA9"/>
    <w:rsid w:val="00B40DD0"/>
    <w:rsid w:val="00B40EE9"/>
    <w:rsid w:val="00B411E5"/>
    <w:rsid w:val="00B41229"/>
    <w:rsid w:val="00B4139A"/>
    <w:rsid w:val="00B4186E"/>
    <w:rsid w:val="00B41C0B"/>
    <w:rsid w:val="00B41C83"/>
    <w:rsid w:val="00B41FE2"/>
    <w:rsid w:val="00B420A9"/>
    <w:rsid w:val="00B421CB"/>
    <w:rsid w:val="00B42C4B"/>
    <w:rsid w:val="00B42DF5"/>
    <w:rsid w:val="00B42EF2"/>
    <w:rsid w:val="00B430A5"/>
    <w:rsid w:val="00B43149"/>
    <w:rsid w:val="00B4327A"/>
    <w:rsid w:val="00B4334F"/>
    <w:rsid w:val="00B435AF"/>
    <w:rsid w:val="00B43809"/>
    <w:rsid w:val="00B43836"/>
    <w:rsid w:val="00B43B01"/>
    <w:rsid w:val="00B43C69"/>
    <w:rsid w:val="00B43D6A"/>
    <w:rsid w:val="00B43DC3"/>
    <w:rsid w:val="00B440E6"/>
    <w:rsid w:val="00B442B0"/>
    <w:rsid w:val="00B4452D"/>
    <w:rsid w:val="00B447D0"/>
    <w:rsid w:val="00B449C8"/>
    <w:rsid w:val="00B44A43"/>
    <w:rsid w:val="00B44E72"/>
    <w:rsid w:val="00B4532A"/>
    <w:rsid w:val="00B45652"/>
    <w:rsid w:val="00B45AA7"/>
    <w:rsid w:val="00B45C8D"/>
    <w:rsid w:val="00B45D12"/>
    <w:rsid w:val="00B4618E"/>
    <w:rsid w:val="00B46710"/>
    <w:rsid w:val="00B46ABB"/>
    <w:rsid w:val="00B46D97"/>
    <w:rsid w:val="00B470F3"/>
    <w:rsid w:val="00B478A9"/>
    <w:rsid w:val="00B50449"/>
    <w:rsid w:val="00B506BB"/>
    <w:rsid w:val="00B506D7"/>
    <w:rsid w:val="00B50BF3"/>
    <w:rsid w:val="00B50D8C"/>
    <w:rsid w:val="00B51146"/>
    <w:rsid w:val="00B51429"/>
    <w:rsid w:val="00B51B1D"/>
    <w:rsid w:val="00B51F49"/>
    <w:rsid w:val="00B51FE9"/>
    <w:rsid w:val="00B5215B"/>
    <w:rsid w:val="00B5240A"/>
    <w:rsid w:val="00B524E1"/>
    <w:rsid w:val="00B52993"/>
    <w:rsid w:val="00B52A9A"/>
    <w:rsid w:val="00B52BA7"/>
    <w:rsid w:val="00B538FE"/>
    <w:rsid w:val="00B53DDE"/>
    <w:rsid w:val="00B53DF7"/>
    <w:rsid w:val="00B54168"/>
    <w:rsid w:val="00B54D4B"/>
    <w:rsid w:val="00B54DC6"/>
    <w:rsid w:val="00B54F25"/>
    <w:rsid w:val="00B560C9"/>
    <w:rsid w:val="00B5631F"/>
    <w:rsid w:val="00B5633F"/>
    <w:rsid w:val="00B56363"/>
    <w:rsid w:val="00B564D3"/>
    <w:rsid w:val="00B5667D"/>
    <w:rsid w:val="00B56BEC"/>
    <w:rsid w:val="00B573F8"/>
    <w:rsid w:val="00B600D6"/>
    <w:rsid w:val="00B60160"/>
    <w:rsid w:val="00B60784"/>
    <w:rsid w:val="00B60C31"/>
    <w:rsid w:val="00B60CC6"/>
    <w:rsid w:val="00B6153D"/>
    <w:rsid w:val="00B61540"/>
    <w:rsid w:val="00B61860"/>
    <w:rsid w:val="00B61A7C"/>
    <w:rsid w:val="00B61DC0"/>
    <w:rsid w:val="00B620BD"/>
    <w:rsid w:val="00B6247C"/>
    <w:rsid w:val="00B6258F"/>
    <w:rsid w:val="00B6299A"/>
    <w:rsid w:val="00B62F5B"/>
    <w:rsid w:val="00B62F65"/>
    <w:rsid w:val="00B62FBD"/>
    <w:rsid w:val="00B6305E"/>
    <w:rsid w:val="00B63746"/>
    <w:rsid w:val="00B6379E"/>
    <w:rsid w:val="00B639FF"/>
    <w:rsid w:val="00B63DE4"/>
    <w:rsid w:val="00B63F43"/>
    <w:rsid w:val="00B63F4C"/>
    <w:rsid w:val="00B64714"/>
    <w:rsid w:val="00B64AE3"/>
    <w:rsid w:val="00B64AE8"/>
    <w:rsid w:val="00B64B5E"/>
    <w:rsid w:val="00B64BCB"/>
    <w:rsid w:val="00B64F9F"/>
    <w:rsid w:val="00B65310"/>
    <w:rsid w:val="00B6538A"/>
    <w:rsid w:val="00B65853"/>
    <w:rsid w:val="00B65D24"/>
    <w:rsid w:val="00B6612F"/>
    <w:rsid w:val="00B66393"/>
    <w:rsid w:val="00B66ADE"/>
    <w:rsid w:val="00B66D1B"/>
    <w:rsid w:val="00B67044"/>
    <w:rsid w:val="00B674FA"/>
    <w:rsid w:val="00B67891"/>
    <w:rsid w:val="00B704D7"/>
    <w:rsid w:val="00B705BE"/>
    <w:rsid w:val="00B708E4"/>
    <w:rsid w:val="00B70B11"/>
    <w:rsid w:val="00B70D92"/>
    <w:rsid w:val="00B714EE"/>
    <w:rsid w:val="00B7165B"/>
    <w:rsid w:val="00B716AD"/>
    <w:rsid w:val="00B7174A"/>
    <w:rsid w:val="00B7189F"/>
    <w:rsid w:val="00B719DF"/>
    <w:rsid w:val="00B71BF4"/>
    <w:rsid w:val="00B71E05"/>
    <w:rsid w:val="00B72144"/>
    <w:rsid w:val="00B72411"/>
    <w:rsid w:val="00B725A7"/>
    <w:rsid w:val="00B72674"/>
    <w:rsid w:val="00B72704"/>
    <w:rsid w:val="00B7280B"/>
    <w:rsid w:val="00B72978"/>
    <w:rsid w:val="00B72985"/>
    <w:rsid w:val="00B729DF"/>
    <w:rsid w:val="00B72A58"/>
    <w:rsid w:val="00B72A96"/>
    <w:rsid w:val="00B72B15"/>
    <w:rsid w:val="00B72B6D"/>
    <w:rsid w:val="00B72E8A"/>
    <w:rsid w:val="00B73078"/>
    <w:rsid w:val="00B73495"/>
    <w:rsid w:val="00B73997"/>
    <w:rsid w:val="00B739AC"/>
    <w:rsid w:val="00B73B34"/>
    <w:rsid w:val="00B73BD6"/>
    <w:rsid w:val="00B74178"/>
    <w:rsid w:val="00B74474"/>
    <w:rsid w:val="00B74545"/>
    <w:rsid w:val="00B74708"/>
    <w:rsid w:val="00B748E4"/>
    <w:rsid w:val="00B74B3B"/>
    <w:rsid w:val="00B74FDA"/>
    <w:rsid w:val="00B75205"/>
    <w:rsid w:val="00B755DB"/>
    <w:rsid w:val="00B76179"/>
    <w:rsid w:val="00B76182"/>
    <w:rsid w:val="00B76AC5"/>
    <w:rsid w:val="00B7719C"/>
    <w:rsid w:val="00B77688"/>
    <w:rsid w:val="00B77952"/>
    <w:rsid w:val="00B77C87"/>
    <w:rsid w:val="00B77CB5"/>
    <w:rsid w:val="00B77E6A"/>
    <w:rsid w:val="00B77F0A"/>
    <w:rsid w:val="00B77F25"/>
    <w:rsid w:val="00B80077"/>
    <w:rsid w:val="00B80B3D"/>
    <w:rsid w:val="00B80BB1"/>
    <w:rsid w:val="00B80CBF"/>
    <w:rsid w:val="00B80D65"/>
    <w:rsid w:val="00B80E6F"/>
    <w:rsid w:val="00B8132D"/>
    <w:rsid w:val="00B8152C"/>
    <w:rsid w:val="00B8176D"/>
    <w:rsid w:val="00B81C78"/>
    <w:rsid w:val="00B81E56"/>
    <w:rsid w:val="00B827CC"/>
    <w:rsid w:val="00B829BF"/>
    <w:rsid w:val="00B82C94"/>
    <w:rsid w:val="00B836DC"/>
    <w:rsid w:val="00B83C8E"/>
    <w:rsid w:val="00B83F0D"/>
    <w:rsid w:val="00B8421B"/>
    <w:rsid w:val="00B8445C"/>
    <w:rsid w:val="00B8453F"/>
    <w:rsid w:val="00B846F6"/>
    <w:rsid w:val="00B849E3"/>
    <w:rsid w:val="00B84B88"/>
    <w:rsid w:val="00B84D16"/>
    <w:rsid w:val="00B850F4"/>
    <w:rsid w:val="00B85132"/>
    <w:rsid w:val="00B852B8"/>
    <w:rsid w:val="00B855F3"/>
    <w:rsid w:val="00B8570E"/>
    <w:rsid w:val="00B85890"/>
    <w:rsid w:val="00B8628A"/>
    <w:rsid w:val="00B8634B"/>
    <w:rsid w:val="00B8645E"/>
    <w:rsid w:val="00B864B4"/>
    <w:rsid w:val="00B869B5"/>
    <w:rsid w:val="00B86CE4"/>
    <w:rsid w:val="00B86F29"/>
    <w:rsid w:val="00B870DD"/>
    <w:rsid w:val="00B87292"/>
    <w:rsid w:val="00B87395"/>
    <w:rsid w:val="00B878BB"/>
    <w:rsid w:val="00B87C98"/>
    <w:rsid w:val="00B87F4A"/>
    <w:rsid w:val="00B9018A"/>
    <w:rsid w:val="00B90965"/>
    <w:rsid w:val="00B9180E"/>
    <w:rsid w:val="00B91B7F"/>
    <w:rsid w:val="00B91EC0"/>
    <w:rsid w:val="00B921E7"/>
    <w:rsid w:val="00B9223A"/>
    <w:rsid w:val="00B928B7"/>
    <w:rsid w:val="00B92B7E"/>
    <w:rsid w:val="00B93280"/>
    <w:rsid w:val="00B932E2"/>
    <w:rsid w:val="00B93A78"/>
    <w:rsid w:val="00B93D0C"/>
    <w:rsid w:val="00B941FE"/>
    <w:rsid w:val="00B942C7"/>
    <w:rsid w:val="00B946E7"/>
    <w:rsid w:val="00B94B99"/>
    <w:rsid w:val="00B94E39"/>
    <w:rsid w:val="00B94E81"/>
    <w:rsid w:val="00B953A1"/>
    <w:rsid w:val="00B9544D"/>
    <w:rsid w:val="00B95496"/>
    <w:rsid w:val="00B95668"/>
    <w:rsid w:val="00B956AA"/>
    <w:rsid w:val="00B959C4"/>
    <w:rsid w:val="00B95A0E"/>
    <w:rsid w:val="00B95A94"/>
    <w:rsid w:val="00B96327"/>
    <w:rsid w:val="00B9680A"/>
    <w:rsid w:val="00B96D51"/>
    <w:rsid w:val="00B9717B"/>
    <w:rsid w:val="00B971B1"/>
    <w:rsid w:val="00B974A7"/>
    <w:rsid w:val="00B97616"/>
    <w:rsid w:val="00B97819"/>
    <w:rsid w:val="00B979D3"/>
    <w:rsid w:val="00B979EA"/>
    <w:rsid w:val="00B97E19"/>
    <w:rsid w:val="00BA065A"/>
    <w:rsid w:val="00BA08D2"/>
    <w:rsid w:val="00BA0BB9"/>
    <w:rsid w:val="00BA0E50"/>
    <w:rsid w:val="00BA0E74"/>
    <w:rsid w:val="00BA0FB2"/>
    <w:rsid w:val="00BA10FE"/>
    <w:rsid w:val="00BA1381"/>
    <w:rsid w:val="00BA18BB"/>
    <w:rsid w:val="00BA1A20"/>
    <w:rsid w:val="00BA1D89"/>
    <w:rsid w:val="00BA1E53"/>
    <w:rsid w:val="00BA202D"/>
    <w:rsid w:val="00BA229A"/>
    <w:rsid w:val="00BA2AA0"/>
    <w:rsid w:val="00BA2AAC"/>
    <w:rsid w:val="00BA2DA1"/>
    <w:rsid w:val="00BA2E0B"/>
    <w:rsid w:val="00BA2F85"/>
    <w:rsid w:val="00BA3B85"/>
    <w:rsid w:val="00BA3DE6"/>
    <w:rsid w:val="00BA3EC1"/>
    <w:rsid w:val="00BA441A"/>
    <w:rsid w:val="00BA4507"/>
    <w:rsid w:val="00BA464F"/>
    <w:rsid w:val="00BA4F32"/>
    <w:rsid w:val="00BA597B"/>
    <w:rsid w:val="00BA5A71"/>
    <w:rsid w:val="00BA5B3D"/>
    <w:rsid w:val="00BA5DCD"/>
    <w:rsid w:val="00BA5E2B"/>
    <w:rsid w:val="00BA5E60"/>
    <w:rsid w:val="00BA65EC"/>
    <w:rsid w:val="00BA6693"/>
    <w:rsid w:val="00BA6740"/>
    <w:rsid w:val="00BA72F9"/>
    <w:rsid w:val="00BA739F"/>
    <w:rsid w:val="00BA7922"/>
    <w:rsid w:val="00BA798A"/>
    <w:rsid w:val="00BA7C68"/>
    <w:rsid w:val="00BA7CFC"/>
    <w:rsid w:val="00BA7E65"/>
    <w:rsid w:val="00BB0655"/>
    <w:rsid w:val="00BB07E4"/>
    <w:rsid w:val="00BB07E8"/>
    <w:rsid w:val="00BB08C4"/>
    <w:rsid w:val="00BB0B8D"/>
    <w:rsid w:val="00BB0C72"/>
    <w:rsid w:val="00BB0D30"/>
    <w:rsid w:val="00BB0E2D"/>
    <w:rsid w:val="00BB11BA"/>
    <w:rsid w:val="00BB17BC"/>
    <w:rsid w:val="00BB1BCE"/>
    <w:rsid w:val="00BB1FDE"/>
    <w:rsid w:val="00BB2293"/>
    <w:rsid w:val="00BB248A"/>
    <w:rsid w:val="00BB278B"/>
    <w:rsid w:val="00BB2B41"/>
    <w:rsid w:val="00BB2C4D"/>
    <w:rsid w:val="00BB2DA8"/>
    <w:rsid w:val="00BB2E8F"/>
    <w:rsid w:val="00BB3027"/>
    <w:rsid w:val="00BB32DE"/>
    <w:rsid w:val="00BB379E"/>
    <w:rsid w:val="00BB37F9"/>
    <w:rsid w:val="00BB3EB8"/>
    <w:rsid w:val="00BB40CC"/>
    <w:rsid w:val="00BB44D4"/>
    <w:rsid w:val="00BB44DE"/>
    <w:rsid w:val="00BB45B7"/>
    <w:rsid w:val="00BB489F"/>
    <w:rsid w:val="00BB4A4C"/>
    <w:rsid w:val="00BB4AB5"/>
    <w:rsid w:val="00BB4D6B"/>
    <w:rsid w:val="00BB529F"/>
    <w:rsid w:val="00BB55AE"/>
    <w:rsid w:val="00BB5625"/>
    <w:rsid w:val="00BB563E"/>
    <w:rsid w:val="00BB5704"/>
    <w:rsid w:val="00BB5BFC"/>
    <w:rsid w:val="00BB622B"/>
    <w:rsid w:val="00BB6432"/>
    <w:rsid w:val="00BB655C"/>
    <w:rsid w:val="00BB6641"/>
    <w:rsid w:val="00BB7115"/>
    <w:rsid w:val="00BB7C26"/>
    <w:rsid w:val="00BB7FA6"/>
    <w:rsid w:val="00BC00E0"/>
    <w:rsid w:val="00BC0590"/>
    <w:rsid w:val="00BC08FA"/>
    <w:rsid w:val="00BC0BEC"/>
    <w:rsid w:val="00BC0C0C"/>
    <w:rsid w:val="00BC0E43"/>
    <w:rsid w:val="00BC1284"/>
    <w:rsid w:val="00BC16AC"/>
    <w:rsid w:val="00BC19B4"/>
    <w:rsid w:val="00BC1ACD"/>
    <w:rsid w:val="00BC1B1E"/>
    <w:rsid w:val="00BC1B63"/>
    <w:rsid w:val="00BC1BA0"/>
    <w:rsid w:val="00BC1DC9"/>
    <w:rsid w:val="00BC1DD4"/>
    <w:rsid w:val="00BC20AC"/>
    <w:rsid w:val="00BC23B9"/>
    <w:rsid w:val="00BC2794"/>
    <w:rsid w:val="00BC2874"/>
    <w:rsid w:val="00BC2F7F"/>
    <w:rsid w:val="00BC300D"/>
    <w:rsid w:val="00BC3403"/>
    <w:rsid w:val="00BC349D"/>
    <w:rsid w:val="00BC4112"/>
    <w:rsid w:val="00BC41E4"/>
    <w:rsid w:val="00BC434E"/>
    <w:rsid w:val="00BC45AB"/>
    <w:rsid w:val="00BC4622"/>
    <w:rsid w:val="00BC4925"/>
    <w:rsid w:val="00BC4C31"/>
    <w:rsid w:val="00BC4CFB"/>
    <w:rsid w:val="00BC4D89"/>
    <w:rsid w:val="00BC512C"/>
    <w:rsid w:val="00BC5237"/>
    <w:rsid w:val="00BC5DD4"/>
    <w:rsid w:val="00BC5F23"/>
    <w:rsid w:val="00BC600B"/>
    <w:rsid w:val="00BC618B"/>
    <w:rsid w:val="00BC67EC"/>
    <w:rsid w:val="00BC6A0C"/>
    <w:rsid w:val="00BC6C1D"/>
    <w:rsid w:val="00BC6F44"/>
    <w:rsid w:val="00BC7224"/>
    <w:rsid w:val="00BC735D"/>
    <w:rsid w:val="00BC740E"/>
    <w:rsid w:val="00BC77D4"/>
    <w:rsid w:val="00BC7979"/>
    <w:rsid w:val="00BC7C40"/>
    <w:rsid w:val="00BC7DCF"/>
    <w:rsid w:val="00BD0075"/>
    <w:rsid w:val="00BD01B4"/>
    <w:rsid w:val="00BD02E0"/>
    <w:rsid w:val="00BD03EC"/>
    <w:rsid w:val="00BD0670"/>
    <w:rsid w:val="00BD06C6"/>
    <w:rsid w:val="00BD0A72"/>
    <w:rsid w:val="00BD1042"/>
    <w:rsid w:val="00BD10CD"/>
    <w:rsid w:val="00BD15B6"/>
    <w:rsid w:val="00BD1686"/>
    <w:rsid w:val="00BD178E"/>
    <w:rsid w:val="00BD1B3D"/>
    <w:rsid w:val="00BD1DB8"/>
    <w:rsid w:val="00BD20AC"/>
    <w:rsid w:val="00BD20D2"/>
    <w:rsid w:val="00BD2104"/>
    <w:rsid w:val="00BD27DC"/>
    <w:rsid w:val="00BD3163"/>
    <w:rsid w:val="00BD3564"/>
    <w:rsid w:val="00BD3894"/>
    <w:rsid w:val="00BD3907"/>
    <w:rsid w:val="00BD3B39"/>
    <w:rsid w:val="00BD3FEA"/>
    <w:rsid w:val="00BD40D3"/>
    <w:rsid w:val="00BD413F"/>
    <w:rsid w:val="00BD43AF"/>
    <w:rsid w:val="00BD5275"/>
    <w:rsid w:val="00BD527B"/>
    <w:rsid w:val="00BD5736"/>
    <w:rsid w:val="00BD5AEB"/>
    <w:rsid w:val="00BD5CE4"/>
    <w:rsid w:val="00BD5DB8"/>
    <w:rsid w:val="00BD5E9C"/>
    <w:rsid w:val="00BD6654"/>
    <w:rsid w:val="00BD69E8"/>
    <w:rsid w:val="00BD6A8E"/>
    <w:rsid w:val="00BD6FD0"/>
    <w:rsid w:val="00BD715D"/>
    <w:rsid w:val="00BD75D3"/>
    <w:rsid w:val="00BD7811"/>
    <w:rsid w:val="00BD7856"/>
    <w:rsid w:val="00BD7E47"/>
    <w:rsid w:val="00BD7F91"/>
    <w:rsid w:val="00BE0375"/>
    <w:rsid w:val="00BE040B"/>
    <w:rsid w:val="00BE0447"/>
    <w:rsid w:val="00BE0784"/>
    <w:rsid w:val="00BE0B29"/>
    <w:rsid w:val="00BE0BD0"/>
    <w:rsid w:val="00BE11E5"/>
    <w:rsid w:val="00BE16FD"/>
    <w:rsid w:val="00BE19A9"/>
    <w:rsid w:val="00BE1BEA"/>
    <w:rsid w:val="00BE213A"/>
    <w:rsid w:val="00BE214A"/>
    <w:rsid w:val="00BE21B0"/>
    <w:rsid w:val="00BE23CF"/>
    <w:rsid w:val="00BE2775"/>
    <w:rsid w:val="00BE2786"/>
    <w:rsid w:val="00BE296A"/>
    <w:rsid w:val="00BE2B79"/>
    <w:rsid w:val="00BE32B0"/>
    <w:rsid w:val="00BE3496"/>
    <w:rsid w:val="00BE354E"/>
    <w:rsid w:val="00BE365C"/>
    <w:rsid w:val="00BE3694"/>
    <w:rsid w:val="00BE37D9"/>
    <w:rsid w:val="00BE3866"/>
    <w:rsid w:val="00BE3DD1"/>
    <w:rsid w:val="00BE43F0"/>
    <w:rsid w:val="00BE480B"/>
    <w:rsid w:val="00BE48AF"/>
    <w:rsid w:val="00BE4B70"/>
    <w:rsid w:val="00BE5084"/>
    <w:rsid w:val="00BE513C"/>
    <w:rsid w:val="00BE5685"/>
    <w:rsid w:val="00BE5882"/>
    <w:rsid w:val="00BE5944"/>
    <w:rsid w:val="00BE5AA1"/>
    <w:rsid w:val="00BE5CE4"/>
    <w:rsid w:val="00BE5F0B"/>
    <w:rsid w:val="00BE66E6"/>
    <w:rsid w:val="00BE6F59"/>
    <w:rsid w:val="00BE712D"/>
    <w:rsid w:val="00BE724C"/>
    <w:rsid w:val="00BE7617"/>
    <w:rsid w:val="00BE7633"/>
    <w:rsid w:val="00BE799E"/>
    <w:rsid w:val="00BE7BD1"/>
    <w:rsid w:val="00BE7C41"/>
    <w:rsid w:val="00BF0070"/>
    <w:rsid w:val="00BF0240"/>
    <w:rsid w:val="00BF033A"/>
    <w:rsid w:val="00BF0343"/>
    <w:rsid w:val="00BF055D"/>
    <w:rsid w:val="00BF06B8"/>
    <w:rsid w:val="00BF0B64"/>
    <w:rsid w:val="00BF0F21"/>
    <w:rsid w:val="00BF0FDF"/>
    <w:rsid w:val="00BF10BB"/>
    <w:rsid w:val="00BF1419"/>
    <w:rsid w:val="00BF2451"/>
    <w:rsid w:val="00BF2CFD"/>
    <w:rsid w:val="00BF2D9D"/>
    <w:rsid w:val="00BF31D1"/>
    <w:rsid w:val="00BF32D4"/>
    <w:rsid w:val="00BF3404"/>
    <w:rsid w:val="00BF3491"/>
    <w:rsid w:val="00BF365C"/>
    <w:rsid w:val="00BF3F67"/>
    <w:rsid w:val="00BF4219"/>
    <w:rsid w:val="00BF42CC"/>
    <w:rsid w:val="00BF4B32"/>
    <w:rsid w:val="00BF4C43"/>
    <w:rsid w:val="00BF4D4C"/>
    <w:rsid w:val="00BF5155"/>
    <w:rsid w:val="00BF5782"/>
    <w:rsid w:val="00BF58D9"/>
    <w:rsid w:val="00BF5A48"/>
    <w:rsid w:val="00BF5CEE"/>
    <w:rsid w:val="00BF5D34"/>
    <w:rsid w:val="00BF6480"/>
    <w:rsid w:val="00BF6765"/>
    <w:rsid w:val="00BF6B3B"/>
    <w:rsid w:val="00BF6B68"/>
    <w:rsid w:val="00BF6F20"/>
    <w:rsid w:val="00BF6FCD"/>
    <w:rsid w:val="00BF76F4"/>
    <w:rsid w:val="00BF788D"/>
    <w:rsid w:val="00BF7A31"/>
    <w:rsid w:val="00BF7AD2"/>
    <w:rsid w:val="00BF7E13"/>
    <w:rsid w:val="00C003DF"/>
    <w:rsid w:val="00C006CE"/>
    <w:rsid w:val="00C00C28"/>
    <w:rsid w:val="00C00CCC"/>
    <w:rsid w:val="00C0152D"/>
    <w:rsid w:val="00C01635"/>
    <w:rsid w:val="00C01912"/>
    <w:rsid w:val="00C01A46"/>
    <w:rsid w:val="00C01DF1"/>
    <w:rsid w:val="00C01EA1"/>
    <w:rsid w:val="00C021FC"/>
    <w:rsid w:val="00C02482"/>
    <w:rsid w:val="00C02D36"/>
    <w:rsid w:val="00C03431"/>
    <w:rsid w:val="00C0366D"/>
    <w:rsid w:val="00C037A0"/>
    <w:rsid w:val="00C03976"/>
    <w:rsid w:val="00C04812"/>
    <w:rsid w:val="00C0487A"/>
    <w:rsid w:val="00C050DF"/>
    <w:rsid w:val="00C056B3"/>
    <w:rsid w:val="00C056C8"/>
    <w:rsid w:val="00C0583F"/>
    <w:rsid w:val="00C05A8F"/>
    <w:rsid w:val="00C05AF6"/>
    <w:rsid w:val="00C05C96"/>
    <w:rsid w:val="00C06060"/>
    <w:rsid w:val="00C0618B"/>
    <w:rsid w:val="00C06347"/>
    <w:rsid w:val="00C063ED"/>
    <w:rsid w:val="00C0663E"/>
    <w:rsid w:val="00C06950"/>
    <w:rsid w:val="00C06A22"/>
    <w:rsid w:val="00C06E31"/>
    <w:rsid w:val="00C06FC2"/>
    <w:rsid w:val="00C070C1"/>
    <w:rsid w:val="00C07313"/>
    <w:rsid w:val="00C074E3"/>
    <w:rsid w:val="00C07726"/>
    <w:rsid w:val="00C07A98"/>
    <w:rsid w:val="00C07BFD"/>
    <w:rsid w:val="00C07C12"/>
    <w:rsid w:val="00C07E03"/>
    <w:rsid w:val="00C07F06"/>
    <w:rsid w:val="00C104FB"/>
    <w:rsid w:val="00C1075D"/>
    <w:rsid w:val="00C1081B"/>
    <w:rsid w:val="00C114F5"/>
    <w:rsid w:val="00C1164C"/>
    <w:rsid w:val="00C11761"/>
    <w:rsid w:val="00C11A94"/>
    <w:rsid w:val="00C122B8"/>
    <w:rsid w:val="00C124B0"/>
    <w:rsid w:val="00C12713"/>
    <w:rsid w:val="00C12889"/>
    <w:rsid w:val="00C128EB"/>
    <w:rsid w:val="00C12943"/>
    <w:rsid w:val="00C12AAC"/>
    <w:rsid w:val="00C12B0A"/>
    <w:rsid w:val="00C12E80"/>
    <w:rsid w:val="00C12E82"/>
    <w:rsid w:val="00C13CB4"/>
    <w:rsid w:val="00C14047"/>
    <w:rsid w:val="00C1436B"/>
    <w:rsid w:val="00C14464"/>
    <w:rsid w:val="00C149FB"/>
    <w:rsid w:val="00C14A81"/>
    <w:rsid w:val="00C15020"/>
    <w:rsid w:val="00C15108"/>
    <w:rsid w:val="00C15138"/>
    <w:rsid w:val="00C15169"/>
    <w:rsid w:val="00C15730"/>
    <w:rsid w:val="00C15823"/>
    <w:rsid w:val="00C1598F"/>
    <w:rsid w:val="00C1630C"/>
    <w:rsid w:val="00C169AF"/>
    <w:rsid w:val="00C16DB8"/>
    <w:rsid w:val="00C16EB7"/>
    <w:rsid w:val="00C16F07"/>
    <w:rsid w:val="00C16FC0"/>
    <w:rsid w:val="00C17196"/>
    <w:rsid w:val="00C172D8"/>
    <w:rsid w:val="00C17580"/>
    <w:rsid w:val="00C176AA"/>
    <w:rsid w:val="00C17720"/>
    <w:rsid w:val="00C17866"/>
    <w:rsid w:val="00C17B53"/>
    <w:rsid w:val="00C17CB2"/>
    <w:rsid w:val="00C17EC4"/>
    <w:rsid w:val="00C200C0"/>
    <w:rsid w:val="00C202E1"/>
    <w:rsid w:val="00C2050D"/>
    <w:rsid w:val="00C2066F"/>
    <w:rsid w:val="00C20943"/>
    <w:rsid w:val="00C2098D"/>
    <w:rsid w:val="00C20AA3"/>
    <w:rsid w:val="00C20FD2"/>
    <w:rsid w:val="00C2105D"/>
    <w:rsid w:val="00C211CD"/>
    <w:rsid w:val="00C21345"/>
    <w:rsid w:val="00C21429"/>
    <w:rsid w:val="00C21C7F"/>
    <w:rsid w:val="00C21E2D"/>
    <w:rsid w:val="00C22323"/>
    <w:rsid w:val="00C22349"/>
    <w:rsid w:val="00C227C8"/>
    <w:rsid w:val="00C228A7"/>
    <w:rsid w:val="00C22BF4"/>
    <w:rsid w:val="00C22CD5"/>
    <w:rsid w:val="00C22EF3"/>
    <w:rsid w:val="00C23319"/>
    <w:rsid w:val="00C23529"/>
    <w:rsid w:val="00C23E8E"/>
    <w:rsid w:val="00C240A2"/>
    <w:rsid w:val="00C240FE"/>
    <w:rsid w:val="00C2418E"/>
    <w:rsid w:val="00C242F4"/>
    <w:rsid w:val="00C249AD"/>
    <w:rsid w:val="00C24BC4"/>
    <w:rsid w:val="00C24BEE"/>
    <w:rsid w:val="00C25039"/>
    <w:rsid w:val="00C254D0"/>
    <w:rsid w:val="00C25647"/>
    <w:rsid w:val="00C261D6"/>
    <w:rsid w:val="00C262C9"/>
    <w:rsid w:val="00C263FB"/>
    <w:rsid w:val="00C264C8"/>
    <w:rsid w:val="00C265D8"/>
    <w:rsid w:val="00C26740"/>
    <w:rsid w:val="00C26988"/>
    <w:rsid w:val="00C269A1"/>
    <w:rsid w:val="00C26D0B"/>
    <w:rsid w:val="00C2763B"/>
    <w:rsid w:val="00C276D2"/>
    <w:rsid w:val="00C27904"/>
    <w:rsid w:val="00C27AE8"/>
    <w:rsid w:val="00C27BC0"/>
    <w:rsid w:val="00C27DC1"/>
    <w:rsid w:val="00C27E88"/>
    <w:rsid w:val="00C27F4D"/>
    <w:rsid w:val="00C27F52"/>
    <w:rsid w:val="00C2C87C"/>
    <w:rsid w:val="00C301F4"/>
    <w:rsid w:val="00C305C4"/>
    <w:rsid w:val="00C3084D"/>
    <w:rsid w:val="00C30AAB"/>
    <w:rsid w:val="00C30CBB"/>
    <w:rsid w:val="00C30CD8"/>
    <w:rsid w:val="00C311D3"/>
    <w:rsid w:val="00C315A4"/>
    <w:rsid w:val="00C31982"/>
    <w:rsid w:val="00C319FE"/>
    <w:rsid w:val="00C31EAD"/>
    <w:rsid w:val="00C31EFD"/>
    <w:rsid w:val="00C31F79"/>
    <w:rsid w:val="00C3258B"/>
    <w:rsid w:val="00C32E9B"/>
    <w:rsid w:val="00C32F60"/>
    <w:rsid w:val="00C3352B"/>
    <w:rsid w:val="00C336C0"/>
    <w:rsid w:val="00C337AA"/>
    <w:rsid w:val="00C33B88"/>
    <w:rsid w:val="00C3401A"/>
    <w:rsid w:val="00C3403A"/>
    <w:rsid w:val="00C34111"/>
    <w:rsid w:val="00C341B7"/>
    <w:rsid w:val="00C34276"/>
    <w:rsid w:val="00C346A0"/>
    <w:rsid w:val="00C347BA"/>
    <w:rsid w:val="00C34D51"/>
    <w:rsid w:val="00C35045"/>
    <w:rsid w:val="00C3507B"/>
    <w:rsid w:val="00C351A8"/>
    <w:rsid w:val="00C352CC"/>
    <w:rsid w:val="00C357C5"/>
    <w:rsid w:val="00C35885"/>
    <w:rsid w:val="00C35B0C"/>
    <w:rsid w:val="00C3625E"/>
    <w:rsid w:val="00C36524"/>
    <w:rsid w:val="00C368A0"/>
    <w:rsid w:val="00C368B3"/>
    <w:rsid w:val="00C369B5"/>
    <w:rsid w:val="00C36E06"/>
    <w:rsid w:val="00C372F6"/>
    <w:rsid w:val="00C3747E"/>
    <w:rsid w:val="00C37533"/>
    <w:rsid w:val="00C37971"/>
    <w:rsid w:val="00C37CE5"/>
    <w:rsid w:val="00C37FCD"/>
    <w:rsid w:val="00C40175"/>
    <w:rsid w:val="00C401F9"/>
    <w:rsid w:val="00C40293"/>
    <w:rsid w:val="00C4053C"/>
    <w:rsid w:val="00C40E7A"/>
    <w:rsid w:val="00C410CF"/>
    <w:rsid w:val="00C4115E"/>
    <w:rsid w:val="00C411BF"/>
    <w:rsid w:val="00C41473"/>
    <w:rsid w:val="00C414FB"/>
    <w:rsid w:val="00C41A67"/>
    <w:rsid w:val="00C41B7F"/>
    <w:rsid w:val="00C41CF1"/>
    <w:rsid w:val="00C41E95"/>
    <w:rsid w:val="00C42019"/>
    <w:rsid w:val="00C421A6"/>
    <w:rsid w:val="00C42257"/>
    <w:rsid w:val="00C42310"/>
    <w:rsid w:val="00C425DA"/>
    <w:rsid w:val="00C426CB"/>
    <w:rsid w:val="00C428D0"/>
    <w:rsid w:val="00C42BF0"/>
    <w:rsid w:val="00C42D37"/>
    <w:rsid w:val="00C4308E"/>
    <w:rsid w:val="00C43121"/>
    <w:rsid w:val="00C431D3"/>
    <w:rsid w:val="00C4326C"/>
    <w:rsid w:val="00C434BC"/>
    <w:rsid w:val="00C43D72"/>
    <w:rsid w:val="00C44130"/>
    <w:rsid w:val="00C44494"/>
    <w:rsid w:val="00C4463A"/>
    <w:rsid w:val="00C44687"/>
    <w:rsid w:val="00C449B6"/>
    <w:rsid w:val="00C44E1E"/>
    <w:rsid w:val="00C44E2B"/>
    <w:rsid w:val="00C44FF2"/>
    <w:rsid w:val="00C453BE"/>
    <w:rsid w:val="00C45443"/>
    <w:rsid w:val="00C454CE"/>
    <w:rsid w:val="00C455B4"/>
    <w:rsid w:val="00C459F1"/>
    <w:rsid w:val="00C45DE1"/>
    <w:rsid w:val="00C45EE2"/>
    <w:rsid w:val="00C45FC2"/>
    <w:rsid w:val="00C4606B"/>
    <w:rsid w:val="00C461C8"/>
    <w:rsid w:val="00C46357"/>
    <w:rsid w:val="00C4653A"/>
    <w:rsid w:val="00C46666"/>
    <w:rsid w:val="00C46967"/>
    <w:rsid w:val="00C46AB3"/>
    <w:rsid w:val="00C46E56"/>
    <w:rsid w:val="00C46ED0"/>
    <w:rsid w:val="00C46EFA"/>
    <w:rsid w:val="00C4717F"/>
    <w:rsid w:val="00C475F1"/>
    <w:rsid w:val="00C50057"/>
    <w:rsid w:val="00C503AE"/>
    <w:rsid w:val="00C50EF5"/>
    <w:rsid w:val="00C50F3C"/>
    <w:rsid w:val="00C515B5"/>
    <w:rsid w:val="00C51F0C"/>
    <w:rsid w:val="00C51F24"/>
    <w:rsid w:val="00C525FF"/>
    <w:rsid w:val="00C52613"/>
    <w:rsid w:val="00C52F0E"/>
    <w:rsid w:val="00C5324B"/>
    <w:rsid w:val="00C53967"/>
    <w:rsid w:val="00C53C2A"/>
    <w:rsid w:val="00C53CEE"/>
    <w:rsid w:val="00C53ED6"/>
    <w:rsid w:val="00C541CD"/>
    <w:rsid w:val="00C5444D"/>
    <w:rsid w:val="00C5481F"/>
    <w:rsid w:val="00C5495B"/>
    <w:rsid w:val="00C54AA7"/>
    <w:rsid w:val="00C54C11"/>
    <w:rsid w:val="00C5509B"/>
    <w:rsid w:val="00C552E4"/>
    <w:rsid w:val="00C55351"/>
    <w:rsid w:val="00C554DE"/>
    <w:rsid w:val="00C55878"/>
    <w:rsid w:val="00C55B50"/>
    <w:rsid w:val="00C55C80"/>
    <w:rsid w:val="00C55E4D"/>
    <w:rsid w:val="00C5609C"/>
    <w:rsid w:val="00C5618B"/>
    <w:rsid w:val="00C56265"/>
    <w:rsid w:val="00C56431"/>
    <w:rsid w:val="00C56532"/>
    <w:rsid w:val="00C56602"/>
    <w:rsid w:val="00C5671E"/>
    <w:rsid w:val="00C56BC5"/>
    <w:rsid w:val="00C56C96"/>
    <w:rsid w:val="00C56D78"/>
    <w:rsid w:val="00C57379"/>
    <w:rsid w:val="00C574ED"/>
    <w:rsid w:val="00C5755B"/>
    <w:rsid w:val="00C5774B"/>
    <w:rsid w:val="00C579F7"/>
    <w:rsid w:val="00C57C2B"/>
    <w:rsid w:val="00C57CC5"/>
    <w:rsid w:val="00C60149"/>
    <w:rsid w:val="00C605C2"/>
    <w:rsid w:val="00C6068A"/>
    <w:rsid w:val="00C60B5C"/>
    <w:rsid w:val="00C60C21"/>
    <w:rsid w:val="00C60D90"/>
    <w:rsid w:val="00C61083"/>
    <w:rsid w:val="00C61642"/>
    <w:rsid w:val="00C616EA"/>
    <w:rsid w:val="00C616F6"/>
    <w:rsid w:val="00C619AA"/>
    <w:rsid w:val="00C61B10"/>
    <w:rsid w:val="00C61B8F"/>
    <w:rsid w:val="00C61F73"/>
    <w:rsid w:val="00C6208E"/>
    <w:rsid w:val="00C620DA"/>
    <w:rsid w:val="00C62217"/>
    <w:rsid w:val="00C624C7"/>
    <w:rsid w:val="00C62626"/>
    <w:rsid w:val="00C62AE1"/>
    <w:rsid w:val="00C62BFB"/>
    <w:rsid w:val="00C62DFD"/>
    <w:rsid w:val="00C62F78"/>
    <w:rsid w:val="00C631EC"/>
    <w:rsid w:val="00C63555"/>
    <w:rsid w:val="00C63846"/>
    <w:rsid w:val="00C63AFA"/>
    <w:rsid w:val="00C63B4E"/>
    <w:rsid w:val="00C63CB7"/>
    <w:rsid w:val="00C6416F"/>
    <w:rsid w:val="00C641C7"/>
    <w:rsid w:val="00C64307"/>
    <w:rsid w:val="00C647D9"/>
    <w:rsid w:val="00C6483E"/>
    <w:rsid w:val="00C64A01"/>
    <w:rsid w:val="00C64BC9"/>
    <w:rsid w:val="00C64ECB"/>
    <w:rsid w:val="00C6518E"/>
    <w:rsid w:val="00C656B4"/>
    <w:rsid w:val="00C6586F"/>
    <w:rsid w:val="00C6589B"/>
    <w:rsid w:val="00C658B3"/>
    <w:rsid w:val="00C65CFB"/>
    <w:rsid w:val="00C65D40"/>
    <w:rsid w:val="00C65D6E"/>
    <w:rsid w:val="00C65DD5"/>
    <w:rsid w:val="00C65DF0"/>
    <w:rsid w:val="00C66442"/>
    <w:rsid w:val="00C66471"/>
    <w:rsid w:val="00C668A9"/>
    <w:rsid w:val="00C66AFD"/>
    <w:rsid w:val="00C6724F"/>
    <w:rsid w:val="00C675B9"/>
    <w:rsid w:val="00C6788B"/>
    <w:rsid w:val="00C678F3"/>
    <w:rsid w:val="00C70440"/>
    <w:rsid w:val="00C704D4"/>
    <w:rsid w:val="00C70C67"/>
    <w:rsid w:val="00C7103F"/>
    <w:rsid w:val="00C710E1"/>
    <w:rsid w:val="00C71161"/>
    <w:rsid w:val="00C715D0"/>
    <w:rsid w:val="00C71A1B"/>
    <w:rsid w:val="00C71B22"/>
    <w:rsid w:val="00C71D87"/>
    <w:rsid w:val="00C71EA9"/>
    <w:rsid w:val="00C7201A"/>
    <w:rsid w:val="00C7234E"/>
    <w:rsid w:val="00C724AE"/>
    <w:rsid w:val="00C72874"/>
    <w:rsid w:val="00C729EA"/>
    <w:rsid w:val="00C729EE"/>
    <w:rsid w:val="00C72CEA"/>
    <w:rsid w:val="00C731BC"/>
    <w:rsid w:val="00C7338F"/>
    <w:rsid w:val="00C733E2"/>
    <w:rsid w:val="00C73AB8"/>
    <w:rsid w:val="00C7464B"/>
    <w:rsid w:val="00C7467C"/>
    <w:rsid w:val="00C74794"/>
    <w:rsid w:val="00C747C4"/>
    <w:rsid w:val="00C74980"/>
    <w:rsid w:val="00C74CA7"/>
    <w:rsid w:val="00C74D67"/>
    <w:rsid w:val="00C75752"/>
    <w:rsid w:val="00C757F4"/>
    <w:rsid w:val="00C7593A"/>
    <w:rsid w:val="00C75BDE"/>
    <w:rsid w:val="00C75F20"/>
    <w:rsid w:val="00C762AC"/>
    <w:rsid w:val="00C762C0"/>
    <w:rsid w:val="00C764A6"/>
    <w:rsid w:val="00C7680D"/>
    <w:rsid w:val="00C76839"/>
    <w:rsid w:val="00C76A31"/>
    <w:rsid w:val="00C76B69"/>
    <w:rsid w:val="00C77031"/>
    <w:rsid w:val="00C770C4"/>
    <w:rsid w:val="00C771B5"/>
    <w:rsid w:val="00C7739C"/>
    <w:rsid w:val="00C774DF"/>
    <w:rsid w:val="00C77A1A"/>
    <w:rsid w:val="00C77A9B"/>
    <w:rsid w:val="00C77B84"/>
    <w:rsid w:val="00C77C1C"/>
    <w:rsid w:val="00C77C68"/>
    <w:rsid w:val="00C77F8D"/>
    <w:rsid w:val="00C806BC"/>
    <w:rsid w:val="00C806D5"/>
    <w:rsid w:val="00C80747"/>
    <w:rsid w:val="00C80B8C"/>
    <w:rsid w:val="00C80D44"/>
    <w:rsid w:val="00C8107B"/>
    <w:rsid w:val="00C813A5"/>
    <w:rsid w:val="00C81AC4"/>
    <w:rsid w:val="00C81DE2"/>
    <w:rsid w:val="00C820BF"/>
    <w:rsid w:val="00C820DA"/>
    <w:rsid w:val="00C82E12"/>
    <w:rsid w:val="00C83384"/>
    <w:rsid w:val="00C8343D"/>
    <w:rsid w:val="00C83AA8"/>
    <w:rsid w:val="00C83DBA"/>
    <w:rsid w:val="00C83DD3"/>
    <w:rsid w:val="00C83E55"/>
    <w:rsid w:val="00C841C1"/>
    <w:rsid w:val="00C84268"/>
    <w:rsid w:val="00C842CD"/>
    <w:rsid w:val="00C8451E"/>
    <w:rsid w:val="00C84688"/>
    <w:rsid w:val="00C8473C"/>
    <w:rsid w:val="00C8479A"/>
    <w:rsid w:val="00C84D69"/>
    <w:rsid w:val="00C853EE"/>
    <w:rsid w:val="00C85634"/>
    <w:rsid w:val="00C85A50"/>
    <w:rsid w:val="00C85BCD"/>
    <w:rsid w:val="00C8647D"/>
    <w:rsid w:val="00C86500"/>
    <w:rsid w:val="00C866D0"/>
    <w:rsid w:val="00C86AA1"/>
    <w:rsid w:val="00C86C5F"/>
    <w:rsid w:val="00C86C70"/>
    <w:rsid w:val="00C87364"/>
    <w:rsid w:val="00C87866"/>
    <w:rsid w:val="00C87A56"/>
    <w:rsid w:val="00C9018C"/>
    <w:rsid w:val="00C9031B"/>
    <w:rsid w:val="00C904E2"/>
    <w:rsid w:val="00C90B19"/>
    <w:rsid w:val="00C90C97"/>
    <w:rsid w:val="00C90FF6"/>
    <w:rsid w:val="00C9114F"/>
    <w:rsid w:val="00C911B8"/>
    <w:rsid w:val="00C911E0"/>
    <w:rsid w:val="00C912A2"/>
    <w:rsid w:val="00C91458"/>
    <w:rsid w:val="00C918EA"/>
    <w:rsid w:val="00C91E43"/>
    <w:rsid w:val="00C92161"/>
    <w:rsid w:val="00C924AB"/>
    <w:rsid w:val="00C92957"/>
    <w:rsid w:val="00C92AB8"/>
    <w:rsid w:val="00C93467"/>
    <w:rsid w:val="00C934BC"/>
    <w:rsid w:val="00C93597"/>
    <w:rsid w:val="00C93885"/>
    <w:rsid w:val="00C93BDA"/>
    <w:rsid w:val="00C93E51"/>
    <w:rsid w:val="00C93F30"/>
    <w:rsid w:val="00C94167"/>
    <w:rsid w:val="00C94203"/>
    <w:rsid w:val="00C945FB"/>
    <w:rsid w:val="00C94909"/>
    <w:rsid w:val="00C94C14"/>
    <w:rsid w:val="00C94C75"/>
    <w:rsid w:val="00C94F66"/>
    <w:rsid w:val="00C9503C"/>
    <w:rsid w:val="00C9512D"/>
    <w:rsid w:val="00C95342"/>
    <w:rsid w:val="00C95377"/>
    <w:rsid w:val="00C9558B"/>
    <w:rsid w:val="00C9567B"/>
    <w:rsid w:val="00C95B05"/>
    <w:rsid w:val="00C95D0B"/>
    <w:rsid w:val="00C95D59"/>
    <w:rsid w:val="00C9633D"/>
    <w:rsid w:val="00C965D7"/>
    <w:rsid w:val="00C965DF"/>
    <w:rsid w:val="00C968F4"/>
    <w:rsid w:val="00C96BB2"/>
    <w:rsid w:val="00C973D1"/>
    <w:rsid w:val="00C974FF"/>
    <w:rsid w:val="00C97DE1"/>
    <w:rsid w:val="00C97E16"/>
    <w:rsid w:val="00C97EA9"/>
    <w:rsid w:val="00CA0694"/>
    <w:rsid w:val="00CA0778"/>
    <w:rsid w:val="00CA0C4E"/>
    <w:rsid w:val="00CA107E"/>
    <w:rsid w:val="00CA1557"/>
    <w:rsid w:val="00CA1EC4"/>
    <w:rsid w:val="00CA2094"/>
    <w:rsid w:val="00CA226F"/>
    <w:rsid w:val="00CA2282"/>
    <w:rsid w:val="00CA235A"/>
    <w:rsid w:val="00CA23DF"/>
    <w:rsid w:val="00CA26EC"/>
    <w:rsid w:val="00CA2706"/>
    <w:rsid w:val="00CA289E"/>
    <w:rsid w:val="00CA2948"/>
    <w:rsid w:val="00CA297D"/>
    <w:rsid w:val="00CA2A3A"/>
    <w:rsid w:val="00CA2A68"/>
    <w:rsid w:val="00CA2AD2"/>
    <w:rsid w:val="00CA2F88"/>
    <w:rsid w:val="00CA39E6"/>
    <w:rsid w:val="00CA43B8"/>
    <w:rsid w:val="00CA43FE"/>
    <w:rsid w:val="00CA47E5"/>
    <w:rsid w:val="00CA4B36"/>
    <w:rsid w:val="00CA4BAB"/>
    <w:rsid w:val="00CA5702"/>
    <w:rsid w:val="00CA5F14"/>
    <w:rsid w:val="00CA6096"/>
    <w:rsid w:val="00CA6294"/>
    <w:rsid w:val="00CA6568"/>
    <w:rsid w:val="00CA663F"/>
    <w:rsid w:val="00CA684F"/>
    <w:rsid w:val="00CA6A1B"/>
    <w:rsid w:val="00CA6B9B"/>
    <w:rsid w:val="00CA71B4"/>
    <w:rsid w:val="00CA7202"/>
    <w:rsid w:val="00CA774D"/>
    <w:rsid w:val="00CA78E5"/>
    <w:rsid w:val="00CA794B"/>
    <w:rsid w:val="00CA7AF6"/>
    <w:rsid w:val="00CA7D0B"/>
    <w:rsid w:val="00CA7D74"/>
    <w:rsid w:val="00CA7F5D"/>
    <w:rsid w:val="00CB0324"/>
    <w:rsid w:val="00CB0353"/>
    <w:rsid w:val="00CB04C2"/>
    <w:rsid w:val="00CB0ADF"/>
    <w:rsid w:val="00CB0C4E"/>
    <w:rsid w:val="00CB0DAB"/>
    <w:rsid w:val="00CB107B"/>
    <w:rsid w:val="00CB1292"/>
    <w:rsid w:val="00CB1458"/>
    <w:rsid w:val="00CB17FD"/>
    <w:rsid w:val="00CB18B4"/>
    <w:rsid w:val="00CB1B89"/>
    <w:rsid w:val="00CB1C1B"/>
    <w:rsid w:val="00CB1F4C"/>
    <w:rsid w:val="00CB2047"/>
    <w:rsid w:val="00CB23A1"/>
    <w:rsid w:val="00CB25B3"/>
    <w:rsid w:val="00CB2621"/>
    <w:rsid w:val="00CB2C3E"/>
    <w:rsid w:val="00CB2DD8"/>
    <w:rsid w:val="00CB2E11"/>
    <w:rsid w:val="00CB2F63"/>
    <w:rsid w:val="00CB3007"/>
    <w:rsid w:val="00CB3307"/>
    <w:rsid w:val="00CB345A"/>
    <w:rsid w:val="00CB3497"/>
    <w:rsid w:val="00CB34FC"/>
    <w:rsid w:val="00CB39A8"/>
    <w:rsid w:val="00CB40BB"/>
    <w:rsid w:val="00CB428D"/>
    <w:rsid w:val="00CB43ED"/>
    <w:rsid w:val="00CB456D"/>
    <w:rsid w:val="00CB4682"/>
    <w:rsid w:val="00CB494F"/>
    <w:rsid w:val="00CB4D04"/>
    <w:rsid w:val="00CB4ECF"/>
    <w:rsid w:val="00CB4ED6"/>
    <w:rsid w:val="00CB5000"/>
    <w:rsid w:val="00CB5300"/>
    <w:rsid w:val="00CB534E"/>
    <w:rsid w:val="00CB564D"/>
    <w:rsid w:val="00CB56C0"/>
    <w:rsid w:val="00CB56CD"/>
    <w:rsid w:val="00CB5BA9"/>
    <w:rsid w:val="00CB5D8A"/>
    <w:rsid w:val="00CB5E85"/>
    <w:rsid w:val="00CB6388"/>
    <w:rsid w:val="00CB65CB"/>
    <w:rsid w:val="00CB68B0"/>
    <w:rsid w:val="00CB6999"/>
    <w:rsid w:val="00CB6B95"/>
    <w:rsid w:val="00CB6C59"/>
    <w:rsid w:val="00CB6D1B"/>
    <w:rsid w:val="00CB6DA2"/>
    <w:rsid w:val="00CB73B9"/>
    <w:rsid w:val="00CB7A0D"/>
    <w:rsid w:val="00CB7EFE"/>
    <w:rsid w:val="00CC0111"/>
    <w:rsid w:val="00CC02D9"/>
    <w:rsid w:val="00CC048D"/>
    <w:rsid w:val="00CC0775"/>
    <w:rsid w:val="00CC0B3C"/>
    <w:rsid w:val="00CC0F86"/>
    <w:rsid w:val="00CC11C8"/>
    <w:rsid w:val="00CC1341"/>
    <w:rsid w:val="00CC1585"/>
    <w:rsid w:val="00CC15A2"/>
    <w:rsid w:val="00CC1B6F"/>
    <w:rsid w:val="00CC1BA8"/>
    <w:rsid w:val="00CC1E6D"/>
    <w:rsid w:val="00CC229F"/>
    <w:rsid w:val="00CC22B4"/>
    <w:rsid w:val="00CC25E8"/>
    <w:rsid w:val="00CC272A"/>
    <w:rsid w:val="00CC27B8"/>
    <w:rsid w:val="00CC2B15"/>
    <w:rsid w:val="00CC2B17"/>
    <w:rsid w:val="00CC3132"/>
    <w:rsid w:val="00CC34E9"/>
    <w:rsid w:val="00CC3B4A"/>
    <w:rsid w:val="00CC3BB2"/>
    <w:rsid w:val="00CC3E43"/>
    <w:rsid w:val="00CC40DA"/>
    <w:rsid w:val="00CC478E"/>
    <w:rsid w:val="00CC496D"/>
    <w:rsid w:val="00CC4D41"/>
    <w:rsid w:val="00CC4FA6"/>
    <w:rsid w:val="00CC5071"/>
    <w:rsid w:val="00CC52F1"/>
    <w:rsid w:val="00CC550F"/>
    <w:rsid w:val="00CC5828"/>
    <w:rsid w:val="00CC5C7C"/>
    <w:rsid w:val="00CC5E1F"/>
    <w:rsid w:val="00CC6021"/>
    <w:rsid w:val="00CC6222"/>
    <w:rsid w:val="00CC6537"/>
    <w:rsid w:val="00CC6582"/>
    <w:rsid w:val="00CC68E3"/>
    <w:rsid w:val="00CC7303"/>
    <w:rsid w:val="00CC74DC"/>
    <w:rsid w:val="00CC791B"/>
    <w:rsid w:val="00CC7E59"/>
    <w:rsid w:val="00CC7ED2"/>
    <w:rsid w:val="00CC7FA3"/>
    <w:rsid w:val="00CD011F"/>
    <w:rsid w:val="00CD04C4"/>
    <w:rsid w:val="00CD0843"/>
    <w:rsid w:val="00CD0BE8"/>
    <w:rsid w:val="00CD0E2F"/>
    <w:rsid w:val="00CD112E"/>
    <w:rsid w:val="00CD134A"/>
    <w:rsid w:val="00CD13EC"/>
    <w:rsid w:val="00CD168A"/>
    <w:rsid w:val="00CD1C42"/>
    <w:rsid w:val="00CD2638"/>
    <w:rsid w:val="00CD2B90"/>
    <w:rsid w:val="00CD3119"/>
    <w:rsid w:val="00CD36B1"/>
    <w:rsid w:val="00CD3938"/>
    <w:rsid w:val="00CD39C1"/>
    <w:rsid w:val="00CD3C78"/>
    <w:rsid w:val="00CD42EE"/>
    <w:rsid w:val="00CD45D4"/>
    <w:rsid w:val="00CD465F"/>
    <w:rsid w:val="00CD53DE"/>
    <w:rsid w:val="00CD547C"/>
    <w:rsid w:val="00CD5518"/>
    <w:rsid w:val="00CD560B"/>
    <w:rsid w:val="00CD561C"/>
    <w:rsid w:val="00CD57DA"/>
    <w:rsid w:val="00CD5D51"/>
    <w:rsid w:val="00CD5D7E"/>
    <w:rsid w:val="00CD5DAA"/>
    <w:rsid w:val="00CD5E7C"/>
    <w:rsid w:val="00CD6615"/>
    <w:rsid w:val="00CD6F28"/>
    <w:rsid w:val="00CD72BA"/>
    <w:rsid w:val="00CD72BC"/>
    <w:rsid w:val="00CD7B10"/>
    <w:rsid w:val="00CD7DA4"/>
    <w:rsid w:val="00CD7E3E"/>
    <w:rsid w:val="00CE01A3"/>
    <w:rsid w:val="00CE01A4"/>
    <w:rsid w:val="00CE052D"/>
    <w:rsid w:val="00CE072F"/>
    <w:rsid w:val="00CE0DF4"/>
    <w:rsid w:val="00CE0FBE"/>
    <w:rsid w:val="00CE1543"/>
    <w:rsid w:val="00CE1679"/>
    <w:rsid w:val="00CE1811"/>
    <w:rsid w:val="00CE1B5D"/>
    <w:rsid w:val="00CE20F5"/>
    <w:rsid w:val="00CE215D"/>
    <w:rsid w:val="00CE29AA"/>
    <w:rsid w:val="00CE2AA9"/>
    <w:rsid w:val="00CE336E"/>
    <w:rsid w:val="00CE3679"/>
    <w:rsid w:val="00CE37AF"/>
    <w:rsid w:val="00CE395A"/>
    <w:rsid w:val="00CE39EA"/>
    <w:rsid w:val="00CE3BA4"/>
    <w:rsid w:val="00CE3E55"/>
    <w:rsid w:val="00CE439D"/>
    <w:rsid w:val="00CE46A0"/>
    <w:rsid w:val="00CE4B7F"/>
    <w:rsid w:val="00CE4BBC"/>
    <w:rsid w:val="00CE4C5F"/>
    <w:rsid w:val="00CE4E88"/>
    <w:rsid w:val="00CE5457"/>
    <w:rsid w:val="00CE5712"/>
    <w:rsid w:val="00CE583E"/>
    <w:rsid w:val="00CE5AE3"/>
    <w:rsid w:val="00CE5B3D"/>
    <w:rsid w:val="00CE5E5D"/>
    <w:rsid w:val="00CE6385"/>
    <w:rsid w:val="00CE6BD9"/>
    <w:rsid w:val="00CE6C54"/>
    <w:rsid w:val="00CE6D39"/>
    <w:rsid w:val="00CE6D3E"/>
    <w:rsid w:val="00CE710F"/>
    <w:rsid w:val="00CE726B"/>
    <w:rsid w:val="00CE7357"/>
    <w:rsid w:val="00CE7531"/>
    <w:rsid w:val="00CE771A"/>
    <w:rsid w:val="00CE789F"/>
    <w:rsid w:val="00CE7A9F"/>
    <w:rsid w:val="00CF03F1"/>
    <w:rsid w:val="00CF03F2"/>
    <w:rsid w:val="00CF0681"/>
    <w:rsid w:val="00CF0748"/>
    <w:rsid w:val="00CF0763"/>
    <w:rsid w:val="00CF0F66"/>
    <w:rsid w:val="00CF1154"/>
    <w:rsid w:val="00CF14A6"/>
    <w:rsid w:val="00CF177C"/>
    <w:rsid w:val="00CF17CB"/>
    <w:rsid w:val="00CF20D5"/>
    <w:rsid w:val="00CF23EB"/>
    <w:rsid w:val="00CF2622"/>
    <w:rsid w:val="00CF2830"/>
    <w:rsid w:val="00CF2959"/>
    <w:rsid w:val="00CF2998"/>
    <w:rsid w:val="00CF2B05"/>
    <w:rsid w:val="00CF2DF3"/>
    <w:rsid w:val="00CF3129"/>
    <w:rsid w:val="00CF345D"/>
    <w:rsid w:val="00CF3581"/>
    <w:rsid w:val="00CF38A3"/>
    <w:rsid w:val="00CF3C6E"/>
    <w:rsid w:val="00CF400F"/>
    <w:rsid w:val="00CF42BE"/>
    <w:rsid w:val="00CF43EA"/>
    <w:rsid w:val="00CF4FF8"/>
    <w:rsid w:val="00CF52A6"/>
    <w:rsid w:val="00CF52F4"/>
    <w:rsid w:val="00CF5415"/>
    <w:rsid w:val="00CF5465"/>
    <w:rsid w:val="00CF5866"/>
    <w:rsid w:val="00CF5982"/>
    <w:rsid w:val="00CF5CCF"/>
    <w:rsid w:val="00CF5D51"/>
    <w:rsid w:val="00CF6085"/>
    <w:rsid w:val="00CF62D2"/>
    <w:rsid w:val="00CF6538"/>
    <w:rsid w:val="00CF6999"/>
    <w:rsid w:val="00CF6D9A"/>
    <w:rsid w:val="00CF6ED0"/>
    <w:rsid w:val="00CF6EF8"/>
    <w:rsid w:val="00CF70C2"/>
    <w:rsid w:val="00CF70E3"/>
    <w:rsid w:val="00CF71E8"/>
    <w:rsid w:val="00CF7856"/>
    <w:rsid w:val="00CF7A52"/>
    <w:rsid w:val="00CF7C6D"/>
    <w:rsid w:val="00CF7D93"/>
    <w:rsid w:val="00CF7F0A"/>
    <w:rsid w:val="00CF7FAC"/>
    <w:rsid w:val="00CF7FEE"/>
    <w:rsid w:val="00D00868"/>
    <w:rsid w:val="00D00C38"/>
    <w:rsid w:val="00D00E20"/>
    <w:rsid w:val="00D0111A"/>
    <w:rsid w:val="00D01983"/>
    <w:rsid w:val="00D01A28"/>
    <w:rsid w:val="00D01A4E"/>
    <w:rsid w:val="00D01F5F"/>
    <w:rsid w:val="00D01FCF"/>
    <w:rsid w:val="00D02186"/>
    <w:rsid w:val="00D02780"/>
    <w:rsid w:val="00D03045"/>
    <w:rsid w:val="00D033F6"/>
    <w:rsid w:val="00D03576"/>
    <w:rsid w:val="00D041A1"/>
    <w:rsid w:val="00D04259"/>
    <w:rsid w:val="00D04622"/>
    <w:rsid w:val="00D0466E"/>
    <w:rsid w:val="00D049E9"/>
    <w:rsid w:val="00D04AC4"/>
    <w:rsid w:val="00D04B97"/>
    <w:rsid w:val="00D04EB3"/>
    <w:rsid w:val="00D04F02"/>
    <w:rsid w:val="00D05DD4"/>
    <w:rsid w:val="00D06800"/>
    <w:rsid w:val="00D069EB"/>
    <w:rsid w:val="00D072EB"/>
    <w:rsid w:val="00D07A78"/>
    <w:rsid w:val="00D07BB6"/>
    <w:rsid w:val="00D07F2F"/>
    <w:rsid w:val="00D07F8D"/>
    <w:rsid w:val="00D103C6"/>
    <w:rsid w:val="00D104A6"/>
    <w:rsid w:val="00D10723"/>
    <w:rsid w:val="00D1077A"/>
    <w:rsid w:val="00D10A76"/>
    <w:rsid w:val="00D10AC3"/>
    <w:rsid w:val="00D10B4A"/>
    <w:rsid w:val="00D11298"/>
    <w:rsid w:val="00D1138C"/>
    <w:rsid w:val="00D11841"/>
    <w:rsid w:val="00D1188B"/>
    <w:rsid w:val="00D11C7F"/>
    <w:rsid w:val="00D11CBB"/>
    <w:rsid w:val="00D11DD7"/>
    <w:rsid w:val="00D11F7C"/>
    <w:rsid w:val="00D120B9"/>
    <w:rsid w:val="00D12195"/>
    <w:rsid w:val="00D12663"/>
    <w:rsid w:val="00D126D2"/>
    <w:rsid w:val="00D12B79"/>
    <w:rsid w:val="00D12DD1"/>
    <w:rsid w:val="00D13552"/>
    <w:rsid w:val="00D1389D"/>
    <w:rsid w:val="00D139F1"/>
    <w:rsid w:val="00D13C46"/>
    <w:rsid w:val="00D143E1"/>
    <w:rsid w:val="00D14AEF"/>
    <w:rsid w:val="00D14C89"/>
    <w:rsid w:val="00D14F09"/>
    <w:rsid w:val="00D14F5E"/>
    <w:rsid w:val="00D14F6D"/>
    <w:rsid w:val="00D14FE8"/>
    <w:rsid w:val="00D151A0"/>
    <w:rsid w:val="00D152C3"/>
    <w:rsid w:val="00D1598B"/>
    <w:rsid w:val="00D159D7"/>
    <w:rsid w:val="00D1606B"/>
    <w:rsid w:val="00D16266"/>
    <w:rsid w:val="00D169E2"/>
    <w:rsid w:val="00D16B85"/>
    <w:rsid w:val="00D16BBA"/>
    <w:rsid w:val="00D16BC8"/>
    <w:rsid w:val="00D16BFB"/>
    <w:rsid w:val="00D16DC5"/>
    <w:rsid w:val="00D17286"/>
    <w:rsid w:val="00D17466"/>
    <w:rsid w:val="00D17A08"/>
    <w:rsid w:val="00D17B6A"/>
    <w:rsid w:val="00D1834E"/>
    <w:rsid w:val="00D20275"/>
    <w:rsid w:val="00D20620"/>
    <w:rsid w:val="00D208DA"/>
    <w:rsid w:val="00D208DF"/>
    <w:rsid w:val="00D20C7E"/>
    <w:rsid w:val="00D20D12"/>
    <w:rsid w:val="00D20F7B"/>
    <w:rsid w:val="00D210F1"/>
    <w:rsid w:val="00D211B2"/>
    <w:rsid w:val="00D21CAF"/>
    <w:rsid w:val="00D21F9A"/>
    <w:rsid w:val="00D22382"/>
    <w:rsid w:val="00D22622"/>
    <w:rsid w:val="00D22C24"/>
    <w:rsid w:val="00D22F1A"/>
    <w:rsid w:val="00D22F64"/>
    <w:rsid w:val="00D23209"/>
    <w:rsid w:val="00D232C1"/>
    <w:rsid w:val="00D232FD"/>
    <w:rsid w:val="00D23335"/>
    <w:rsid w:val="00D23457"/>
    <w:rsid w:val="00D23483"/>
    <w:rsid w:val="00D236A4"/>
    <w:rsid w:val="00D23A1A"/>
    <w:rsid w:val="00D23BD2"/>
    <w:rsid w:val="00D23F1A"/>
    <w:rsid w:val="00D23F29"/>
    <w:rsid w:val="00D24433"/>
    <w:rsid w:val="00D24649"/>
    <w:rsid w:val="00D246A6"/>
    <w:rsid w:val="00D24C56"/>
    <w:rsid w:val="00D2506B"/>
    <w:rsid w:val="00D25117"/>
    <w:rsid w:val="00D253D3"/>
    <w:rsid w:val="00D254C1"/>
    <w:rsid w:val="00D25929"/>
    <w:rsid w:val="00D25B4A"/>
    <w:rsid w:val="00D26022"/>
    <w:rsid w:val="00D26044"/>
    <w:rsid w:val="00D26414"/>
    <w:rsid w:val="00D266A6"/>
    <w:rsid w:val="00D26918"/>
    <w:rsid w:val="00D26B6B"/>
    <w:rsid w:val="00D26EC5"/>
    <w:rsid w:val="00D27910"/>
    <w:rsid w:val="00D27C5A"/>
    <w:rsid w:val="00D27C68"/>
    <w:rsid w:val="00D27DF6"/>
    <w:rsid w:val="00D30720"/>
    <w:rsid w:val="00D3076E"/>
    <w:rsid w:val="00D309B2"/>
    <w:rsid w:val="00D30F0E"/>
    <w:rsid w:val="00D30FC2"/>
    <w:rsid w:val="00D3112D"/>
    <w:rsid w:val="00D3123C"/>
    <w:rsid w:val="00D313D7"/>
    <w:rsid w:val="00D31614"/>
    <w:rsid w:val="00D317DE"/>
    <w:rsid w:val="00D31959"/>
    <w:rsid w:val="00D31A2D"/>
    <w:rsid w:val="00D31A56"/>
    <w:rsid w:val="00D31BD8"/>
    <w:rsid w:val="00D31E40"/>
    <w:rsid w:val="00D32131"/>
    <w:rsid w:val="00D3224C"/>
    <w:rsid w:val="00D3229F"/>
    <w:rsid w:val="00D32742"/>
    <w:rsid w:val="00D3293C"/>
    <w:rsid w:val="00D335C2"/>
    <w:rsid w:val="00D3371A"/>
    <w:rsid w:val="00D33C9A"/>
    <w:rsid w:val="00D34314"/>
    <w:rsid w:val="00D346A2"/>
    <w:rsid w:val="00D34C5B"/>
    <w:rsid w:val="00D34EC5"/>
    <w:rsid w:val="00D34FE0"/>
    <w:rsid w:val="00D356DE"/>
    <w:rsid w:val="00D35778"/>
    <w:rsid w:val="00D35947"/>
    <w:rsid w:val="00D35E35"/>
    <w:rsid w:val="00D36020"/>
    <w:rsid w:val="00D364A8"/>
    <w:rsid w:val="00D368B2"/>
    <w:rsid w:val="00D36B12"/>
    <w:rsid w:val="00D36E02"/>
    <w:rsid w:val="00D36E10"/>
    <w:rsid w:val="00D36E8D"/>
    <w:rsid w:val="00D36EAB"/>
    <w:rsid w:val="00D3715D"/>
    <w:rsid w:val="00D372DD"/>
    <w:rsid w:val="00D3734A"/>
    <w:rsid w:val="00D375CF"/>
    <w:rsid w:val="00D3787D"/>
    <w:rsid w:val="00D37FC9"/>
    <w:rsid w:val="00D40349"/>
    <w:rsid w:val="00D40354"/>
    <w:rsid w:val="00D4048D"/>
    <w:rsid w:val="00D4086A"/>
    <w:rsid w:val="00D408BB"/>
    <w:rsid w:val="00D40A71"/>
    <w:rsid w:val="00D40BC1"/>
    <w:rsid w:val="00D40E72"/>
    <w:rsid w:val="00D41398"/>
    <w:rsid w:val="00D4143C"/>
    <w:rsid w:val="00D416D5"/>
    <w:rsid w:val="00D41704"/>
    <w:rsid w:val="00D41985"/>
    <w:rsid w:val="00D41C6F"/>
    <w:rsid w:val="00D42109"/>
    <w:rsid w:val="00D423FE"/>
    <w:rsid w:val="00D428A6"/>
    <w:rsid w:val="00D42C6A"/>
    <w:rsid w:val="00D42D19"/>
    <w:rsid w:val="00D4356D"/>
    <w:rsid w:val="00D4366E"/>
    <w:rsid w:val="00D439A7"/>
    <w:rsid w:val="00D43BAE"/>
    <w:rsid w:val="00D43BF0"/>
    <w:rsid w:val="00D446F3"/>
    <w:rsid w:val="00D44987"/>
    <w:rsid w:val="00D44B0C"/>
    <w:rsid w:val="00D44D89"/>
    <w:rsid w:val="00D44F78"/>
    <w:rsid w:val="00D454DE"/>
    <w:rsid w:val="00D455F0"/>
    <w:rsid w:val="00D45773"/>
    <w:rsid w:val="00D45783"/>
    <w:rsid w:val="00D45964"/>
    <w:rsid w:val="00D45BF2"/>
    <w:rsid w:val="00D4600D"/>
    <w:rsid w:val="00D46243"/>
    <w:rsid w:val="00D46489"/>
    <w:rsid w:val="00D464E5"/>
    <w:rsid w:val="00D46810"/>
    <w:rsid w:val="00D46BF2"/>
    <w:rsid w:val="00D46E22"/>
    <w:rsid w:val="00D46F7E"/>
    <w:rsid w:val="00D47073"/>
    <w:rsid w:val="00D4721F"/>
    <w:rsid w:val="00D472D6"/>
    <w:rsid w:val="00D47444"/>
    <w:rsid w:val="00D47571"/>
    <w:rsid w:val="00D476E2"/>
    <w:rsid w:val="00D47B6F"/>
    <w:rsid w:val="00D47BFD"/>
    <w:rsid w:val="00D5036E"/>
    <w:rsid w:val="00D5044F"/>
    <w:rsid w:val="00D50F5D"/>
    <w:rsid w:val="00D5107E"/>
    <w:rsid w:val="00D5146B"/>
    <w:rsid w:val="00D51653"/>
    <w:rsid w:val="00D5186E"/>
    <w:rsid w:val="00D51AE1"/>
    <w:rsid w:val="00D51B43"/>
    <w:rsid w:val="00D51CB8"/>
    <w:rsid w:val="00D51FA2"/>
    <w:rsid w:val="00D52201"/>
    <w:rsid w:val="00D522DE"/>
    <w:rsid w:val="00D526BF"/>
    <w:rsid w:val="00D533DB"/>
    <w:rsid w:val="00D534F0"/>
    <w:rsid w:val="00D537F6"/>
    <w:rsid w:val="00D538E8"/>
    <w:rsid w:val="00D53963"/>
    <w:rsid w:val="00D53A99"/>
    <w:rsid w:val="00D53AE0"/>
    <w:rsid w:val="00D53C11"/>
    <w:rsid w:val="00D53F32"/>
    <w:rsid w:val="00D53FC3"/>
    <w:rsid w:val="00D54166"/>
    <w:rsid w:val="00D54B7D"/>
    <w:rsid w:val="00D54CBB"/>
    <w:rsid w:val="00D54FFB"/>
    <w:rsid w:val="00D55255"/>
    <w:rsid w:val="00D552A5"/>
    <w:rsid w:val="00D5564C"/>
    <w:rsid w:val="00D558A6"/>
    <w:rsid w:val="00D558D5"/>
    <w:rsid w:val="00D55D74"/>
    <w:rsid w:val="00D55DC7"/>
    <w:rsid w:val="00D55E5C"/>
    <w:rsid w:val="00D56297"/>
    <w:rsid w:val="00D56300"/>
    <w:rsid w:val="00D565A9"/>
    <w:rsid w:val="00D56969"/>
    <w:rsid w:val="00D56F0F"/>
    <w:rsid w:val="00D57402"/>
    <w:rsid w:val="00D57565"/>
    <w:rsid w:val="00D57F90"/>
    <w:rsid w:val="00D605FE"/>
    <w:rsid w:val="00D606BE"/>
    <w:rsid w:val="00D60A94"/>
    <w:rsid w:val="00D60FB0"/>
    <w:rsid w:val="00D60FBC"/>
    <w:rsid w:val="00D60FD6"/>
    <w:rsid w:val="00D61602"/>
    <w:rsid w:val="00D61718"/>
    <w:rsid w:val="00D61A19"/>
    <w:rsid w:val="00D61C5A"/>
    <w:rsid w:val="00D61EE0"/>
    <w:rsid w:val="00D62085"/>
    <w:rsid w:val="00D62171"/>
    <w:rsid w:val="00D6242A"/>
    <w:rsid w:val="00D62571"/>
    <w:rsid w:val="00D629CD"/>
    <w:rsid w:val="00D62CEC"/>
    <w:rsid w:val="00D62F78"/>
    <w:rsid w:val="00D63436"/>
    <w:rsid w:val="00D63857"/>
    <w:rsid w:val="00D6395F"/>
    <w:rsid w:val="00D63B6E"/>
    <w:rsid w:val="00D6414D"/>
    <w:rsid w:val="00D641EB"/>
    <w:rsid w:val="00D64DB8"/>
    <w:rsid w:val="00D64E20"/>
    <w:rsid w:val="00D6539F"/>
    <w:rsid w:val="00D65936"/>
    <w:rsid w:val="00D65D6C"/>
    <w:rsid w:val="00D661B2"/>
    <w:rsid w:val="00D66596"/>
    <w:rsid w:val="00D66C52"/>
    <w:rsid w:val="00D676C0"/>
    <w:rsid w:val="00D676CD"/>
    <w:rsid w:val="00D67BF5"/>
    <w:rsid w:val="00D67C13"/>
    <w:rsid w:val="00D67D6E"/>
    <w:rsid w:val="00D67F47"/>
    <w:rsid w:val="00D67FEB"/>
    <w:rsid w:val="00D700E4"/>
    <w:rsid w:val="00D7016E"/>
    <w:rsid w:val="00D70805"/>
    <w:rsid w:val="00D70A23"/>
    <w:rsid w:val="00D70B6A"/>
    <w:rsid w:val="00D70E34"/>
    <w:rsid w:val="00D710AF"/>
    <w:rsid w:val="00D711BB"/>
    <w:rsid w:val="00D72068"/>
    <w:rsid w:val="00D720CD"/>
    <w:rsid w:val="00D722D5"/>
    <w:rsid w:val="00D722F3"/>
    <w:rsid w:val="00D724F7"/>
    <w:rsid w:val="00D72B15"/>
    <w:rsid w:val="00D72B78"/>
    <w:rsid w:val="00D72C4F"/>
    <w:rsid w:val="00D72F64"/>
    <w:rsid w:val="00D737C2"/>
    <w:rsid w:val="00D73DDE"/>
    <w:rsid w:val="00D73EF5"/>
    <w:rsid w:val="00D73FEA"/>
    <w:rsid w:val="00D740B9"/>
    <w:rsid w:val="00D740BC"/>
    <w:rsid w:val="00D74209"/>
    <w:rsid w:val="00D7432A"/>
    <w:rsid w:val="00D7473C"/>
    <w:rsid w:val="00D74987"/>
    <w:rsid w:val="00D752B8"/>
    <w:rsid w:val="00D75476"/>
    <w:rsid w:val="00D75657"/>
    <w:rsid w:val="00D75A6F"/>
    <w:rsid w:val="00D75E80"/>
    <w:rsid w:val="00D762B7"/>
    <w:rsid w:val="00D7666E"/>
    <w:rsid w:val="00D76719"/>
    <w:rsid w:val="00D76B79"/>
    <w:rsid w:val="00D7701D"/>
    <w:rsid w:val="00D770BD"/>
    <w:rsid w:val="00D77167"/>
    <w:rsid w:val="00D77751"/>
    <w:rsid w:val="00D777B8"/>
    <w:rsid w:val="00D77C76"/>
    <w:rsid w:val="00D77CFC"/>
    <w:rsid w:val="00D77E8D"/>
    <w:rsid w:val="00D80164"/>
    <w:rsid w:val="00D80534"/>
    <w:rsid w:val="00D807AB"/>
    <w:rsid w:val="00D80A10"/>
    <w:rsid w:val="00D80B91"/>
    <w:rsid w:val="00D80BCF"/>
    <w:rsid w:val="00D80C87"/>
    <w:rsid w:val="00D80D3E"/>
    <w:rsid w:val="00D80F6E"/>
    <w:rsid w:val="00D811F5"/>
    <w:rsid w:val="00D81393"/>
    <w:rsid w:val="00D81914"/>
    <w:rsid w:val="00D81E49"/>
    <w:rsid w:val="00D81EA1"/>
    <w:rsid w:val="00D8201E"/>
    <w:rsid w:val="00D82029"/>
    <w:rsid w:val="00D82130"/>
    <w:rsid w:val="00D8246A"/>
    <w:rsid w:val="00D82702"/>
    <w:rsid w:val="00D827B8"/>
    <w:rsid w:val="00D82E02"/>
    <w:rsid w:val="00D82F23"/>
    <w:rsid w:val="00D836C8"/>
    <w:rsid w:val="00D846B3"/>
    <w:rsid w:val="00D8491F"/>
    <w:rsid w:val="00D849A6"/>
    <w:rsid w:val="00D84A6E"/>
    <w:rsid w:val="00D84B10"/>
    <w:rsid w:val="00D84B14"/>
    <w:rsid w:val="00D84C0D"/>
    <w:rsid w:val="00D84E4E"/>
    <w:rsid w:val="00D85120"/>
    <w:rsid w:val="00D8513A"/>
    <w:rsid w:val="00D8543F"/>
    <w:rsid w:val="00D85524"/>
    <w:rsid w:val="00D855C6"/>
    <w:rsid w:val="00D857C4"/>
    <w:rsid w:val="00D85820"/>
    <w:rsid w:val="00D85BEC"/>
    <w:rsid w:val="00D85CCE"/>
    <w:rsid w:val="00D85F30"/>
    <w:rsid w:val="00D86067"/>
    <w:rsid w:val="00D86071"/>
    <w:rsid w:val="00D86074"/>
    <w:rsid w:val="00D86218"/>
    <w:rsid w:val="00D86277"/>
    <w:rsid w:val="00D863BC"/>
    <w:rsid w:val="00D864FE"/>
    <w:rsid w:val="00D86904"/>
    <w:rsid w:val="00D869FE"/>
    <w:rsid w:val="00D86C32"/>
    <w:rsid w:val="00D86D79"/>
    <w:rsid w:val="00D86DB8"/>
    <w:rsid w:val="00D86E7D"/>
    <w:rsid w:val="00D86FB4"/>
    <w:rsid w:val="00D870E2"/>
    <w:rsid w:val="00D874C5"/>
    <w:rsid w:val="00D87CEE"/>
    <w:rsid w:val="00D87D61"/>
    <w:rsid w:val="00D87F09"/>
    <w:rsid w:val="00D9004A"/>
    <w:rsid w:val="00D9005B"/>
    <w:rsid w:val="00D90310"/>
    <w:rsid w:val="00D9032C"/>
    <w:rsid w:val="00D9043C"/>
    <w:rsid w:val="00D908A2"/>
    <w:rsid w:val="00D90D78"/>
    <w:rsid w:val="00D90DE6"/>
    <w:rsid w:val="00D90F88"/>
    <w:rsid w:val="00D91553"/>
    <w:rsid w:val="00D922D5"/>
    <w:rsid w:val="00D92D64"/>
    <w:rsid w:val="00D939D9"/>
    <w:rsid w:val="00D93B05"/>
    <w:rsid w:val="00D93F28"/>
    <w:rsid w:val="00D947E2"/>
    <w:rsid w:val="00D94C61"/>
    <w:rsid w:val="00D94DEC"/>
    <w:rsid w:val="00D950A1"/>
    <w:rsid w:val="00D9528A"/>
    <w:rsid w:val="00D95431"/>
    <w:rsid w:val="00D954F9"/>
    <w:rsid w:val="00D956F4"/>
    <w:rsid w:val="00D95E63"/>
    <w:rsid w:val="00D9622A"/>
    <w:rsid w:val="00D96A9C"/>
    <w:rsid w:val="00D96B87"/>
    <w:rsid w:val="00D96BF9"/>
    <w:rsid w:val="00D96CCC"/>
    <w:rsid w:val="00D96E38"/>
    <w:rsid w:val="00D96EB5"/>
    <w:rsid w:val="00D975A0"/>
    <w:rsid w:val="00D97889"/>
    <w:rsid w:val="00D97DC6"/>
    <w:rsid w:val="00D97F68"/>
    <w:rsid w:val="00DA0786"/>
    <w:rsid w:val="00DA0F9A"/>
    <w:rsid w:val="00DA1153"/>
    <w:rsid w:val="00DA1958"/>
    <w:rsid w:val="00DA1F1C"/>
    <w:rsid w:val="00DA256C"/>
    <w:rsid w:val="00DA2783"/>
    <w:rsid w:val="00DA2C8A"/>
    <w:rsid w:val="00DA2D1F"/>
    <w:rsid w:val="00DA2D59"/>
    <w:rsid w:val="00DA30F2"/>
    <w:rsid w:val="00DA3379"/>
    <w:rsid w:val="00DA3398"/>
    <w:rsid w:val="00DA35C9"/>
    <w:rsid w:val="00DA3ACD"/>
    <w:rsid w:val="00DA3DEF"/>
    <w:rsid w:val="00DA4256"/>
    <w:rsid w:val="00DA4695"/>
    <w:rsid w:val="00DA47DE"/>
    <w:rsid w:val="00DA4A09"/>
    <w:rsid w:val="00DA4BBF"/>
    <w:rsid w:val="00DA51B0"/>
    <w:rsid w:val="00DA51F5"/>
    <w:rsid w:val="00DA53B3"/>
    <w:rsid w:val="00DA553C"/>
    <w:rsid w:val="00DA58F7"/>
    <w:rsid w:val="00DA5904"/>
    <w:rsid w:val="00DA5D9B"/>
    <w:rsid w:val="00DA5E73"/>
    <w:rsid w:val="00DA61BC"/>
    <w:rsid w:val="00DA64F4"/>
    <w:rsid w:val="00DA6A47"/>
    <w:rsid w:val="00DA6C00"/>
    <w:rsid w:val="00DA7090"/>
    <w:rsid w:val="00DA7276"/>
    <w:rsid w:val="00DA76E6"/>
    <w:rsid w:val="00DA7976"/>
    <w:rsid w:val="00DA79B7"/>
    <w:rsid w:val="00DA7DD0"/>
    <w:rsid w:val="00DA7ED2"/>
    <w:rsid w:val="00DB00EA"/>
    <w:rsid w:val="00DB0435"/>
    <w:rsid w:val="00DB04F2"/>
    <w:rsid w:val="00DB05AB"/>
    <w:rsid w:val="00DB0814"/>
    <w:rsid w:val="00DB100F"/>
    <w:rsid w:val="00DB14E5"/>
    <w:rsid w:val="00DB1C30"/>
    <w:rsid w:val="00DB1E61"/>
    <w:rsid w:val="00DB1FDA"/>
    <w:rsid w:val="00DB21DC"/>
    <w:rsid w:val="00DB2297"/>
    <w:rsid w:val="00DB22BE"/>
    <w:rsid w:val="00DB243D"/>
    <w:rsid w:val="00DB2BC3"/>
    <w:rsid w:val="00DB2DB4"/>
    <w:rsid w:val="00DB3105"/>
    <w:rsid w:val="00DB314A"/>
    <w:rsid w:val="00DB3AD0"/>
    <w:rsid w:val="00DB3BFF"/>
    <w:rsid w:val="00DB3E91"/>
    <w:rsid w:val="00DB43FB"/>
    <w:rsid w:val="00DB4DD9"/>
    <w:rsid w:val="00DB5082"/>
    <w:rsid w:val="00DB537D"/>
    <w:rsid w:val="00DB5514"/>
    <w:rsid w:val="00DB5C38"/>
    <w:rsid w:val="00DB664C"/>
    <w:rsid w:val="00DB67D6"/>
    <w:rsid w:val="00DB6E0C"/>
    <w:rsid w:val="00DB6FDC"/>
    <w:rsid w:val="00DB75D0"/>
    <w:rsid w:val="00DB77CE"/>
    <w:rsid w:val="00DB7B6C"/>
    <w:rsid w:val="00DC046F"/>
    <w:rsid w:val="00DC049C"/>
    <w:rsid w:val="00DC0BCB"/>
    <w:rsid w:val="00DC0FDF"/>
    <w:rsid w:val="00DC0FFB"/>
    <w:rsid w:val="00DC1441"/>
    <w:rsid w:val="00DC1F82"/>
    <w:rsid w:val="00DC21AE"/>
    <w:rsid w:val="00DC26AD"/>
    <w:rsid w:val="00DC285A"/>
    <w:rsid w:val="00DC2E45"/>
    <w:rsid w:val="00DC2F59"/>
    <w:rsid w:val="00DC301A"/>
    <w:rsid w:val="00DC3134"/>
    <w:rsid w:val="00DC3267"/>
    <w:rsid w:val="00DC396A"/>
    <w:rsid w:val="00DC3EF4"/>
    <w:rsid w:val="00DC41A0"/>
    <w:rsid w:val="00DC41DB"/>
    <w:rsid w:val="00DC4274"/>
    <w:rsid w:val="00DC46C3"/>
    <w:rsid w:val="00DC4874"/>
    <w:rsid w:val="00DC48F2"/>
    <w:rsid w:val="00DC49CC"/>
    <w:rsid w:val="00DC4D65"/>
    <w:rsid w:val="00DC511C"/>
    <w:rsid w:val="00DC5327"/>
    <w:rsid w:val="00DC57B1"/>
    <w:rsid w:val="00DC5AAB"/>
    <w:rsid w:val="00DC5C64"/>
    <w:rsid w:val="00DC658A"/>
    <w:rsid w:val="00DC65FF"/>
    <w:rsid w:val="00DC697D"/>
    <w:rsid w:val="00DC6A65"/>
    <w:rsid w:val="00DC6C34"/>
    <w:rsid w:val="00DC73E1"/>
    <w:rsid w:val="00DC749B"/>
    <w:rsid w:val="00DC74BB"/>
    <w:rsid w:val="00DC754B"/>
    <w:rsid w:val="00DC76C7"/>
    <w:rsid w:val="00DC7B74"/>
    <w:rsid w:val="00DC7C14"/>
    <w:rsid w:val="00DC7C4F"/>
    <w:rsid w:val="00DC7DAD"/>
    <w:rsid w:val="00DC7FAE"/>
    <w:rsid w:val="00DD0658"/>
    <w:rsid w:val="00DD0C0D"/>
    <w:rsid w:val="00DD0CB5"/>
    <w:rsid w:val="00DD0CC3"/>
    <w:rsid w:val="00DD0F21"/>
    <w:rsid w:val="00DD0FAD"/>
    <w:rsid w:val="00DD10D5"/>
    <w:rsid w:val="00DD1242"/>
    <w:rsid w:val="00DD133A"/>
    <w:rsid w:val="00DD13B8"/>
    <w:rsid w:val="00DD15BE"/>
    <w:rsid w:val="00DD15CB"/>
    <w:rsid w:val="00DD185D"/>
    <w:rsid w:val="00DD1A93"/>
    <w:rsid w:val="00DD1B24"/>
    <w:rsid w:val="00DD1B78"/>
    <w:rsid w:val="00DD1BA1"/>
    <w:rsid w:val="00DD1CC5"/>
    <w:rsid w:val="00DD1CE2"/>
    <w:rsid w:val="00DD1D67"/>
    <w:rsid w:val="00DD1F3D"/>
    <w:rsid w:val="00DD1F41"/>
    <w:rsid w:val="00DD2294"/>
    <w:rsid w:val="00DD236E"/>
    <w:rsid w:val="00DD2491"/>
    <w:rsid w:val="00DD2B79"/>
    <w:rsid w:val="00DD2D1C"/>
    <w:rsid w:val="00DD32DC"/>
    <w:rsid w:val="00DD3765"/>
    <w:rsid w:val="00DD39B0"/>
    <w:rsid w:val="00DD39BE"/>
    <w:rsid w:val="00DD3A5D"/>
    <w:rsid w:val="00DD3B69"/>
    <w:rsid w:val="00DD3E06"/>
    <w:rsid w:val="00DD3FC6"/>
    <w:rsid w:val="00DD44BC"/>
    <w:rsid w:val="00DD453C"/>
    <w:rsid w:val="00DD470C"/>
    <w:rsid w:val="00DD4882"/>
    <w:rsid w:val="00DD4E36"/>
    <w:rsid w:val="00DD4F91"/>
    <w:rsid w:val="00DD5144"/>
    <w:rsid w:val="00DD515F"/>
    <w:rsid w:val="00DD52A6"/>
    <w:rsid w:val="00DD54A1"/>
    <w:rsid w:val="00DD55AE"/>
    <w:rsid w:val="00DD597C"/>
    <w:rsid w:val="00DD5BFD"/>
    <w:rsid w:val="00DD5CF7"/>
    <w:rsid w:val="00DD5E4B"/>
    <w:rsid w:val="00DD5EE2"/>
    <w:rsid w:val="00DD61D7"/>
    <w:rsid w:val="00DD62CF"/>
    <w:rsid w:val="00DD6448"/>
    <w:rsid w:val="00DD6925"/>
    <w:rsid w:val="00DD6967"/>
    <w:rsid w:val="00DD70FA"/>
    <w:rsid w:val="00DD737E"/>
    <w:rsid w:val="00DD7542"/>
    <w:rsid w:val="00DD78C2"/>
    <w:rsid w:val="00DD7A0C"/>
    <w:rsid w:val="00DD7AFE"/>
    <w:rsid w:val="00DD7D4C"/>
    <w:rsid w:val="00DE04EE"/>
    <w:rsid w:val="00DE04F1"/>
    <w:rsid w:val="00DE04FC"/>
    <w:rsid w:val="00DE07BC"/>
    <w:rsid w:val="00DE07F4"/>
    <w:rsid w:val="00DE09A0"/>
    <w:rsid w:val="00DE0C42"/>
    <w:rsid w:val="00DE10A2"/>
    <w:rsid w:val="00DE1431"/>
    <w:rsid w:val="00DE1478"/>
    <w:rsid w:val="00DE14C7"/>
    <w:rsid w:val="00DE1785"/>
    <w:rsid w:val="00DE183E"/>
    <w:rsid w:val="00DE19F8"/>
    <w:rsid w:val="00DE1A2F"/>
    <w:rsid w:val="00DE1AD4"/>
    <w:rsid w:val="00DE1AEB"/>
    <w:rsid w:val="00DE2079"/>
    <w:rsid w:val="00DE239B"/>
    <w:rsid w:val="00DE248F"/>
    <w:rsid w:val="00DE2E24"/>
    <w:rsid w:val="00DE323F"/>
    <w:rsid w:val="00DE391C"/>
    <w:rsid w:val="00DE3D2C"/>
    <w:rsid w:val="00DE411A"/>
    <w:rsid w:val="00DE460E"/>
    <w:rsid w:val="00DE4ADD"/>
    <w:rsid w:val="00DE4CED"/>
    <w:rsid w:val="00DE4E16"/>
    <w:rsid w:val="00DE4FC0"/>
    <w:rsid w:val="00DE550D"/>
    <w:rsid w:val="00DE5C05"/>
    <w:rsid w:val="00DE5E29"/>
    <w:rsid w:val="00DE63F9"/>
    <w:rsid w:val="00DE64AD"/>
    <w:rsid w:val="00DE6508"/>
    <w:rsid w:val="00DE691F"/>
    <w:rsid w:val="00DE6E2D"/>
    <w:rsid w:val="00DE700D"/>
    <w:rsid w:val="00DE70C8"/>
    <w:rsid w:val="00DE731D"/>
    <w:rsid w:val="00DE7489"/>
    <w:rsid w:val="00DE7579"/>
    <w:rsid w:val="00DE7817"/>
    <w:rsid w:val="00DE7A80"/>
    <w:rsid w:val="00DE7C2B"/>
    <w:rsid w:val="00DE7F3D"/>
    <w:rsid w:val="00DF0201"/>
    <w:rsid w:val="00DF0262"/>
    <w:rsid w:val="00DF0297"/>
    <w:rsid w:val="00DF0374"/>
    <w:rsid w:val="00DF07DE"/>
    <w:rsid w:val="00DF0B1E"/>
    <w:rsid w:val="00DF0D25"/>
    <w:rsid w:val="00DF0E67"/>
    <w:rsid w:val="00DF0E87"/>
    <w:rsid w:val="00DF0FF9"/>
    <w:rsid w:val="00DF1289"/>
    <w:rsid w:val="00DF143A"/>
    <w:rsid w:val="00DF174A"/>
    <w:rsid w:val="00DF1836"/>
    <w:rsid w:val="00DF1838"/>
    <w:rsid w:val="00DF1CF8"/>
    <w:rsid w:val="00DF1F53"/>
    <w:rsid w:val="00DF211E"/>
    <w:rsid w:val="00DF226F"/>
    <w:rsid w:val="00DF26D0"/>
    <w:rsid w:val="00DF2A3E"/>
    <w:rsid w:val="00DF2B47"/>
    <w:rsid w:val="00DF3016"/>
    <w:rsid w:val="00DF32D5"/>
    <w:rsid w:val="00DF33F6"/>
    <w:rsid w:val="00DF351F"/>
    <w:rsid w:val="00DF36FA"/>
    <w:rsid w:val="00DF3C6E"/>
    <w:rsid w:val="00DF3D81"/>
    <w:rsid w:val="00DF4370"/>
    <w:rsid w:val="00DF4482"/>
    <w:rsid w:val="00DF44AF"/>
    <w:rsid w:val="00DF45A0"/>
    <w:rsid w:val="00DF4860"/>
    <w:rsid w:val="00DF4CF5"/>
    <w:rsid w:val="00DF4DA2"/>
    <w:rsid w:val="00DF4EF9"/>
    <w:rsid w:val="00DF4FD7"/>
    <w:rsid w:val="00DF5253"/>
    <w:rsid w:val="00DF534B"/>
    <w:rsid w:val="00DF53EA"/>
    <w:rsid w:val="00DF5817"/>
    <w:rsid w:val="00DF5844"/>
    <w:rsid w:val="00DF5C35"/>
    <w:rsid w:val="00DF5CF5"/>
    <w:rsid w:val="00DF5D92"/>
    <w:rsid w:val="00DF630F"/>
    <w:rsid w:val="00DF6482"/>
    <w:rsid w:val="00DF671B"/>
    <w:rsid w:val="00DF688A"/>
    <w:rsid w:val="00DF68DE"/>
    <w:rsid w:val="00DF6927"/>
    <w:rsid w:val="00DF6E93"/>
    <w:rsid w:val="00DF6FBB"/>
    <w:rsid w:val="00DF7325"/>
    <w:rsid w:val="00DF74DA"/>
    <w:rsid w:val="00DF7663"/>
    <w:rsid w:val="00DF7A14"/>
    <w:rsid w:val="00DF7EB8"/>
    <w:rsid w:val="00E00117"/>
    <w:rsid w:val="00E00483"/>
    <w:rsid w:val="00E004E6"/>
    <w:rsid w:val="00E005C0"/>
    <w:rsid w:val="00E00A3B"/>
    <w:rsid w:val="00E00AA0"/>
    <w:rsid w:val="00E00C3B"/>
    <w:rsid w:val="00E00DCE"/>
    <w:rsid w:val="00E0117B"/>
    <w:rsid w:val="00E01347"/>
    <w:rsid w:val="00E01606"/>
    <w:rsid w:val="00E0183D"/>
    <w:rsid w:val="00E01E56"/>
    <w:rsid w:val="00E02268"/>
    <w:rsid w:val="00E0280D"/>
    <w:rsid w:val="00E0285B"/>
    <w:rsid w:val="00E0286A"/>
    <w:rsid w:val="00E02881"/>
    <w:rsid w:val="00E028BD"/>
    <w:rsid w:val="00E02A84"/>
    <w:rsid w:val="00E02E80"/>
    <w:rsid w:val="00E0319C"/>
    <w:rsid w:val="00E037CF"/>
    <w:rsid w:val="00E03A6F"/>
    <w:rsid w:val="00E03CFE"/>
    <w:rsid w:val="00E03D4C"/>
    <w:rsid w:val="00E042A6"/>
    <w:rsid w:val="00E042E4"/>
    <w:rsid w:val="00E04781"/>
    <w:rsid w:val="00E04AA7"/>
    <w:rsid w:val="00E04BEE"/>
    <w:rsid w:val="00E04E70"/>
    <w:rsid w:val="00E0512D"/>
    <w:rsid w:val="00E0533E"/>
    <w:rsid w:val="00E0540F"/>
    <w:rsid w:val="00E05462"/>
    <w:rsid w:val="00E05493"/>
    <w:rsid w:val="00E05A27"/>
    <w:rsid w:val="00E05CDF"/>
    <w:rsid w:val="00E05FF9"/>
    <w:rsid w:val="00E062B6"/>
    <w:rsid w:val="00E06397"/>
    <w:rsid w:val="00E0657C"/>
    <w:rsid w:val="00E0662D"/>
    <w:rsid w:val="00E0677B"/>
    <w:rsid w:val="00E068D8"/>
    <w:rsid w:val="00E069C9"/>
    <w:rsid w:val="00E06A3B"/>
    <w:rsid w:val="00E06B96"/>
    <w:rsid w:val="00E06C1F"/>
    <w:rsid w:val="00E06C28"/>
    <w:rsid w:val="00E06EC2"/>
    <w:rsid w:val="00E06F6F"/>
    <w:rsid w:val="00E071F6"/>
    <w:rsid w:val="00E07256"/>
    <w:rsid w:val="00E073E3"/>
    <w:rsid w:val="00E075C4"/>
    <w:rsid w:val="00E07680"/>
    <w:rsid w:val="00E07753"/>
    <w:rsid w:val="00E07801"/>
    <w:rsid w:val="00E078E0"/>
    <w:rsid w:val="00E079DA"/>
    <w:rsid w:val="00E07BF9"/>
    <w:rsid w:val="00E07E01"/>
    <w:rsid w:val="00E10611"/>
    <w:rsid w:val="00E10701"/>
    <w:rsid w:val="00E10C35"/>
    <w:rsid w:val="00E10D3E"/>
    <w:rsid w:val="00E10F22"/>
    <w:rsid w:val="00E11167"/>
    <w:rsid w:val="00E1143E"/>
    <w:rsid w:val="00E1174A"/>
    <w:rsid w:val="00E11801"/>
    <w:rsid w:val="00E11959"/>
    <w:rsid w:val="00E11A91"/>
    <w:rsid w:val="00E11CAB"/>
    <w:rsid w:val="00E11CF0"/>
    <w:rsid w:val="00E11D33"/>
    <w:rsid w:val="00E11DBD"/>
    <w:rsid w:val="00E1218D"/>
    <w:rsid w:val="00E121F9"/>
    <w:rsid w:val="00E123AA"/>
    <w:rsid w:val="00E12571"/>
    <w:rsid w:val="00E126FE"/>
    <w:rsid w:val="00E12B71"/>
    <w:rsid w:val="00E130F0"/>
    <w:rsid w:val="00E1347D"/>
    <w:rsid w:val="00E147A2"/>
    <w:rsid w:val="00E149F9"/>
    <w:rsid w:val="00E14A6E"/>
    <w:rsid w:val="00E14ADE"/>
    <w:rsid w:val="00E14FCE"/>
    <w:rsid w:val="00E15083"/>
    <w:rsid w:val="00E15121"/>
    <w:rsid w:val="00E1514B"/>
    <w:rsid w:val="00E1533A"/>
    <w:rsid w:val="00E15593"/>
    <w:rsid w:val="00E1571A"/>
    <w:rsid w:val="00E15781"/>
    <w:rsid w:val="00E15CE9"/>
    <w:rsid w:val="00E15D74"/>
    <w:rsid w:val="00E16176"/>
    <w:rsid w:val="00E161D5"/>
    <w:rsid w:val="00E1625A"/>
    <w:rsid w:val="00E16525"/>
    <w:rsid w:val="00E166A1"/>
    <w:rsid w:val="00E1677B"/>
    <w:rsid w:val="00E16832"/>
    <w:rsid w:val="00E16871"/>
    <w:rsid w:val="00E16AF6"/>
    <w:rsid w:val="00E1721F"/>
    <w:rsid w:val="00E1744E"/>
    <w:rsid w:val="00E17603"/>
    <w:rsid w:val="00E17C5D"/>
    <w:rsid w:val="00E17EAB"/>
    <w:rsid w:val="00E17F2C"/>
    <w:rsid w:val="00E2010B"/>
    <w:rsid w:val="00E202BA"/>
    <w:rsid w:val="00E21014"/>
    <w:rsid w:val="00E2101A"/>
    <w:rsid w:val="00E213D1"/>
    <w:rsid w:val="00E213F2"/>
    <w:rsid w:val="00E215F1"/>
    <w:rsid w:val="00E21790"/>
    <w:rsid w:val="00E21887"/>
    <w:rsid w:val="00E21AC7"/>
    <w:rsid w:val="00E21B51"/>
    <w:rsid w:val="00E21B6F"/>
    <w:rsid w:val="00E2230C"/>
    <w:rsid w:val="00E22636"/>
    <w:rsid w:val="00E22A65"/>
    <w:rsid w:val="00E22BD6"/>
    <w:rsid w:val="00E23043"/>
    <w:rsid w:val="00E2308C"/>
    <w:rsid w:val="00E23134"/>
    <w:rsid w:val="00E23622"/>
    <w:rsid w:val="00E238AE"/>
    <w:rsid w:val="00E23989"/>
    <w:rsid w:val="00E239A2"/>
    <w:rsid w:val="00E239C5"/>
    <w:rsid w:val="00E23BBE"/>
    <w:rsid w:val="00E23CB6"/>
    <w:rsid w:val="00E23CCF"/>
    <w:rsid w:val="00E23E4B"/>
    <w:rsid w:val="00E24C2D"/>
    <w:rsid w:val="00E24C54"/>
    <w:rsid w:val="00E254F7"/>
    <w:rsid w:val="00E25958"/>
    <w:rsid w:val="00E26209"/>
    <w:rsid w:val="00E26228"/>
    <w:rsid w:val="00E266F8"/>
    <w:rsid w:val="00E2676F"/>
    <w:rsid w:val="00E26B3F"/>
    <w:rsid w:val="00E26E3F"/>
    <w:rsid w:val="00E272BE"/>
    <w:rsid w:val="00E272D9"/>
    <w:rsid w:val="00E27C30"/>
    <w:rsid w:val="00E27CF1"/>
    <w:rsid w:val="00E27D45"/>
    <w:rsid w:val="00E30557"/>
    <w:rsid w:val="00E30991"/>
    <w:rsid w:val="00E30C6A"/>
    <w:rsid w:val="00E315B0"/>
    <w:rsid w:val="00E31653"/>
    <w:rsid w:val="00E316CE"/>
    <w:rsid w:val="00E318DC"/>
    <w:rsid w:val="00E32B5B"/>
    <w:rsid w:val="00E33221"/>
    <w:rsid w:val="00E334A6"/>
    <w:rsid w:val="00E33F59"/>
    <w:rsid w:val="00E34040"/>
    <w:rsid w:val="00E344FB"/>
    <w:rsid w:val="00E34615"/>
    <w:rsid w:val="00E34616"/>
    <w:rsid w:val="00E34A96"/>
    <w:rsid w:val="00E35139"/>
    <w:rsid w:val="00E36095"/>
    <w:rsid w:val="00E362EF"/>
    <w:rsid w:val="00E36510"/>
    <w:rsid w:val="00E36B26"/>
    <w:rsid w:val="00E36E6A"/>
    <w:rsid w:val="00E3748D"/>
    <w:rsid w:val="00E375B9"/>
    <w:rsid w:val="00E375F8"/>
    <w:rsid w:val="00E37D2A"/>
    <w:rsid w:val="00E37E3A"/>
    <w:rsid w:val="00E37FE8"/>
    <w:rsid w:val="00E3E5EE"/>
    <w:rsid w:val="00E40239"/>
    <w:rsid w:val="00E4023F"/>
    <w:rsid w:val="00E402F5"/>
    <w:rsid w:val="00E4032C"/>
    <w:rsid w:val="00E4046B"/>
    <w:rsid w:val="00E40604"/>
    <w:rsid w:val="00E406E1"/>
    <w:rsid w:val="00E4075C"/>
    <w:rsid w:val="00E4091C"/>
    <w:rsid w:val="00E40D90"/>
    <w:rsid w:val="00E40E94"/>
    <w:rsid w:val="00E41303"/>
    <w:rsid w:val="00E415DB"/>
    <w:rsid w:val="00E41825"/>
    <w:rsid w:val="00E41901"/>
    <w:rsid w:val="00E41C12"/>
    <w:rsid w:val="00E41CB8"/>
    <w:rsid w:val="00E4219C"/>
    <w:rsid w:val="00E4256C"/>
    <w:rsid w:val="00E426A1"/>
    <w:rsid w:val="00E429F4"/>
    <w:rsid w:val="00E42E6F"/>
    <w:rsid w:val="00E43481"/>
    <w:rsid w:val="00E437AA"/>
    <w:rsid w:val="00E4383A"/>
    <w:rsid w:val="00E4387D"/>
    <w:rsid w:val="00E43956"/>
    <w:rsid w:val="00E44440"/>
    <w:rsid w:val="00E44493"/>
    <w:rsid w:val="00E44604"/>
    <w:rsid w:val="00E451D5"/>
    <w:rsid w:val="00E4525C"/>
    <w:rsid w:val="00E4530A"/>
    <w:rsid w:val="00E45572"/>
    <w:rsid w:val="00E455B1"/>
    <w:rsid w:val="00E4602B"/>
    <w:rsid w:val="00E4608C"/>
    <w:rsid w:val="00E46136"/>
    <w:rsid w:val="00E465A1"/>
    <w:rsid w:val="00E465A8"/>
    <w:rsid w:val="00E46841"/>
    <w:rsid w:val="00E46995"/>
    <w:rsid w:val="00E46D2B"/>
    <w:rsid w:val="00E473B1"/>
    <w:rsid w:val="00E479DC"/>
    <w:rsid w:val="00E48EC6"/>
    <w:rsid w:val="00E5034D"/>
    <w:rsid w:val="00E5039D"/>
    <w:rsid w:val="00E50C7D"/>
    <w:rsid w:val="00E50C9F"/>
    <w:rsid w:val="00E50D56"/>
    <w:rsid w:val="00E50DBB"/>
    <w:rsid w:val="00E50FDD"/>
    <w:rsid w:val="00E511F1"/>
    <w:rsid w:val="00E518BD"/>
    <w:rsid w:val="00E51A86"/>
    <w:rsid w:val="00E522F1"/>
    <w:rsid w:val="00E524A8"/>
    <w:rsid w:val="00E52597"/>
    <w:rsid w:val="00E52FD4"/>
    <w:rsid w:val="00E5322D"/>
    <w:rsid w:val="00E5344E"/>
    <w:rsid w:val="00E53586"/>
    <w:rsid w:val="00E539C4"/>
    <w:rsid w:val="00E53E48"/>
    <w:rsid w:val="00E53F55"/>
    <w:rsid w:val="00E54071"/>
    <w:rsid w:val="00E542B8"/>
    <w:rsid w:val="00E546E4"/>
    <w:rsid w:val="00E54969"/>
    <w:rsid w:val="00E55A38"/>
    <w:rsid w:val="00E55CE9"/>
    <w:rsid w:val="00E55D3E"/>
    <w:rsid w:val="00E55D99"/>
    <w:rsid w:val="00E55FA3"/>
    <w:rsid w:val="00E56261"/>
    <w:rsid w:val="00E56B07"/>
    <w:rsid w:val="00E56C2E"/>
    <w:rsid w:val="00E56D2E"/>
    <w:rsid w:val="00E56E78"/>
    <w:rsid w:val="00E56E7E"/>
    <w:rsid w:val="00E573D9"/>
    <w:rsid w:val="00E5766B"/>
    <w:rsid w:val="00E577F7"/>
    <w:rsid w:val="00E57C25"/>
    <w:rsid w:val="00E57CD5"/>
    <w:rsid w:val="00E602A3"/>
    <w:rsid w:val="00E60ADE"/>
    <w:rsid w:val="00E61057"/>
    <w:rsid w:val="00E61213"/>
    <w:rsid w:val="00E613DF"/>
    <w:rsid w:val="00E615D4"/>
    <w:rsid w:val="00E61A9C"/>
    <w:rsid w:val="00E61AF7"/>
    <w:rsid w:val="00E61BC4"/>
    <w:rsid w:val="00E623D9"/>
    <w:rsid w:val="00E626EA"/>
    <w:rsid w:val="00E62BE0"/>
    <w:rsid w:val="00E62DCF"/>
    <w:rsid w:val="00E63312"/>
    <w:rsid w:val="00E63E71"/>
    <w:rsid w:val="00E64340"/>
    <w:rsid w:val="00E64511"/>
    <w:rsid w:val="00E64787"/>
    <w:rsid w:val="00E648F8"/>
    <w:rsid w:val="00E649D0"/>
    <w:rsid w:val="00E64BA8"/>
    <w:rsid w:val="00E6509D"/>
    <w:rsid w:val="00E651AD"/>
    <w:rsid w:val="00E65391"/>
    <w:rsid w:val="00E654CD"/>
    <w:rsid w:val="00E656EC"/>
    <w:rsid w:val="00E658BD"/>
    <w:rsid w:val="00E6592F"/>
    <w:rsid w:val="00E663CF"/>
    <w:rsid w:val="00E66796"/>
    <w:rsid w:val="00E66A1F"/>
    <w:rsid w:val="00E66BCE"/>
    <w:rsid w:val="00E66BFB"/>
    <w:rsid w:val="00E66D42"/>
    <w:rsid w:val="00E6714A"/>
    <w:rsid w:val="00E67152"/>
    <w:rsid w:val="00E672E7"/>
    <w:rsid w:val="00E67379"/>
    <w:rsid w:val="00E67C26"/>
    <w:rsid w:val="00E7035A"/>
    <w:rsid w:val="00E70366"/>
    <w:rsid w:val="00E70396"/>
    <w:rsid w:val="00E70985"/>
    <w:rsid w:val="00E70B6D"/>
    <w:rsid w:val="00E70E13"/>
    <w:rsid w:val="00E70E3A"/>
    <w:rsid w:val="00E70EE5"/>
    <w:rsid w:val="00E71621"/>
    <w:rsid w:val="00E716EA"/>
    <w:rsid w:val="00E71EFF"/>
    <w:rsid w:val="00E72042"/>
    <w:rsid w:val="00E721BA"/>
    <w:rsid w:val="00E723DD"/>
    <w:rsid w:val="00E729DE"/>
    <w:rsid w:val="00E72A45"/>
    <w:rsid w:val="00E72ABB"/>
    <w:rsid w:val="00E72BB6"/>
    <w:rsid w:val="00E72D87"/>
    <w:rsid w:val="00E72EDC"/>
    <w:rsid w:val="00E731F1"/>
    <w:rsid w:val="00E734C5"/>
    <w:rsid w:val="00E735EA"/>
    <w:rsid w:val="00E74022"/>
    <w:rsid w:val="00E7420F"/>
    <w:rsid w:val="00E748C0"/>
    <w:rsid w:val="00E74D17"/>
    <w:rsid w:val="00E74EEC"/>
    <w:rsid w:val="00E74F82"/>
    <w:rsid w:val="00E74F87"/>
    <w:rsid w:val="00E75281"/>
    <w:rsid w:val="00E7536A"/>
    <w:rsid w:val="00E756EF"/>
    <w:rsid w:val="00E75944"/>
    <w:rsid w:val="00E75A16"/>
    <w:rsid w:val="00E75C51"/>
    <w:rsid w:val="00E75CE7"/>
    <w:rsid w:val="00E75F9F"/>
    <w:rsid w:val="00E764A0"/>
    <w:rsid w:val="00E76672"/>
    <w:rsid w:val="00E7692A"/>
    <w:rsid w:val="00E769EB"/>
    <w:rsid w:val="00E76FAD"/>
    <w:rsid w:val="00E7701B"/>
    <w:rsid w:val="00E7708C"/>
    <w:rsid w:val="00E77751"/>
    <w:rsid w:val="00E777B6"/>
    <w:rsid w:val="00E77A0D"/>
    <w:rsid w:val="00E77A3C"/>
    <w:rsid w:val="00E8034A"/>
    <w:rsid w:val="00E804AC"/>
    <w:rsid w:val="00E806C5"/>
    <w:rsid w:val="00E806E2"/>
    <w:rsid w:val="00E81101"/>
    <w:rsid w:val="00E81347"/>
    <w:rsid w:val="00E816C2"/>
    <w:rsid w:val="00E81826"/>
    <w:rsid w:val="00E81A69"/>
    <w:rsid w:val="00E81AFB"/>
    <w:rsid w:val="00E81BFA"/>
    <w:rsid w:val="00E81CDC"/>
    <w:rsid w:val="00E81E99"/>
    <w:rsid w:val="00E82336"/>
    <w:rsid w:val="00E827C3"/>
    <w:rsid w:val="00E82B15"/>
    <w:rsid w:val="00E82F27"/>
    <w:rsid w:val="00E83003"/>
    <w:rsid w:val="00E834BD"/>
    <w:rsid w:val="00E8359F"/>
    <w:rsid w:val="00E836DD"/>
    <w:rsid w:val="00E84086"/>
    <w:rsid w:val="00E84241"/>
    <w:rsid w:val="00E84596"/>
    <w:rsid w:val="00E8471E"/>
    <w:rsid w:val="00E84758"/>
    <w:rsid w:val="00E84A12"/>
    <w:rsid w:val="00E84B3C"/>
    <w:rsid w:val="00E84D03"/>
    <w:rsid w:val="00E8502B"/>
    <w:rsid w:val="00E85083"/>
    <w:rsid w:val="00E85219"/>
    <w:rsid w:val="00E85231"/>
    <w:rsid w:val="00E85DE4"/>
    <w:rsid w:val="00E86511"/>
    <w:rsid w:val="00E86AE4"/>
    <w:rsid w:val="00E86C7B"/>
    <w:rsid w:val="00E86EE8"/>
    <w:rsid w:val="00E86FF2"/>
    <w:rsid w:val="00E872D6"/>
    <w:rsid w:val="00E8776D"/>
    <w:rsid w:val="00E8796D"/>
    <w:rsid w:val="00E90135"/>
    <w:rsid w:val="00E9092C"/>
    <w:rsid w:val="00E912AC"/>
    <w:rsid w:val="00E9133D"/>
    <w:rsid w:val="00E9140F"/>
    <w:rsid w:val="00E91493"/>
    <w:rsid w:val="00E914A4"/>
    <w:rsid w:val="00E91598"/>
    <w:rsid w:val="00E91713"/>
    <w:rsid w:val="00E9186F"/>
    <w:rsid w:val="00E9189E"/>
    <w:rsid w:val="00E91A66"/>
    <w:rsid w:val="00E91FA0"/>
    <w:rsid w:val="00E9234D"/>
    <w:rsid w:val="00E928A9"/>
    <w:rsid w:val="00E93036"/>
    <w:rsid w:val="00E9325C"/>
    <w:rsid w:val="00E935D8"/>
    <w:rsid w:val="00E93936"/>
    <w:rsid w:val="00E93D54"/>
    <w:rsid w:val="00E93FD1"/>
    <w:rsid w:val="00E9412C"/>
    <w:rsid w:val="00E9467E"/>
    <w:rsid w:val="00E947D6"/>
    <w:rsid w:val="00E94901"/>
    <w:rsid w:val="00E95040"/>
    <w:rsid w:val="00E95255"/>
    <w:rsid w:val="00E95378"/>
    <w:rsid w:val="00E954F4"/>
    <w:rsid w:val="00E95756"/>
    <w:rsid w:val="00E95984"/>
    <w:rsid w:val="00E95B4A"/>
    <w:rsid w:val="00E95FEA"/>
    <w:rsid w:val="00E96243"/>
    <w:rsid w:val="00E96497"/>
    <w:rsid w:val="00E964FB"/>
    <w:rsid w:val="00E966FD"/>
    <w:rsid w:val="00E96770"/>
    <w:rsid w:val="00E96991"/>
    <w:rsid w:val="00E96D5D"/>
    <w:rsid w:val="00E96E97"/>
    <w:rsid w:val="00E96F1E"/>
    <w:rsid w:val="00E97700"/>
    <w:rsid w:val="00E979C9"/>
    <w:rsid w:val="00E97D31"/>
    <w:rsid w:val="00E97DA9"/>
    <w:rsid w:val="00E97F74"/>
    <w:rsid w:val="00EA03A6"/>
    <w:rsid w:val="00EA06FA"/>
    <w:rsid w:val="00EA0ABC"/>
    <w:rsid w:val="00EA0C19"/>
    <w:rsid w:val="00EA0D33"/>
    <w:rsid w:val="00EA0DD4"/>
    <w:rsid w:val="00EA0F40"/>
    <w:rsid w:val="00EA10B7"/>
    <w:rsid w:val="00EA124F"/>
    <w:rsid w:val="00EA1278"/>
    <w:rsid w:val="00EA16B5"/>
    <w:rsid w:val="00EA18E6"/>
    <w:rsid w:val="00EA19B1"/>
    <w:rsid w:val="00EA1CA6"/>
    <w:rsid w:val="00EA2136"/>
    <w:rsid w:val="00EA24B6"/>
    <w:rsid w:val="00EA289D"/>
    <w:rsid w:val="00EA2940"/>
    <w:rsid w:val="00EA2F1A"/>
    <w:rsid w:val="00EA2F1B"/>
    <w:rsid w:val="00EA30B7"/>
    <w:rsid w:val="00EA313E"/>
    <w:rsid w:val="00EA3E69"/>
    <w:rsid w:val="00EA478E"/>
    <w:rsid w:val="00EA5055"/>
    <w:rsid w:val="00EA5230"/>
    <w:rsid w:val="00EA566C"/>
    <w:rsid w:val="00EA5675"/>
    <w:rsid w:val="00EA569D"/>
    <w:rsid w:val="00EA582A"/>
    <w:rsid w:val="00EA5864"/>
    <w:rsid w:val="00EA586C"/>
    <w:rsid w:val="00EA5B86"/>
    <w:rsid w:val="00EA5EE5"/>
    <w:rsid w:val="00EA5FA7"/>
    <w:rsid w:val="00EA6316"/>
    <w:rsid w:val="00EA6C83"/>
    <w:rsid w:val="00EA6CAA"/>
    <w:rsid w:val="00EA6D13"/>
    <w:rsid w:val="00EA6D5E"/>
    <w:rsid w:val="00EA6FE6"/>
    <w:rsid w:val="00EA77BB"/>
    <w:rsid w:val="00EA7891"/>
    <w:rsid w:val="00EB006D"/>
    <w:rsid w:val="00EB024F"/>
    <w:rsid w:val="00EB030C"/>
    <w:rsid w:val="00EB034D"/>
    <w:rsid w:val="00EB0583"/>
    <w:rsid w:val="00EB05AE"/>
    <w:rsid w:val="00EB06DE"/>
    <w:rsid w:val="00EB0996"/>
    <w:rsid w:val="00EB1164"/>
    <w:rsid w:val="00EB1740"/>
    <w:rsid w:val="00EB1CD5"/>
    <w:rsid w:val="00EB1EE5"/>
    <w:rsid w:val="00EB2866"/>
    <w:rsid w:val="00EB2E93"/>
    <w:rsid w:val="00EB2ECF"/>
    <w:rsid w:val="00EB3505"/>
    <w:rsid w:val="00EB3A05"/>
    <w:rsid w:val="00EB3B6B"/>
    <w:rsid w:val="00EB40E1"/>
    <w:rsid w:val="00EB438B"/>
    <w:rsid w:val="00EB47DE"/>
    <w:rsid w:val="00EB4A46"/>
    <w:rsid w:val="00EB5219"/>
    <w:rsid w:val="00EB5520"/>
    <w:rsid w:val="00EB56DD"/>
    <w:rsid w:val="00EB58CE"/>
    <w:rsid w:val="00EB5CC5"/>
    <w:rsid w:val="00EB5E9B"/>
    <w:rsid w:val="00EB5F6F"/>
    <w:rsid w:val="00EB69BC"/>
    <w:rsid w:val="00EB6C21"/>
    <w:rsid w:val="00EB6C71"/>
    <w:rsid w:val="00EB6E04"/>
    <w:rsid w:val="00EB70FE"/>
    <w:rsid w:val="00EB759E"/>
    <w:rsid w:val="00EB7620"/>
    <w:rsid w:val="00EB7A30"/>
    <w:rsid w:val="00EB7CE5"/>
    <w:rsid w:val="00EB7D59"/>
    <w:rsid w:val="00EC047F"/>
    <w:rsid w:val="00EC04B4"/>
    <w:rsid w:val="00EC0694"/>
    <w:rsid w:val="00EC0BC0"/>
    <w:rsid w:val="00EC0BDD"/>
    <w:rsid w:val="00EC0EE3"/>
    <w:rsid w:val="00EC1488"/>
    <w:rsid w:val="00EC1A10"/>
    <w:rsid w:val="00EC1CA6"/>
    <w:rsid w:val="00EC23B2"/>
    <w:rsid w:val="00EC29E8"/>
    <w:rsid w:val="00EC2A00"/>
    <w:rsid w:val="00EC3353"/>
    <w:rsid w:val="00EC3B15"/>
    <w:rsid w:val="00EC3CA1"/>
    <w:rsid w:val="00EC3CE9"/>
    <w:rsid w:val="00EC3F09"/>
    <w:rsid w:val="00EC49E8"/>
    <w:rsid w:val="00EC5069"/>
    <w:rsid w:val="00EC5404"/>
    <w:rsid w:val="00EC54F4"/>
    <w:rsid w:val="00EC588B"/>
    <w:rsid w:val="00EC5AA4"/>
    <w:rsid w:val="00EC60E5"/>
    <w:rsid w:val="00EC6809"/>
    <w:rsid w:val="00EC6AE5"/>
    <w:rsid w:val="00EC6CDD"/>
    <w:rsid w:val="00EC6FE8"/>
    <w:rsid w:val="00EC7189"/>
    <w:rsid w:val="00EC7331"/>
    <w:rsid w:val="00EC7435"/>
    <w:rsid w:val="00EC762A"/>
    <w:rsid w:val="00EC7969"/>
    <w:rsid w:val="00EC7AD1"/>
    <w:rsid w:val="00EC7CEB"/>
    <w:rsid w:val="00ED006F"/>
    <w:rsid w:val="00ED04A6"/>
    <w:rsid w:val="00ED04C5"/>
    <w:rsid w:val="00ED0556"/>
    <w:rsid w:val="00ED0608"/>
    <w:rsid w:val="00ED08A9"/>
    <w:rsid w:val="00ED0A49"/>
    <w:rsid w:val="00ED0D3E"/>
    <w:rsid w:val="00ED11A6"/>
    <w:rsid w:val="00ED1A4C"/>
    <w:rsid w:val="00ED1B67"/>
    <w:rsid w:val="00ED1B6E"/>
    <w:rsid w:val="00ED24ED"/>
    <w:rsid w:val="00ED2629"/>
    <w:rsid w:val="00ED2753"/>
    <w:rsid w:val="00ED2870"/>
    <w:rsid w:val="00ED29CC"/>
    <w:rsid w:val="00ED29ED"/>
    <w:rsid w:val="00ED2F56"/>
    <w:rsid w:val="00ED2FE9"/>
    <w:rsid w:val="00ED3462"/>
    <w:rsid w:val="00ED3868"/>
    <w:rsid w:val="00ED386E"/>
    <w:rsid w:val="00ED3E6D"/>
    <w:rsid w:val="00ED4019"/>
    <w:rsid w:val="00ED48E8"/>
    <w:rsid w:val="00ED4A3A"/>
    <w:rsid w:val="00ED4BCE"/>
    <w:rsid w:val="00ED4C3B"/>
    <w:rsid w:val="00ED4D02"/>
    <w:rsid w:val="00ED4FD3"/>
    <w:rsid w:val="00ED5285"/>
    <w:rsid w:val="00ED58A8"/>
    <w:rsid w:val="00ED5DC8"/>
    <w:rsid w:val="00ED5E20"/>
    <w:rsid w:val="00ED60D6"/>
    <w:rsid w:val="00ED680D"/>
    <w:rsid w:val="00ED6A66"/>
    <w:rsid w:val="00ED78C2"/>
    <w:rsid w:val="00ED7BAD"/>
    <w:rsid w:val="00ED7D95"/>
    <w:rsid w:val="00ED7ED6"/>
    <w:rsid w:val="00EE0001"/>
    <w:rsid w:val="00EE01BD"/>
    <w:rsid w:val="00EE0240"/>
    <w:rsid w:val="00EE048A"/>
    <w:rsid w:val="00EE071A"/>
    <w:rsid w:val="00EE0C2A"/>
    <w:rsid w:val="00EE0D1C"/>
    <w:rsid w:val="00EE0D5D"/>
    <w:rsid w:val="00EE1599"/>
    <w:rsid w:val="00EE1795"/>
    <w:rsid w:val="00EE200B"/>
    <w:rsid w:val="00EE22A1"/>
    <w:rsid w:val="00EE2392"/>
    <w:rsid w:val="00EE246B"/>
    <w:rsid w:val="00EE2814"/>
    <w:rsid w:val="00EE2BEC"/>
    <w:rsid w:val="00EE30B8"/>
    <w:rsid w:val="00EE32AD"/>
    <w:rsid w:val="00EE334F"/>
    <w:rsid w:val="00EE34B1"/>
    <w:rsid w:val="00EE3547"/>
    <w:rsid w:val="00EE3E77"/>
    <w:rsid w:val="00EE48FB"/>
    <w:rsid w:val="00EE53FE"/>
    <w:rsid w:val="00EE54C5"/>
    <w:rsid w:val="00EE5663"/>
    <w:rsid w:val="00EE5891"/>
    <w:rsid w:val="00EE5A0C"/>
    <w:rsid w:val="00EE6E26"/>
    <w:rsid w:val="00EE72B5"/>
    <w:rsid w:val="00EE72FC"/>
    <w:rsid w:val="00EE7DA8"/>
    <w:rsid w:val="00EF00B4"/>
    <w:rsid w:val="00EF079F"/>
    <w:rsid w:val="00EF0ED0"/>
    <w:rsid w:val="00EF12DC"/>
    <w:rsid w:val="00EF1332"/>
    <w:rsid w:val="00EF1351"/>
    <w:rsid w:val="00EF1398"/>
    <w:rsid w:val="00EF15BF"/>
    <w:rsid w:val="00EF1910"/>
    <w:rsid w:val="00EF1C49"/>
    <w:rsid w:val="00EF2055"/>
    <w:rsid w:val="00EF21F1"/>
    <w:rsid w:val="00EF2549"/>
    <w:rsid w:val="00EF25DE"/>
    <w:rsid w:val="00EF27C0"/>
    <w:rsid w:val="00EF2900"/>
    <w:rsid w:val="00EF37D3"/>
    <w:rsid w:val="00EF3953"/>
    <w:rsid w:val="00EF3AF0"/>
    <w:rsid w:val="00EF3DF0"/>
    <w:rsid w:val="00EF43F8"/>
    <w:rsid w:val="00EF44C5"/>
    <w:rsid w:val="00EF452B"/>
    <w:rsid w:val="00EF4568"/>
    <w:rsid w:val="00EF4597"/>
    <w:rsid w:val="00EF4755"/>
    <w:rsid w:val="00EF49F9"/>
    <w:rsid w:val="00EF4C71"/>
    <w:rsid w:val="00EF4D94"/>
    <w:rsid w:val="00EF523B"/>
    <w:rsid w:val="00EF578F"/>
    <w:rsid w:val="00EF5C0C"/>
    <w:rsid w:val="00EF602C"/>
    <w:rsid w:val="00EF6185"/>
    <w:rsid w:val="00EF669D"/>
    <w:rsid w:val="00EF6784"/>
    <w:rsid w:val="00EF67A1"/>
    <w:rsid w:val="00EF6E46"/>
    <w:rsid w:val="00EF7231"/>
    <w:rsid w:val="00EF75BB"/>
    <w:rsid w:val="00EF75D6"/>
    <w:rsid w:val="00EF75FF"/>
    <w:rsid w:val="00EF799E"/>
    <w:rsid w:val="00EF7C5B"/>
    <w:rsid w:val="00EF7D52"/>
    <w:rsid w:val="00EF7D60"/>
    <w:rsid w:val="00F0011E"/>
    <w:rsid w:val="00F002CD"/>
    <w:rsid w:val="00F00665"/>
    <w:rsid w:val="00F007C4"/>
    <w:rsid w:val="00F00A20"/>
    <w:rsid w:val="00F00BD5"/>
    <w:rsid w:val="00F00D60"/>
    <w:rsid w:val="00F00EB0"/>
    <w:rsid w:val="00F0117C"/>
    <w:rsid w:val="00F01534"/>
    <w:rsid w:val="00F019BB"/>
    <w:rsid w:val="00F01DE8"/>
    <w:rsid w:val="00F02139"/>
    <w:rsid w:val="00F02150"/>
    <w:rsid w:val="00F02222"/>
    <w:rsid w:val="00F0223B"/>
    <w:rsid w:val="00F02645"/>
    <w:rsid w:val="00F028F5"/>
    <w:rsid w:val="00F02B90"/>
    <w:rsid w:val="00F02C6C"/>
    <w:rsid w:val="00F0312D"/>
    <w:rsid w:val="00F03262"/>
    <w:rsid w:val="00F04471"/>
    <w:rsid w:val="00F04A6C"/>
    <w:rsid w:val="00F04B3C"/>
    <w:rsid w:val="00F04DFC"/>
    <w:rsid w:val="00F0558A"/>
    <w:rsid w:val="00F05841"/>
    <w:rsid w:val="00F05D39"/>
    <w:rsid w:val="00F06096"/>
    <w:rsid w:val="00F062B3"/>
    <w:rsid w:val="00F0654B"/>
    <w:rsid w:val="00F06568"/>
    <w:rsid w:val="00F06673"/>
    <w:rsid w:val="00F06905"/>
    <w:rsid w:val="00F06BEB"/>
    <w:rsid w:val="00F06FD2"/>
    <w:rsid w:val="00F071B4"/>
    <w:rsid w:val="00F0780F"/>
    <w:rsid w:val="00F07857"/>
    <w:rsid w:val="00F07C1B"/>
    <w:rsid w:val="00F10054"/>
    <w:rsid w:val="00F10194"/>
    <w:rsid w:val="00F101D4"/>
    <w:rsid w:val="00F10370"/>
    <w:rsid w:val="00F10467"/>
    <w:rsid w:val="00F106C8"/>
    <w:rsid w:val="00F10FAF"/>
    <w:rsid w:val="00F110D0"/>
    <w:rsid w:val="00F110DD"/>
    <w:rsid w:val="00F1136D"/>
    <w:rsid w:val="00F1183C"/>
    <w:rsid w:val="00F11E94"/>
    <w:rsid w:val="00F1214E"/>
    <w:rsid w:val="00F12262"/>
    <w:rsid w:val="00F12EDC"/>
    <w:rsid w:val="00F130B3"/>
    <w:rsid w:val="00F1312A"/>
    <w:rsid w:val="00F131E8"/>
    <w:rsid w:val="00F13276"/>
    <w:rsid w:val="00F1332E"/>
    <w:rsid w:val="00F13A19"/>
    <w:rsid w:val="00F13AF5"/>
    <w:rsid w:val="00F13D08"/>
    <w:rsid w:val="00F147E6"/>
    <w:rsid w:val="00F14B26"/>
    <w:rsid w:val="00F157C0"/>
    <w:rsid w:val="00F15BFC"/>
    <w:rsid w:val="00F15DE1"/>
    <w:rsid w:val="00F16377"/>
    <w:rsid w:val="00F1638B"/>
    <w:rsid w:val="00F1648D"/>
    <w:rsid w:val="00F166DA"/>
    <w:rsid w:val="00F16994"/>
    <w:rsid w:val="00F16B47"/>
    <w:rsid w:val="00F16CA2"/>
    <w:rsid w:val="00F16F39"/>
    <w:rsid w:val="00F170EA"/>
    <w:rsid w:val="00F1742A"/>
    <w:rsid w:val="00F17464"/>
    <w:rsid w:val="00F17634"/>
    <w:rsid w:val="00F17950"/>
    <w:rsid w:val="00F17C2B"/>
    <w:rsid w:val="00F17E22"/>
    <w:rsid w:val="00F17F7C"/>
    <w:rsid w:val="00F20254"/>
    <w:rsid w:val="00F20298"/>
    <w:rsid w:val="00F2035B"/>
    <w:rsid w:val="00F2065F"/>
    <w:rsid w:val="00F207FA"/>
    <w:rsid w:val="00F20AC3"/>
    <w:rsid w:val="00F20C3D"/>
    <w:rsid w:val="00F2102B"/>
    <w:rsid w:val="00F2134B"/>
    <w:rsid w:val="00F21718"/>
    <w:rsid w:val="00F21CA0"/>
    <w:rsid w:val="00F220B3"/>
    <w:rsid w:val="00F22196"/>
    <w:rsid w:val="00F22348"/>
    <w:rsid w:val="00F22488"/>
    <w:rsid w:val="00F229DD"/>
    <w:rsid w:val="00F22C55"/>
    <w:rsid w:val="00F22D90"/>
    <w:rsid w:val="00F231C8"/>
    <w:rsid w:val="00F236DF"/>
    <w:rsid w:val="00F23A94"/>
    <w:rsid w:val="00F23CA9"/>
    <w:rsid w:val="00F242F9"/>
    <w:rsid w:val="00F24442"/>
    <w:rsid w:val="00F2449C"/>
    <w:rsid w:val="00F24B14"/>
    <w:rsid w:val="00F25192"/>
    <w:rsid w:val="00F25840"/>
    <w:rsid w:val="00F25E61"/>
    <w:rsid w:val="00F25F1F"/>
    <w:rsid w:val="00F26154"/>
    <w:rsid w:val="00F26268"/>
    <w:rsid w:val="00F262D9"/>
    <w:rsid w:val="00F26343"/>
    <w:rsid w:val="00F265FD"/>
    <w:rsid w:val="00F2665B"/>
    <w:rsid w:val="00F26CED"/>
    <w:rsid w:val="00F27003"/>
    <w:rsid w:val="00F273E4"/>
    <w:rsid w:val="00F2750F"/>
    <w:rsid w:val="00F27735"/>
    <w:rsid w:val="00F30122"/>
    <w:rsid w:val="00F302A8"/>
    <w:rsid w:val="00F305B9"/>
    <w:rsid w:val="00F306A5"/>
    <w:rsid w:val="00F30873"/>
    <w:rsid w:val="00F30D05"/>
    <w:rsid w:val="00F30D4E"/>
    <w:rsid w:val="00F30E15"/>
    <w:rsid w:val="00F313A3"/>
    <w:rsid w:val="00F313D0"/>
    <w:rsid w:val="00F31780"/>
    <w:rsid w:val="00F31FAF"/>
    <w:rsid w:val="00F325E0"/>
    <w:rsid w:val="00F32645"/>
    <w:rsid w:val="00F32746"/>
    <w:rsid w:val="00F32AAE"/>
    <w:rsid w:val="00F32D9B"/>
    <w:rsid w:val="00F32FF6"/>
    <w:rsid w:val="00F33159"/>
    <w:rsid w:val="00F33451"/>
    <w:rsid w:val="00F339CE"/>
    <w:rsid w:val="00F33B04"/>
    <w:rsid w:val="00F33DEC"/>
    <w:rsid w:val="00F33E07"/>
    <w:rsid w:val="00F33E3B"/>
    <w:rsid w:val="00F33E9B"/>
    <w:rsid w:val="00F34039"/>
    <w:rsid w:val="00F3404C"/>
    <w:rsid w:val="00F34493"/>
    <w:rsid w:val="00F34974"/>
    <w:rsid w:val="00F34B4D"/>
    <w:rsid w:val="00F35373"/>
    <w:rsid w:val="00F3560A"/>
    <w:rsid w:val="00F3567A"/>
    <w:rsid w:val="00F3594D"/>
    <w:rsid w:val="00F3603B"/>
    <w:rsid w:val="00F36696"/>
    <w:rsid w:val="00F366FA"/>
    <w:rsid w:val="00F36B10"/>
    <w:rsid w:val="00F36B44"/>
    <w:rsid w:val="00F37134"/>
    <w:rsid w:val="00F376B4"/>
    <w:rsid w:val="00F37A33"/>
    <w:rsid w:val="00F37C40"/>
    <w:rsid w:val="00F37C52"/>
    <w:rsid w:val="00F37EE6"/>
    <w:rsid w:val="00F40024"/>
    <w:rsid w:val="00F401D9"/>
    <w:rsid w:val="00F40889"/>
    <w:rsid w:val="00F40AEB"/>
    <w:rsid w:val="00F40AEF"/>
    <w:rsid w:val="00F40B79"/>
    <w:rsid w:val="00F40BB8"/>
    <w:rsid w:val="00F40CED"/>
    <w:rsid w:val="00F40D29"/>
    <w:rsid w:val="00F40F9D"/>
    <w:rsid w:val="00F412BC"/>
    <w:rsid w:val="00F4205D"/>
    <w:rsid w:val="00F420F2"/>
    <w:rsid w:val="00F421A2"/>
    <w:rsid w:val="00F42665"/>
    <w:rsid w:val="00F4270B"/>
    <w:rsid w:val="00F42735"/>
    <w:rsid w:val="00F42763"/>
    <w:rsid w:val="00F427C8"/>
    <w:rsid w:val="00F42CC5"/>
    <w:rsid w:val="00F42DD5"/>
    <w:rsid w:val="00F43462"/>
    <w:rsid w:val="00F43C03"/>
    <w:rsid w:val="00F43C62"/>
    <w:rsid w:val="00F440B1"/>
    <w:rsid w:val="00F44588"/>
    <w:rsid w:val="00F44A1F"/>
    <w:rsid w:val="00F44C38"/>
    <w:rsid w:val="00F44D31"/>
    <w:rsid w:val="00F44DA7"/>
    <w:rsid w:val="00F45353"/>
    <w:rsid w:val="00F45398"/>
    <w:rsid w:val="00F45826"/>
    <w:rsid w:val="00F46591"/>
    <w:rsid w:val="00F4671D"/>
    <w:rsid w:val="00F4690E"/>
    <w:rsid w:val="00F4698A"/>
    <w:rsid w:val="00F46A3E"/>
    <w:rsid w:val="00F46B64"/>
    <w:rsid w:val="00F46BB2"/>
    <w:rsid w:val="00F46BB4"/>
    <w:rsid w:val="00F47029"/>
    <w:rsid w:val="00F474A7"/>
    <w:rsid w:val="00F475D0"/>
    <w:rsid w:val="00F477B6"/>
    <w:rsid w:val="00F478BE"/>
    <w:rsid w:val="00F47A09"/>
    <w:rsid w:val="00F47A89"/>
    <w:rsid w:val="00F47B95"/>
    <w:rsid w:val="00F47D34"/>
    <w:rsid w:val="00F501AB"/>
    <w:rsid w:val="00F5068C"/>
    <w:rsid w:val="00F50824"/>
    <w:rsid w:val="00F508EC"/>
    <w:rsid w:val="00F50CD3"/>
    <w:rsid w:val="00F51002"/>
    <w:rsid w:val="00F51701"/>
    <w:rsid w:val="00F51AF1"/>
    <w:rsid w:val="00F51C53"/>
    <w:rsid w:val="00F51CFC"/>
    <w:rsid w:val="00F51F05"/>
    <w:rsid w:val="00F521E2"/>
    <w:rsid w:val="00F524A1"/>
    <w:rsid w:val="00F5262A"/>
    <w:rsid w:val="00F52DC6"/>
    <w:rsid w:val="00F52FED"/>
    <w:rsid w:val="00F53004"/>
    <w:rsid w:val="00F53332"/>
    <w:rsid w:val="00F53431"/>
    <w:rsid w:val="00F536D1"/>
    <w:rsid w:val="00F53958"/>
    <w:rsid w:val="00F539D1"/>
    <w:rsid w:val="00F53A33"/>
    <w:rsid w:val="00F53E9A"/>
    <w:rsid w:val="00F54130"/>
    <w:rsid w:val="00F541E1"/>
    <w:rsid w:val="00F543AB"/>
    <w:rsid w:val="00F546EE"/>
    <w:rsid w:val="00F54DE1"/>
    <w:rsid w:val="00F55286"/>
    <w:rsid w:val="00F55718"/>
    <w:rsid w:val="00F55B10"/>
    <w:rsid w:val="00F5630A"/>
    <w:rsid w:val="00F5637D"/>
    <w:rsid w:val="00F564CC"/>
    <w:rsid w:val="00F56541"/>
    <w:rsid w:val="00F56808"/>
    <w:rsid w:val="00F5689E"/>
    <w:rsid w:val="00F57056"/>
    <w:rsid w:val="00F5751C"/>
    <w:rsid w:val="00F57524"/>
    <w:rsid w:val="00F57759"/>
    <w:rsid w:val="00F57883"/>
    <w:rsid w:val="00F57909"/>
    <w:rsid w:val="00F57D63"/>
    <w:rsid w:val="00F57F12"/>
    <w:rsid w:val="00F57F2A"/>
    <w:rsid w:val="00F57FD4"/>
    <w:rsid w:val="00F603D6"/>
    <w:rsid w:val="00F60496"/>
    <w:rsid w:val="00F605D9"/>
    <w:rsid w:val="00F60864"/>
    <w:rsid w:val="00F6089A"/>
    <w:rsid w:val="00F60E7A"/>
    <w:rsid w:val="00F60E81"/>
    <w:rsid w:val="00F6102E"/>
    <w:rsid w:val="00F61260"/>
    <w:rsid w:val="00F612AE"/>
    <w:rsid w:val="00F612B1"/>
    <w:rsid w:val="00F61366"/>
    <w:rsid w:val="00F6178F"/>
    <w:rsid w:val="00F61D46"/>
    <w:rsid w:val="00F61D48"/>
    <w:rsid w:val="00F61F93"/>
    <w:rsid w:val="00F6208E"/>
    <w:rsid w:val="00F624EB"/>
    <w:rsid w:val="00F62882"/>
    <w:rsid w:val="00F62AED"/>
    <w:rsid w:val="00F62B64"/>
    <w:rsid w:val="00F62FC9"/>
    <w:rsid w:val="00F63672"/>
    <w:rsid w:val="00F63688"/>
    <w:rsid w:val="00F63A8F"/>
    <w:rsid w:val="00F64298"/>
    <w:rsid w:val="00F643D3"/>
    <w:rsid w:val="00F64696"/>
    <w:rsid w:val="00F64798"/>
    <w:rsid w:val="00F64911"/>
    <w:rsid w:val="00F64972"/>
    <w:rsid w:val="00F64D3D"/>
    <w:rsid w:val="00F64EED"/>
    <w:rsid w:val="00F655AE"/>
    <w:rsid w:val="00F65973"/>
    <w:rsid w:val="00F65983"/>
    <w:rsid w:val="00F65A26"/>
    <w:rsid w:val="00F65FF7"/>
    <w:rsid w:val="00F660E8"/>
    <w:rsid w:val="00F66200"/>
    <w:rsid w:val="00F66249"/>
    <w:rsid w:val="00F6640C"/>
    <w:rsid w:val="00F66650"/>
    <w:rsid w:val="00F66ADF"/>
    <w:rsid w:val="00F67105"/>
    <w:rsid w:val="00F67CAD"/>
    <w:rsid w:val="00F70012"/>
    <w:rsid w:val="00F70263"/>
    <w:rsid w:val="00F7029A"/>
    <w:rsid w:val="00F703DF"/>
    <w:rsid w:val="00F707DE"/>
    <w:rsid w:val="00F70B0C"/>
    <w:rsid w:val="00F70D00"/>
    <w:rsid w:val="00F712C7"/>
    <w:rsid w:val="00F714DE"/>
    <w:rsid w:val="00F71720"/>
    <w:rsid w:val="00F717BB"/>
    <w:rsid w:val="00F71B8C"/>
    <w:rsid w:val="00F7230D"/>
    <w:rsid w:val="00F725A0"/>
    <w:rsid w:val="00F725D0"/>
    <w:rsid w:val="00F729F9"/>
    <w:rsid w:val="00F72DBF"/>
    <w:rsid w:val="00F7325B"/>
    <w:rsid w:val="00F73370"/>
    <w:rsid w:val="00F73C12"/>
    <w:rsid w:val="00F73C66"/>
    <w:rsid w:val="00F73CF1"/>
    <w:rsid w:val="00F74393"/>
    <w:rsid w:val="00F74B27"/>
    <w:rsid w:val="00F74F34"/>
    <w:rsid w:val="00F752F7"/>
    <w:rsid w:val="00F7552A"/>
    <w:rsid w:val="00F75B9B"/>
    <w:rsid w:val="00F75C54"/>
    <w:rsid w:val="00F75FE7"/>
    <w:rsid w:val="00F76411"/>
    <w:rsid w:val="00F764A6"/>
    <w:rsid w:val="00F76511"/>
    <w:rsid w:val="00F76D83"/>
    <w:rsid w:val="00F76E96"/>
    <w:rsid w:val="00F771E8"/>
    <w:rsid w:val="00F77703"/>
    <w:rsid w:val="00F77A0E"/>
    <w:rsid w:val="00F77B77"/>
    <w:rsid w:val="00F80171"/>
    <w:rsid w:val="00F802E0"/>
    <w:rsid w:val="00F8092C"/>
    <w:rsid w:val="00F80AF8"/>
    <w:rsid w:val="00F80B0C"/>
    <w:rsid w:val="00F81163"/>
    <w:rsid w:val="00F8149E"/>
    <w:rsid w:val="00F8152D"/>
    <w:rsid w:val="00F81567"/>
    <w:rsid w:val="00F81736"/>
    <w:rsid w:val="00F81D1A"/>
    <w:rsid w:val="00F820D4"/>
    <w:rsid w:val="00F8221E"/>
    <w:rsid w:val="00F82228"/>
    <w:rsid w:val="00F824FF"/>
    <w:rsid w:val="00F8262E"/>
    <w:rsid w:val="00F831A9"/>
    <w:rsid w:val="00F8331C"/>
    <w:rsid w:val="00F833E0"/>
    <w:rsid w:val="00F83533"/>
    <w:rsid w:val="00F83BEE"/>
    <w:rsid w:val="00F83EC5"/>
    <w:rsid w:val="00F83F60"/>
    <w:rsid w:val="00F840E6"/>
    <w:rsid w:val="00F84324"/>
    <w:rsid w:val="00F84327"/>
    <w:rsid w:val="00F84D0F"/>
    <w:rsid w:val="00F84E2E"/>
    <w:rsid w:val="00F855BD"/>
    <w:rsid w:val="00F85A36"/>
    <w:rsid w:val="00F85BE5"/>
    <w:rsid w:val="00F85C8F"/>
    <w:rsid w:val="00F85E9E"/>
    <w:rsid w:val="00F864B5"/>
    <w:rsid w:val="00F86598"/>
    <w:rsid w:val="00F86705"/>
    <w:rsid w:val="00F868BA"/>
    <w:rsid w:val="00F870A1"/>
    <w:rsid w:val="00F871FE"/>
    <w:rsid w:val="00F874D8"/>
    <w:rsid w:val="00F87762"/>
    <w:rsid w:val="00F87A26"/>
    <w:rsid w:val="00F87AAA"/>
    <w:rsid w:val="00F87FBB"/>
    <w:rsid w:val="00F90199"/>
    <w:rsid w:val="00F90500"/>
    <w:rsid w:val="00F90783"/>
    <w:rsid w:val="00F90C77"/>
    <w:rsid w:val="00F90D81"/>
    <w:rsid w:val="00F9100C"/>
    <w:rsid w:val="00F9106A"/>
    <w:rsid w:val="00F91074"/>
    <w:rsid w:val="00F911EB"/>
    <w:rsid w:val="00F9126B"/>
    <w:rsid w:val="00F913D1"/>
    <w:rsid w:val="00F91489"/>
    <w:rsid w:val="00F9180A"/>
    <w:rsid w:val="00F91898"/>
    <w:rsid w:val="00F918E1"/>
    <w:rsid w:val="00F91A82"/>
    <w:rsid w:val="00F91BE4"/>
    <w:rsid w:val="00F91FCB"/>
    <w:rsid w:val="00F92108"/>
    <w:rsid w:val="00F92314"/>
    <w:rsid w:val="00F9259E"/>
    <w:rsid w:val="00F92614"/>
    <w:rsid w:val="00F92CDA"/>
    <w:rsid w:val="00F92CE3"/>
    <w:rsid w:val="00F93171"/>
    <w:rsid w:val="00F9340D"/>
    <w:rsid w:val="00F939ED"/>
    <w:rsid w:val="00F93F34"/>
    <w:rsid w:val="00F94666"/>
    <w:rsid w:val="00F9475E"/>
    <w:rsid w:val="00F94892"/>
    <w:rsid w:val="00F949A9"/>
    <w:rsid w:val="00F949EB"/>
    <w:rsid w:val="00F94BED"/>
    <w:rsid w:val="00F95128"/>
    <w:rsid w:val="00F95A7E"/>
    <w:rsid w:val="00F9646B"/>
    <w:rsid w:val="00F968F7"/>
    <w:rsid w:val="00F96D7D"/>
    <w:rsid w:val="00F96F8B"/>
    <w:rsid w:val="00F97649"/>
    <w:rsid w:val="00F979CB"/>
    <w:rsid w:val="00F97A5C"/>
    <w:rsid w:val="00F97A68"/>
    <w:rsid w:val="00F97C3E"/>
    <w:rsid w:val="00F97EE3"/>
    <w:rsid w:val="00FA00D6"/>
    <w:rsid w:val="00FA074A"/>
    <w:rsid w:val="00FA07F8"/>
    <w:rsid w:val="00FA0960"/>
    <w:rsid w:val="00FA0B18"/>
    <w:rsid w:val="00FA0B92"/>
    <w:rsid w:val="00FA1119"/>
    <w:rsid w:val="00FA1311"/>
    <w:rsid w:val="00FA1859"/>
    <w:rsid w:val="00FA244F"/>
    <w:rsid w:val="00FA2488"/>
    <w:rsid w:val="00FA2706"/>
    <w:rsid w:val="00FA2850"/>
    <w:rsid w:val="00FA29B0"/>
    <w:rsid w:val="00FA2F23"/>
    <w:rsid w:val="00FA2FD3"/>
    <w:rsid w:val="00FA3103"/>
    <w:rsid w:val="00FA33C3"/>
    <w:rsid w:val="00FA377B"/>
    <w:rsid w:val="00FA3886"/>
    <w:rsid w:val="00FA3CAD"/>
    <w:rsid w:val="00FA3D9F"/>
    <w:rsid w:val="00FA3E46"/>
    <w:rsid w:val="00FA3F03"/>
    <w:rsid w:val="00FA420D"/>
    <w:rsid w:val="00FA452A"/>
    <w:rsid w:val="00FA456A"/>
    <w:rsid w:val="00FA46F4"/>
    <w:rsid w:val="00FA4AD8"/>
    <w:rsid w:val="00FA4ECD"/>
    <w:rsid w:val="00FA4FD5"/>
    <w:rsid w:val="00FA52A0"/>
    <w:rsid w:val="00FA5545"/>
    <w:rsid w:val="00FA55FE"/>
    <w:rsid w:val="00FA57DD"/>
    <w:rsid w:val="00FA594C"/>
    <w:rsid w:val="00FA60D9"/>
    <w:rsid w:val="00FA650A"/>
    <w:rsid w:val="00FA66E5"/>
    <w:rsid w:val="00FA68CE"/>
    <w:rsid w:val="00FA6A08"/>
    <w:rsid w:val="00FA6C3F"/>
    <w:rsid w:val="00FA722C"/>
    <w:rsid w:val="00FA7527"/>
    <w:rsid w:val="00FA76AB"/>
    <w:rsid w:val="00FA7BB4"/>
    <w:rsid w:val="00FA7CFD"/>
    <w:rsid w:val="00FA7D02"/>
    <w:rsid w:val="00FA7DB1"/>
    <w:rsid w:val="00FA7E25"/>
    <w:rsid w:val="00FB04E2"/>
    <w:rsid w:val="00FB054F"/>
    <w:rsid w:val="00FB06D8"/>
    <w:rsid w:val="00FB0CC9"/>
    <w:rsid w:val="00FB143F"/>
    <w:rsid w:val="00FB1C4D"/>
    <w:rsid w:val="00FB2069"/>
    <w:rsid w:val="00FB24EB"/>
    <w:rsid w:val="00FB27D7"/>
    <w:rsid w:val="00FB2A17"/>
    <w:rsid w:val="00FB2E93"/>
    <w:rsid w:val="00FB304E"/>
    <w:rsid w:val="00FB30D3"/>
    <w:rsid w:val="00FB3BC2"/>
    <w:rsid w:val="00FB3D2C"/>
    <w:rsid w:val="00FB3D3B"/>
    <w:rsid w:val="00FB3D56"/>
    <w:rsid w:val="00FB42E4"/>
    <w:rsid w:val="00FB459D"/>
    <w:rsid w:val="00FB47FC"/>
    <w:rsid w:val="00FB482E"/>
    <w:rsid w:val="00FB4B91"/>
    <w:rsid w:val="00FB4E7A"/>
    <w:rsid w:val="00FB4F27"/>
    <w:rsid w:val="00FB51BD"/>
    <w:rsid w:val="00FB5634"/>
    <w:rsid w:val="00FB5690"/>
    <w:rsid w:val="00FB5E2F"/>
    <w:rsid w:val="00FB5EDD"/>
    <w:rsid w:val="00FB60FF"/>
    <w:rsid w:val="00FB65CA"/>
    <w:rsid w:val="00FB691D"/>
    <w:rsid w:val="00FB69DB"/>
    <w:rsid w:val="00FB6ADF"/>
    <w:rsid w:val="00FB6CBA"/>
    <w:rsid w:val="00FB6E57"/>
    <w:rsid w:val="00FB6F23"/>
    <w:rsid w:val="00FB6FB1"/>
    <w:rsid w:val="00FB704D"/>
    <w:rsid w:val="00FB70DE"/>
    <w:rsid w:val="00FB72D5"/>
    <w:rsid w:val="00FB78AC"/>
    <w:rsid w:val="00FB7B14"/>
    <w:rsid w:val="00FC0038"/>
    <w:rsid w:val="00FC016A"/>
    <w:rsid w:val="00FC0215"/>
    <w:rsid w:val="00FC0368"/>
    <w:rsid w:val="00FC05AE"/>
    <w:rsid w:val="00FC133A"/>
    <w:rsid w:val="00FC1525"/>
    <w:rsid w:val="00FC16A9"/>
    <w:rsid w:val="00FC174D"/>
    <w:rsid w:val="00FC183A"/>
    <w:rsid w:val="00FC1BBE"/>
    <w:rsid w:val="00FC1BF7"/>
    <w:rsid w:val="00FC1C8A"/>
    <w:rsid w:val="00FC1CAC"/>
    <w:rsid w:val="00FC1D60"/>
    <w:rsid w:val="00FC1DE2"/>
    <w:rsid w:val="00FC1F78"/>
    <w:rsid w:val="00FC2548"/>
    <w:rsid w:val="00FC25B1"/>
    <w:rsid w:val="00FC26B0"/>
    <w:rsid w:val="00FC286C"/>
    <w:rsid w:val="00FC2F9A"/>
    <w:rsid w:val="00FC37A5"/>
    <w:rsid w:val="00FC3913"/>
    <w:rsid w:val="00FC40A0"/>
    <w:rsid w:val="00FC416F"/>
    <w:rsid w:val="00FC42EF"/>
    <w:rsid w:val="00FC4436"/>
    <w:rsid w:val="00FC4616"/>
    <w:rsid w:val="00FC4A47"/>
    <w:rsid w:val="00FC4BED"/>
    <w:rsid w:val="00FC4C15"/>
    <w:rsid w:val="00FC4C5A"/>
    <w:rsid w:val="00FC4EC5"/>
    <w:rsid w:val="00FC5285"/>
    <w:rsid w:val="00FC540D"/>
    <w:rsid w:val="00FC56B1"/>
    <w:rsid w:val="00FC584A"/>
    <w:rsid w:val="00FC59EC"/>
    <w:rsid w:val="00FC5AAF"/>
    <w:rsid w:val="00FC5C20"/>
    <w:rsid w:val="00FC6019"/>
    <w:rsid w:val="00FC6310"/>
    <w:rsid w:val="00FC67AC"/>
    <w:rsid w:val="00FC6BF5"/>
    <w:rsid w:val="00FC6C58"/>
    <w:rsid w:val="00FC701E"/>
    <w:rsid w:val="00FC70AB"/>
    <w:rsid w:val="00FC711E"/>
    <w:rsid w:val="00FC73D8"/>
    <w:rsid w:val="00FC749C"/>
    <w:rsid w:val="00FC760D"/>
    <w:rsid w:val="00FC76D1"/>
    <w:rsid w:val="00FC78E2"/>
    <w:rsid w:val="00FC7BEC"/>
    <w:rsid w:val="00FC7D93"/>
    <w:rsid w:val="00FD00CD"/>
    <w:rsid w:val="00FD033B"/>
    <w:rsid w:val="00FD039D"/>
    <w:rsid w:val="00FD076F"/>
    <w:rsid w:val="00FD0939"/>
    <w:rsid w:val="00FD0AF2"/>
    <w:rsid w:val="00FD0C29"/>
    <w:rsid w:val="00FD0EEA"/>
    <w:rsid w:val="00FD10C2"/>
    <w:rsid w:val="00FD1136"/>
    <w:rsid w:val="00FD124A"/>
    <w:rsid w:val="00FD1298"/>
    <w:rsid w:val="00FD12B1"/>
    <w:rsid w:val="00FD1AAF"/>
    <w:rsid w:val="00FD21A3"/>
    <w:rsid w:val="00FD2403"/>
    <w:rsid w:val="00FD2417"/>
    <w:rsid w:val="00FD274E"/>
    <w:rsid w:val="00FD2B20"/>
    <w:rsid w:val="00FD2D64"/>
    <w:rsid w:val="00FD2FCB"/>
    <w:rsid w:val="00FD3801"/>
    <w:rsid w:val="00FD3A26"/>
    <w:rsid w:val="00FD3BD7"/>
    <w:rsid w:val="00FD3CB1"/>
    <w:rsid w:val="00FD3CD0"/>
    <w:rsid w:val="00FD3DD4"/>
    <w:rsid w:val="00FD40D6"/>
    <w:rsid w:val="00FD41DE"/>
    <w:rsid w:val="00FD4A42"/>
    <w:rsid w:val="00FD4E4B"/>
    <w:rsid w:val="00FD4F55"/>
    <w:rsid w:val="00FD4FE8"/>
    <w:rsid w:val="00FD521C"/>
    <w:rsid w:val="00FD527F"/>
    <w:rsid w:val="00FD5458"/>
    <w:rsid w:val="00FD558E"/>
    <w:rsid w:val="00FD5791"/>
    <w:rsid w:val="00FD57C7"/>
    <w:rsid w:val="00FD5F61"/>
    <w:rsid w:val="00FD669C"/>
    <w:rsid w:val="00FD6874"/>
    <w:rsid w:val="00FD6AD2"/>
    <w:rsid w:val="00FD6BF8"/>
    <w:rsid w:val="00FD6FD4"/>
    <w:rsid w:val="00FD7269"/>
    <w:rsid w:val="00FD731C"/>
    <w:rsid w:val="00FD77C5"/>
    <w:rsid w:val="00FD7952"/>
    <w:rsid w:val="00FD7A85"/>
    <w:rsid w:val="00FD7B6C"/>
    <w:rsid w:val="00FD7E18"/>
    <w:rsid w:val="00FE009B"/>
    <w:rsid w:val="00FE0338"/>
    <w:rsid w:val="00FE09AF"/>
    <w:rsid w:val="00FE09D7"/>
    <w:rsid w:val="00FE0AB7"/>
    <w:rsid w:val="00FE11E7"/>
    <w:rsid w:val="00FE12C5"/>
    <w:rsid w:val="00FE147C"/>
    <w:rsid w:val="00FE1A3B"/>
    <w:rsid w:val="00FE1AE4"/>
    <w:rsid w:val="00FE1B7D"/>
    <w:rsid w:val="00FE1B88"/>
    <w:rsid w:val="00FE1FEA"/>
    <w:rsid w:val="00FE205A"/>
    <w:rsid w:val="00FE212A"/>
    <w:rsid w:val="00FE2217"/>
    <w:rsid w:val="00FE2357"/>
    <w:rsid w:val="00FE23C1"/>
    <w:rsid w:val="00FE2780"/>
    <w:rsid w:val="00FE3161"/>
    <w:rsid w:val="00FE322E"/>
    <w:rsid w:val="00FE36DA"/>
    <w:rsid w:val="00FE3873"/>
    <w:rsid w:val="00FE3907"/>
    <w:rsid w:val="00FE3B91"/>
    <w:rsid w:val="00FE3E27"/>
    <w:rsid w:val="00FE41A1"/>
    <w:rsid w:val="00FE425D"/>
    <w:rsid w:val="00FE4299"/>
    <w:rsid w:val="00FE4A8D"/>
    <w:rsid w:val="00FE4E68"/>
    <w:rsid w:val="00FE567E"/>
    <w:rsid w:val="00FE58A4"/>
    <w:rsid w:val="00FE59DE"/>
    <w:rsid w:val="00FE5EF3"/>
    <w:rsid w:val="00FE63BE"/>
    <w:rsid w:val="00FE6507"/>
    <w:rsid w:val="00FE65EB"/>
    <w:rsid w:val="00FE6B2C"/>
    <w:rsid w:val="00FE6CD3"/>
    <w:rsid w:val="00FE6FB8"/>
    <w:rsid w:val="00FE75B6"/>
    <w:rsid w:val="00FE7920"/>
    <w:rsid w:val="00FE7C69"/>
    <w:rsid w:val="00FE7CBD"/>
    <w:rsid w:val="00FF006B"/>
    <w:rsid w:val="00FF04AD"/>
    <w:rsid w:val="00FF06BE"/>
    <w:rsid w:val="00FF0702"/>
    <w:rsid w:val="00FF08E2"/>
    <w:rsid w:val="00FF0C11"/>
    <w:rsid w:val="00FF0EAB"/>
    <w:rsid w:val="00FF0FD9"/>
    <w:rsid w:val="00FF118A"/>
    <w:rsid w:val="00FF1564"/>
    <w:rsid w:val="00FF1648"/>
    <w:rsid w:val="00FF17EF"/>
    <w:rsid w:val="00FF1DCB"/>
    <w:rsid w:val="00FF2581"/>
    <w:rsid w:val="00FF25A3"/>
    <w:rsid w:val="00FF25ED"/>
    <w:rsid w:val="00FF26AE"/>
    <w:rsid w:val="00FF28A2"/>
    <w:rsid w:val="00FF2A9B"/>
    <w:rsid w:val="00FF2E73"/>
    <w:rsid w:val="00FF328E"/>
    <w:rsid w:val="00FF33B8"/>
    <w:rsid w:val="00FF340E"/>
    <w:rsid w:val="00FF356C"/>
    <w:rsid w:val="00FF3606"/>
    <w:rsid w:val="00FF37D7"/>
    <w:rsid w:val="00FF3959"/>
    <w:rsid w:val="00FF399B"/>
    <w:rsid w:val="00FF39FF"/>
    <w:rsid w:val="00FF3A2F"/>
    <w:rsid w:val="00FF3A38"/>
    <w:rsid w:val="00FF3D0C"/>
    <w:rsid w:val="00FF3DCD"/>
    <w:rsid w:val="00FF44E2"/>
    <w:rsid w:val="00FF46E6"/>
    <w:rsid w:val="00FF48B7"/>
    <w:rsid w:val="00FF491E"/>
    <w:rsid w:val="00FF4947"/>
    <w:rsid w:val="00FF4AA0"/>
    <w:rsid w:val="00FF4C0F"/>
    <w:rsid w:val="00FF4C4F"/>
    <w:rsid w:val="00FF50E7"/>
    <w:rsid w:val="00FF55FD"/>
    <w:rsid w:val="00FF5646"/>
    <w:rsid w:val="00FF63EA"/>
    <w:rsid w:val="00FF641D"/>
    <w:rsid w:val="00FF66AD"/>
    <w:rsid w:val="00FF6850"/>
    <w:rsid w:val="00FF68EC"/>
    <w:rsid w:val="00FF68EE"/>
    <w:rsid w:val="00FF69D6"/>
    <w:rsid w:val="00FF6A28"/>
    <w:rsid w:val="00FF6B11"/>
    <w:rsid w:val="00FF6EFD"/>
    <w:rsid w:val="00FF7392"/>
    <w:rsid w:val="00FF7543"/>
    <w:rsid w:val="00FF7601"/>
    <w:rsid w:val="00FF7D83"/>
    <w:rsid w:val="00FF7DC3"/>
    <w:rsid w:val="00FF9F76"/>
    <w:rsid w:val="0104B09F"/>
    <w:rsid w:val="0106CC4C"/>
    <w:rsid w:val="010E5CE9"/>
    <w:rsid w:val="0110E092"/>
    <w:rsid w:val="0112B03B"/>
    <w:rsid w:val="011C600C"/>
    <w:rsid w:val="011D588D"/>
    <w:rsid w:val="011E2ECC"/>
    <w:rsid w:val="0127506D"/>
    <w:rsid w:val="01513A95"/>
    <w:rsid w:val="0156E05C"/>
    <w:rsid w:val="015B8D6B"/>
    <w:rsid w:val="015D2CE2"/>
    <w:rsid w:val="016159AA"/>
    <w:rsid w:val="016352BD"/>
    <w:rsid w:val="0163CC25"/>
    <w:rsid w:val="01740799"/>
    <w:rsid w:val="0176FC0D"/>
    <w:rsid w:val="017FD0E1"/>
    <w:rsid w:val="018523C6"/>
    <w:rsid w:val="018CADD9"/>
    <w:rsid w:val="01985A84"/>
    <w:rsid w:val="019D21FE"/>
    <w:rsid w:val="01A573CF"/>
    <w:rsid w:val="01AB062A"/>
    <w:rsid w:val="01BB5259"/>
    <w:rsid w:val="01D7C6E5"/>
    <w:rsid w:val="01E17414"/>
    <w:rsid w:val="01EE7F88"/>
    <w:rsid w:val="01FF106D"/>
    <w:rsid w:val="0215C179"/>
    <w:rsid w:val="021C3544"/>
    <w:rsid w:val="021F7442"/>
    <w:rsid w:val="0232C6E1"/>
    <w:rsid w:val="02368F31"/>
    <w:rsid w:val="023A1236"/>
    <w:rsid w:val="025261FA"/>
    <w:rsid w:val="026164CF"/>
    <w:rsid w:val="0266A7DB"/>
    <w:rsid w:val="02749F96"/>
    <w:rsid w:val="0275ED5D"/>
    <w:rsid w:val="028EBEDE"/>
    <w:rsid w:val="0292C80F"/>
    <w:rsid w:val="0296E75D"/>
    <w:rsid w:val="02B1DC84"/>
    <w:rsid w:val="02BE4E88"/>
    <w:rsid w:val="02C0F27C"/>
    <w:rsid w:val="02CF2785"/>
    <w:rsid w:val="02DA3A37"/>
    <w:rsid w:val="02E27A4F"/>
    <w:rsid w:val="02E3C2F3"/>
    <w:rsid w:val="02E57205"/>
    <w:rsid w:val="02EB1A6C"/>
    <w:rsid w:val="02F6E43C"/>
    <w:rsid w:val="030ED00D"/>
    <w:rsid w:val="031771F2"/>
    <w:rsid w:val="032588D8"/>
    <w:rsid w:val="0331620B"/>
    <w:rsid w:val="0338401B"/>
    <w:rsid w:val="033B7A08"/>
    <w:rsid w:val="033DCC40"/>
    <w:rsid w:val="034CA746"/>
    <w:rsid w:val="034DA410"/>
    <w:rsid w:val="034E1484"/>
    <w:rsid w:val="034E202A"/>
    <w:rsid w:val="0369A15F"/>
    <w:rsid w:val="037121B4"/>
    <w:rsid w:val="03721C0A"/>
    <w:rsid w:val="0375DE65"/>
    <w:rsid w:val="0376FEAB"/>
    <w:rsid w:val="037E2098"/>
    <w:rsid w:val="037EFC2B"/>
    <w:rsid w:val="0387883E"/>
    <w:rsid w:val="03927413"/>
    <w:rsid w:val="03A65EEA"/>
    <w:rsid w:val="03A9F070"/>
    <w:rsid w:val="03ADDD4D"/>
    <w:rsid w:val="03B3C52C"/>
    <w:rsid w:val="03B4AC02"/>
    <w:rsid w:val="03B5EF63"/>
    <w:rsid w:val="03B6B2FF"/>
    <w:rsid w:val="03BDC9C0"/>
    <w:rsid w:val="03C5D5E8"/>
    <w:rsid w:val="03CD7908"/>
    <w:rsid w:val="03D1B88E"/>
    <w:rsid w:val="03E9D050"/>
    <w:rsid w:val="03ED5ABE"/>
    <w:rsid w:val="03F4A103"/>
    <w:rsid w:val="03F80984"/>
    <w:rsid w:val="03FAC1CC"/>
    <w:rsid w:val="03FB0CA7"/>
    <w:rsid w:val="03FD7167"/>
    <w:rsid w:val="041A3218"/>
    <w:rsid w:val="04262C86"/>
    <w:rsid w:val="04302C08"/>
    <w:rsid w:val="0432B821"/>
    <w:rsid w:val="04371004"/>
    <w:rsid w:val="043A868F"/>
    <w:rsid w:val="043F34C5"/>
    <w:rsid w:val="044D23E3"/>
    <w:rsid w:val="045932F7"/>
    <w:rsid w:val="0461D9E1"/>
    <w:rsid w:val="0471021D"/>
    <w:rsid w:val="047933D7"/>
    <w:rsid w:val="047B449E"/>
    <w:rsid w:val="047CBE14"/>
    <w:rsid w:val="04863710"/>
    <w:rsid w:val="048EF8D6"/>
    <w:rsid w:val="048FFFE6"/>
    <w:rsid w:val="049DF334"/>
    <w:rsid w:val="04A29E25"/>
    <w:rsid w:val="04B7FD77"/>
    <w:rsid w:val="04CA4B03"/>
    <w:rsid w:val="04D052F7"/>
    <w:rsid w:val="04D7D561"/>
    <w:rsid w:val="04E59BF0"/>
    <w:rsid w:val="050A35D4"/>
    <w:rsid w:val="050AE41B"/>
    <w:rsid w:val="050C59DD"/>
    <w:rsid w:val="051D6BC7"/>
    <w:rsid w:val="052D1F65"/>
    <w:rsid w:val="05336881"/>
    <w:rsid w:val="05349079"/>
    <w:rsid w:val="053740A0"/>
    <w:rsid w:val="054D6304"/>
    <w:rsid w:val="0555B033"/>
    <w:rsid w:val="05578571"/>
    <w:rsid w:val="055BB4A7"/>
    <w:rsid w:val="056A26EF"/>
    <w:rsid w:val="056D6B8D"/>
    <w:rsid w:val="056F1E4D"/>
    <w:rsid w:val="057C1106"/>
    <w:rsid w:val="05860DE4"/>
    <w:rsid w:val="05878416"/>
    <w:rsid w:val="0592450F"/>
    <w:rsid w:val="0593E19A"/>
    <w:rsid w:val="0598D716"/>
    <w:rsid w:val="05A88355"/>
    <w:rsid w:val="05AB2B66"/>
    <w:rsid w:val="05C212CD"/>
    <w:rsid w:val="05D29E7C"/>
    <w:rsid w:val="05D36F48"/>
    <w:rsid w:val="05D4404A"/>
    <w:rsid w:val="05D561D9"/>
    <w:rsid w:val="05ED6C4C"/>
    <w:rsid w:val="0608ADBC"/>
    <w:rsid w:val="060BC66E"/>
    <w:rsid w:val="060CCC53"/>
    <w:rsid w:val="06197271"/>
    <w:rsid w:val="061BCE0C"/>
    <w:rsid w:val="064A32E2"/>
    <w:rsid w:val="065078BC"/>
    <w:rsid w:val="0650AFBF"/>
    <w:rsid w:val="065B9B68"/>
    <w:rsid w:val="066EC3D0"/>
    <w:rsid w:val="06790EC3"/>
    <w:rsid w:val="0686D526"/>
    <w:rsid w:val="06909E73"/>
    <w:rsid w:val="0693C283"/>
    <w:rsid w:val="06959CB3"/>
    <w:rsid w:val="069FD455"/>
    <w:rsid w:val="06A981DF"/>
    <w:rsid w:val="06B35A2E"/>
    <w:rsid w:val="06B563A8"/>
    <w:rsid w:val="06B66249"/>
    <w:rsid w:val="06BA0EA0"/>
    <w:rsid w:val="06BA550B"/>
    <w:rsid w:val="06C42285"/>
    <w:rsid w:val="06CD44CF"/>
    <w:rsid w:val="06D7D249"/>
    <w:rsid w:val="06D86D88"/>
    <w:rsid w:val="06E01316"/>
    <w:rsid w:val="06E648FF"/>
    <w:rsid w:val="06ED6E2C"/>
    <w:rsid w:val="06FD18B3"/>
    <w:rsid w:val="06FF0F5B"/>
    <w:rsid w:val="07085358"/>
    <w:rsid w:val="070AE04A"/>
    <w:rsid w:val="071BDBFF"/>
    <w:rsid w:val="071C4EAC"/>
    <w:rsid w:val="0745DE94"/>
    <w:rsid w:val="07489A5D"/>
    <w:rsid w:val="0748FAB9"/>
    <w:rsid w:val="075AE0E6"/>
    <w:rsid w:val="076731FC"/>
    <w:rsid w:val="076C7456"/>
    <w:rsid w:val="0775D41E"/>
    <w:rsid w:val="077C8AF0"/>
    <w:rsid w:val="07877AED"/>
    <w:rsid w:val="07A512B5"/>
    <w:rsid w:val="07A81EB4"/>
    <w:rsid w:val="07B17BC2"/>
    <w:rsid w:val="07B7C972"/>
    <w:rsid w:val="07BF60C8"/>
    <w:rsid w:val="07C76369"/>
    <w:rsid w:val="07CAFC64"/>
    <w:rsid w:val="07D27029"/>
    <w:rsid w:val="07D57565"/>
    <w:rsid w:val="07E9DDB0"/>
    <w:rsid w:val="07FE45BF"/>
    <w:rsid w:val="080F698E"/>
    <w:rsid w:val="081E6156"/>
    <w:rsid w:val="082F13FD"/>
    <w:rsid w:val="083542A1"/>
    <w:rsid w:val="083AEA32"/>
    <w:rsid w:val="08489F6C"/>
    <w:rsid w:val="08497B92"/>
    <w:rsid w:val="084B220C"/>
    <w:rsid w:val="0854D0B0"/>
    <w:rsid w:val="08623525"/>
    <w:rsid w:val="0869C96F"/>
    <w:rsid w:val="086B07F4"/>
    <w:rsid w:val="086F8467"/>
    <w:rsid w:val="0877824F"/>
    <w:rsid w:val="08A359F8"/>
    <w:rsid w:val="08B3444D"/>
    <w:rsid w:val="08B66E59"/>
    <w:rsid w:val="08CC4444"/>
    <w:rsid w:val="08CDD54B"/>
    <w:rsid w:val="08D78DB2"/>
    <w:rsid w:val="08E4AA51"/>
    <w:rsid w:val="08F1BE4A"/>
    <w:rsid w:val="08F6C5BD"/>
    <w:rsid w:val="08FAD80E"/>
    <w:rsid w:val="08FDE3DE"/>
    <w:rsid w:val="0917729B"/>
    <w:rsid w:val="0922994E"/>
    <w:rsid w:val="092A30AB"/>
    <w:rsid w:val="093C18B7"/>
    <w:rsid w:val="09446A1E"/>
    <w:rsid w:val="0947D3B6"/>
    <w:rsid w:val="09533F06"/>
    <w:rsid w:val="0954C757"/>
    <w:rsid w:val="095C2D5C"/>
    <w:rsid w:val="0965D6E4"/>
    <w:rsid w:val="09669A61"/>
    <w:rsid w:val="0983E42E"/>
    <w:rsid w:val="0988577A"/>
    <w:rsid w:val="0996C889"/>
    <w:rsid w:val="099CC204"/>
    <w:rsid w:val="09A1B21A"/>
    <w:rsid w:val="09B0415B"/>
    <w:rsid w:val="09C2144D"/>
    <w:rsid w:val="09C287F0"/>
    <w:rsid w:val="09D4148E"/>
    <w:rsid w:val="09D9DE71"/>
    <w:rsid w:val="09EEF22A"/>
    <w:rsid w:val="09F49C46"/>
    <w:rsid w:val="09F97DB2"/>
    <w:rsid w:val="0A03C5E8"/>
    <w:rsid w:val="0A1EA242"/>
    <w:rsid w:val="0A331837"/>
    <w:rsid w:val="0A3810A8"/>
    <w:rsid w:val="0A41E067"/>
    <w:rsid w:val="0A4898A0"/>
    <w:rsid w:val="0A621C88"/>
    <w:rsid w:val="0A62A59C"/>
    <w:rsid w:val="0A6ED4AE"/>
    <w:rsid w:val="0A6EEE9A"/>
    <w:rsid w:val="0A795F4C"/>
    <w:rsid w:val="0A882B50"/>
    <w:rsid w:val="0A925A1B"/>
    <w:rsid w:val="0AC40E25"/>
    <w:rsid w:val="0AD26B0D"/>
    <w:rsid w:val="0AE83EF8"/>
    <w:rsid w:val="0AE957CD"/>
    <w:rsid w:val="0AF289F9"/>
    <w:rsid w:val="0B0B2871"/>
    <w:rsid w:val="0B213341"/>
    <w:rsid w:val="0B215286"/>
    <w:rsid w:val="0B21B4F9"/>
    <w:rsid w:val="0B38EE47"/>
    <w:rsid w:val="0B3CD742"/>
    <w:rsid w:val="0B3E3CE0"/>
    <w:rsid w:val="0B456AAE"/>
    <w:rsid w:val="0B4857B2"/>
    <w:rsid w:val="0B4EA89E"/>
    <w:rsid w:val="0B5753EB"/>
    <w:rsid w:val="0B67A9BB"/>
    <w:rsid w:val="0B694FC0"/>
    <w:rsid w:val="0B6A76EC"/>
    <w:rsid w:val="0B73729D"/>
    <w:rsid w:val="0B8B67B2"/>
    <w:rsid w:val="0BA36A9C"/>
    <w:rsid w:val="0BA83CB2"/>
    <w:rsid w:val="0BC3C0BF"/>
    <w:rsid w:val="0BD09E9E"/>
    <w:rsid w:val="0BD41AA2"/>
    <w:rsid w:val="0BE56E5A"/>
    <w:rsid w:val="0BE73524"/>
    <w:rsid w:val="0C05BE62"/>
    <w:rsid w:val="0C24D565"/>
    <w:rsid w:val="0C2A9D0C"/>
    <w:rsid w:val="0C566BD7"/>
    <w:rsid w:val="0C5D56C0"/>
    <w:rsid w:val="0C5DDCFD"/>
    <w:rsid w:val="0C67C384"/>
    <w:rsid w:val="0C7564E3"/>
    <w:rsid w:val="0C9B68A1"/>
    <w:rsid w:val="0CB3EFFF"/>
    <w:rsid w:val="0CB51D8F"/>
    <w:rsid w:val="0CB63FF7"/>
    <w:rsid w:val="0CB935B2"/>
    <w:rsid w:val="0CB9BEFF"/>
    <w:rsid w:val="0CBBCF56"/>
    <w:rsid w:val="0CBDE496"/>
    <w:rsid w:val="0CC5A8E6"/>
    <w:rsid w:val="0CD314D5"/>
    <w:rsid w:val="0D023BFB"/>
    <w:rsid w:val="0D163F4B"/>
    <w:rsid w:val="0D235C0A"/>
    <w:rsid w:val="0D23C62A"/>
    <w:rsid w:val="0D245C4B"/>
    <w:rsid w:val="0D252C69"/>
    <w:rsid w:val="0D29C41B"/>
    <w:rsid w:val="0D2A5A6D"/>
    <w:rsid w:val="0D3494E8"/>
    <w:rsid w:val="0D45B9D2"/>
    <w:rsid w:val="0D49440E"/>
    <w:rsid w:val="0D510214"/>
    <w:rsid w:val="0D659EF4"/>
    <w:rsid w:val="0D66906D"/>
    <w:rsid w:val="0D81BD89"/>
    <w:rsid w:val="0D84C731"/>
    <w:rsid w:val="0D9E7C89"/>
    <w:rsid w:val="0DAE0EDD"/>
    <w:rsid w:val="0DAE7373"/>
    <w:rsid w:val="0DB9AC69"/>
    <w:rsid w:val="0DBA20AE"/>
    <w:rsid w:val="0DBB3D6F"/>
    <w:rsid w:val="0DBD24D9"/>
    <w:rsid w:val="0DBE481D"/>
    <w:rsid w:val="0DBE4B50"/>
    <w:rsid w:val="0DC9A306"/>
    <w:rsid w:val="0DCE7E0E"/>
    <w:rsid w:val="0DD756D9"/>
    <w:rsid w:val="0DDA2D05"/>
    <w:rsid w:val="0DDAAAA3"/>
    <w:rsid w:val="0DDC1374"/>
    <w:rsid w:val="0DDF144E"/>
    <w:rsid w:val="0DE78A43"/>
    <w:rsid w:val="0DEC20E2"/>
    <w:rsid w:val="0DF4F92D"/>
    <w:rsid w:val="0DF8C536"/>
    <w:rsid w:val="0DFF362D"/>
    <w:rsid w:val="0E08B6F4"/>
    <w:rsid w:val="0E1139C8"/>
    <w:rsid w:val="0E25DD52"/>
    <w:rsid w:val="0E2D7A93"/>
    <w:rsid w:val="0E302C90"/>
    <w:rsid w:val="0E31500F"/>
    <w:rsid w:val="0E3A7FAB"/>
    <w:rsid w:val="0E577F4A"/>
    <w:rsid w:val="0E5A4945"/>
    <w:rsid w:val="0E7BAB0A"/>
    <w:rsid w:val="0E9267D9"/>
    <w:rsid w:val="0E93E9DB"/>
    <w:rsid w:val="0EA610F1"/>
    <w:rsid w:val="0EAE1130"/>
    <w:rsid w:val="0EC393D6"/>
    <w:rsid w:val="0EC6782A"/>
    <w:rsid w:val="0ED352B0"/>
    <w:rsid w:val="0ED897B4"/>
    <w:rsid w:val="0EE6E6A4"/>
    <w:rsid w:val="0EF438E3"/>
    <w:rsid w:val="0F1C688C"/>
    <w:rsid w:val="0F1FBEA0"/>
    <w:rsid w:val="0F40D45E"/>
    <w:rsid w:val="0F41B5E7"/>
    <w:rsid w:val="0F4A8AB4"/>
    <w:rsid w:val="0F4CE12E"/>
    <w:rsid w:val="0F5380C7"/>
    <w:rsid w:val="0F5478D2"/>
    <w:rsid w:val="0F561D09"/>
    <w:rsid w:val="0F6838A4"/>
    <w:rsid w:val="0F76C01A"/>
    <w:rsid w:val="0F7C315B"/>
    <w:rsid w:val="0F8ECE23"/>
    <w:rsid w:val="0F91BC63"/>
    <w:rsid w:val="0F92EE7F"/>
    <w:rsid w:val="0F93BB1D"/>
    <w:rsid w:val="0F99B0A7"/>
    <w:rsid w:val="0F99FC10"/>
    <w:rsid w:val="0F9CBE54"/>
    <w:rsid w:val="0FBF2865"/>
    <w:rsid w:val="0FC3C972"/>
    <w:rsid w:val="0FC56C71"/>
    <w:rsid w:val="0FD6F683"/>
    <w:rsid w:val="0FE562A1"/>
    <w:rsid w:val="0FE945E3"/>
    <w:rsid w:val="0FE98AC4"/>
    <w:rsid w:val="0FED6597"/>
    <w:rsid w:val="0FF0F415"/>
    <w:rsid w:val="0FF7E966"/>
    <w:rsid w:val="100D00F7"/>
    <w:rsid w:val="101A1802"/>
    <w:rsid w:val="101B086C"/>
    <w:rsid w:val="1025FE04"/>
    <w:rsid w:val="103693F9"/>
    <w:rsid w:val="1037B7F5"/>
    <w:rsid w:val="104AB005"/>
    <w:rsid w:val="1057F4F8"/>
    <w:rsid w:val="1064E774"/>
    <w:rsid w:val="107C018E"/>
    <w:rsid w:val="107DA803"/>
    <w:rsid w:val="10968427"/>
    <w:rsid w:val="10A04248"/>
    <w:rsid w:val="10A443A3"/>
    <w:rsid w:val="10ACD673"/>
    <w:rsid w:val="10B30E6C"/>
    <w:rsid w:val="10BB2891"/>
    <w:rsid w:val="10BEF8EA"/>
    <w:rsid w:val="10C4462F"/>
    <w:rsid w:val="10C8D50A"/>
    <w:rsid w:val="10CA38A1"/>
    <w:rsid w:val="10D655A7"/>
    <w:rsid w:val="10DD1A2C"/>
    <w:rsid w:val="10F36367"/>
    <w:rsid w:val="11055E52"/>
    <w:rsid w:val="1117E719"/>
    <w:rsid w:val="11586889"/>
    <w:rsid w:val="115CDD9D"/>
    <w:rsid w:val="1164349F"/>
    <w:rsid w:val="1167202F"/>
    <w:rsid w:val="117E7F41"/>
    <w:rsid w:val="1184A5A0"/>
    <w:rsid w:val="1184ED5F"/>
    <w:rsid w:val="118928D0"/>
    <w:rsid w:val="118E4A88"/>
    <w:rsid w:val="11956E0F"/>
    <w:rsid w:val="11AB21CC"/>
    <w:rsid w:val="11B004DF"/>
    <w:rsid w:val="11B023DE"/>
    <w:rsid w:val="11BD7F75"/>
    <w:rsid w:val="11BDDD82"/>
    <w:rsid w:val="11C74C83"/>
    <w:rsid w:val="11FB2CB6"/>
    <w:rsid w:val="12097376"/>
    <w:rsid w:val="120EF94C"/>
    <w:rsid w:val="12109450"/>
    <w:rsid w:val="12112043"/>
    <w:rsid w:val="12170E7F"/>
    <w:rsid w:val="12330D1E"/>
    <w:rsid w:val="1237AD3D"/>
    <w:rsid w:val="1247AEB3"/>
    <w:rsid w:val="124E324C"/>
    <w:rsid w:val="125033A2"/>
    <w:rsid w:val="12564A56"/>
    <w:rsid w:val="12622435"/>
    <w:rsid w:val="126F64B7"/>
    <w:rsid w:val="127514A2"/>
    <w:rsid w:val="129217BE"/>
    <w:rsid w:val="129DF71C"/>
    <w:rsid w:val="12A28A78"/>
    <w:rsid w:val="12A88C99"/>
    <w:rsid w:val="12AF9E9F"/>
    <w:rsid w:val="12BF9954"/>
    <w:rsid w:val="12BFD439"/>
    <w:rsid w:val="12DB1D03"/>
    <w:rsid w:val="12DB7953"/>
    <w:rsid w:val="12EEBB93"/>
    <w:rsid w:val="12F06CF6"/>
    <w:rsid w:val="12FC93D1"/>
    <w:rsid w:val="130E90E2"/>
    <w:rsid w:val="1317186F"/>
    <w:rsid w:val="13248EAC"/>
    <w:rsid w:val="13327532"/>
    <w:rsid w:val="1333CB9E"/>
    <w:rsid w:val="1338F165"/>
    <w:rsid w:val="13468541"/>
    <w:rsid w:val="13529E70"/>
    <w:rsid w:val="13589650"/>
    <w:rsid w:val="1360197A"/>
    <w:rsid w:val="136DD163"/>
    <w:rsid w:val="138E0214"/>
    <w:rsid w:val="13A26B22"/>
    <w:rsid w:val="13A7D524"/>
    <w:rsid w:val="13B64151"/>
    <w:rsid w:val="13C0D71D"/>
    <w:rsid w:val="13C3CE47"/>
    <w:rsid w:val="13C8B04E"/>
    <w:rsid w:val="13DE283D"/>
    <w:rsid w:val="13E1F89B"/>
    <w:rsid w:val="13E5DAB3"/>
    <w:rsid w:val="13EBEA18"/>
    <w:rsid w:val="13F16542"/>
    <w:rsid w:val="13F48B71"/>
    <w:rsid w:val="13F6FAB2"/>
    <w:rsid w:val="13FFF7C0"/>
    <w:rsid w:val="14024DA2"/>
    <w:rsid w:val="14077EB2"/>
    <w:rsid w:val="141A0232"/>
    <w:rsid w:val="14357AD2"/>
    <w:rsid w:val="143B106C"/>
    <w:rsid w:val="143CE37B"/>
    <w:rsid w:val="14478190"/>
    <w:rsid w:val="14629095"/>
    <w:rsid w:val="14718589"/>
    <w:rsid w:val="147918CF"/>
    <w:rsid w:val="1494C27D"/>
    <w:rsid w:val="149CBB0F"/>
    <w:rsid w:val="14A06673"/>
    <w:rsid w:val="14A1BFA6"/>
    <w:rsid w:val="14B31C51"/>
    <w:rsid w:val="14B7DA7B"/>
    <w:rsid w:val="14B832A1"/>
    <w:rsid w:val="14BF9C00"/>
    <w:rsid w:val="14C71EBB"/>
    <w:rsid w:val="14CB1C44"/>
    <w:rsid w:val="14CB1E3A"/>
    <w:rsid w:val="14CCEF26"/>
    <w:rsid w:val="14DD04FB"/>
    <w:rsid w:val="14DFE242"/>
    <w:rsid w:val="14E0BA4E"/>
    <w:rsid w:val="14E0EDAD"/>
    <w:rsid w:val="14E9746C"/>
    <w:rsid w:val="14F57C41"/>
    <w:rsid w:val="14FB28A1"/>
    <w:rsid w:val="14FEA35A"/>
    <w:rsid w:val="15068F40"/>
    <w:rsid w:val="150E9B21"/>
    <w:rsid w:val="150EEC19"/>
    <w:rsid w:val="1512F3D9"/>
    <w:rsid w:val="1522974D"/>
    <w:rsid w:val="15233767"/>
    <w:rsid w:val="153072DD"/>
    <w:rsid w:val="15356439"/>
    <w:rsid w:val="154F3FA1"/>
    <w:rsid w:val="155D80AF"/>
    <w:rsid w:val="156306D7"/>
    <w:rsid w:val="1589AE88"/>
    <w:rsid w:val="158C4279"/>
    <w:rsid w:val="15990251"/>
    <w:rsid w:val="15A916B8"/>
    <w:rsid w:val="15C3B9FF"/>
    <w:rsid w:val="15C9BE75"/>
    <w:rsid w:val="15D91CA1"/>
    <w:rsid w:val="15E1F23E"/>
    <w:rsid w:val="15EA9EA0"/>
    <w:rsid w:val="161017E6"/>
    <w:rsid w:val="1610D843"/>
    <w:rsid w:val="1633B826"/>
    <w:rsid w:val="16350A76"/>
    <w:rsid w:val="164055DF"/>
    <w:rsid w:val="16583038"/>
    <w:rsid w:val="1674144B"/>
    <w:rsid w:val="16792968"/>
    <w:rsid w:val="16892223"/>
    <w:rsid w:val="168A8303"/>
    <w:rsid w:val="1690C781"/>
    <w:rsid w:val="16AA54AD"/>
    <w:rsid w:val="16B29316"/>
    <w:rsid w:val="16C12BA1"/>
    <w:rsid w:val="16CDAB98"/>
    <w:rsid w:val="16D223D0"/>
    <w:rsid w:val="16D363BF"/>
    <w:rsid w:val="16E382AC"/>
    <w:rsid w:val="16E450AD"/>
    <w:rsid w:val="16E67D88"/>
    <w:rsid w:val="16F87CF1"/>
    <w:rsid w:val="1710D43A"/>
    <w:rsid w:val="171DCE33"/>
    <w:rsid w:val="1722DA9B"/>
    <w:rsid w:val="1730C6D1"/>
    <w:rsid w:val="173365C8"/>
    <w:rsid w:val="173B43BF"/>
    <w:rsid w:val="173B561C"/>
    <w:rsid w:val="173F9F9E"/>
    <w:rsid w:val="174113C8"/>
    <w:rsid w:val="174EEC79"/>
    <w:rsid w:val="17532A96"/>
    <w:rsid w:val="176E6BB5"/>
    <w:rsid w:val="17743D1C"/>
    <w:rsid w:val="1778F104"/>
    <w:rsid w:val="1779618B"/>
    <w:rsid w:val="177D4649"/>
    <w:rsid w:val="179ED8BB"/>
    <w:rsid w:val="17A52643"/>
    <w:rsid w:val="17B53BBC"/>
    <w:rsid w:val="17C3442D"/>
    <w:rsid w:val="17C90196"/>
    <w:rsid w:val="17D284E2"/>
    <w:rsid w:val="17DD151B"/>
    <w:rsid w:val="17E2ECA7"/>
    <w:rsid w:val="17EAAAAE"/>
    <w:rsid w:val="17ECF93C"/>
    <w:rsid w:val="17FA77F5"/>
    <w:rsid w:val="18057CD4"/>
    <w:rsid w:val="1808941F"/>
    <w:rsid w:val="18096800"/>
    <w:rsid w:val="180CD3F6"/>
    <w:rsid w:val="182927EC"/>
    <w:rsid w:val="182FCC00"/>
    <w:rsid w:val="18330D8E"/>
    <w:rsid w:val="183DB05E"/>
    <w:rsid w:val="183E7783"/>
    <w:rsid w:val="1842B16F"/>
    <w:rsid w:val="184D5330"/>
    <w:rsid w:val="1853926B"/>
    <w:rsid w:val="18571061"/>
    <w:rsid w:val="18704188"/>
    <w:rsid w:val="1875E14F"/>
    <w:rsid w:val="187B95B3"/>
    <w:rsid w:val="188158F5"/>
    <w:rsid w:val="1882AD0E"/>
    <w:rsid w:val="188F1281"/>
    <w:rsid w:val="1890217D"/>
    <w:rsid w:val="1897950E"/>
    <w:rsid w:val="18A40FF9"/>
    <w:rsid w:val="18B8E93B"/>
    <w:rsid w:val="18BCE2A0"/>
    <w:rsid w:val="18BEF994"/>
    <w:rsid w:val="18CA3C1C"/>
    <w:rsid w:val="18DCF534"/>
    <w:rsid w:val="18E09084"/>
    <w:rsid w:val="18E3878F"/>
    <w:rsid w:val="18E9FB1F"/>
    <w:rsid w:val="18F12B65"/>
    <w:rsid w:val="18F35ABE"/>
    <w:rsid w:val="190C284C"/>
    <w:rsid w:val="1914ADCF"/>
    <w:rsid w:val="19211445"/>
    <w:rsid w:val="192963BD"/>
    <w:rsid w:val="192C56DE"/>
    <w:rsid w:val="192D1D87"/>
    <w:rsid w:val="1946E0F2"/>
    <w:rsid w:val="1955BA4D"/>
    <w:rsid w:val="19569C42"/>
    <w:rsid w:val="1987A033"/>
    <w:rsid w:val="1991FA8E"/>
    <w:rsid w:val="199DD32D"/>
    <w:rsid w:val="199E5870"/>
    <w:rsid w:val="19A42B30"/>
    <w:rsid w:val="19AAAB5C"/>
    <w:rsid w:val="19AFA671"/>
    <w:rsid w:val="19B2A7ED"/>
    <w:rsid w:val="19C20484"/>
    <w:rsid w:val="19C8814C"/>
    <w:rsid w:val="19C95108"/>
    <w:rsid w:val="19C9AEBD"/>
    <w:rsid w:val="19DE508C"/>
    <w:rsid w:val="19E29927"/>
    <w:rsid w:val="19F04AB2"/>
    <w:rsid w:val="19FB5224"/>
    <w:rsid w:val="1A015DDD"/>
    <w:rsid w:val="1A0A421A"/>
    <w:rsid w:val="1A158061"/>
    <w:rsid w:val="1A2C9F65"/>
    <w:rsid w:val="1A30FC41"/>
    <w:rsid w:val="1A6430D8"/>
    <w:rsid w:val="1A64E402"/>
    <w:rsid w:val="1A65E34C"/>
    <w:rsid w:val="1A68A2E3"/>
    <w:rsid w:val="1A693816"/>
    <w:rsid w:val="1A6EB4DA"/>
    <w:rsid w:val="1A89C6C6"/>
    <w:rsid w:val="1A915979"/>
    <w:rsid w:val="1A93A9E1"/>
    <w:rsid w:val="1A9857CF"/>
    <w:rsid w:val="1A9C7152"/>
    <w:rsid w:val="1AA6BBC6"/>
    <w:rsid w:val="1AA7CBBC"/>
    <w:rsid w:val="1AA88012"/>
    <w:rsid w:val="1AB4C690"/>
    <w:rsid w:val="1AC3BF6A"/>
    <w:rsid w:val="1ACF5A7A"/>
    <w:rsid w:val="1AD7810F"/>
    <w:rsid w:val="1AE525A2"/>
    <w:rsid w:val="1AF0E10E"/>
    <w:rsid w:val="1AF376B1"/>
    <w:rsid w:val="1AF45576"/>
    <w:rsid w:val="1AFA7B58"/>
    <w:rsid w:val="1B05B718"/>
    <w:rsid w:val="1B09C6BD"/>
    <w:rsid w:val="1B14B235"/>
    <w:rsid w:val="1B1612DA"/>
    <w:rsid w:val="1B195AEE"/>
    <w:rsid w:val="1B26F4D9"/>
    <w:rsid w:val="1B2C47E0"/>
    <w:rsid w:val="1B4DA2DF"/>
    <w:rsid w:val="1B52B4EF"/>
    <w:rsid w:val="1B5B71D3"/>
    <w:rsid w:val="1B67B5FA"/>
    <w:rsid w:val="1B69DDD6"/>
    <w:rsid w:val="1B6B9765"/>
    <w:rsid w:val="1B6E46CF"/>
    <w:rsid w:val="1B973680"/>
    <w:rsid w:val="1B9A29E5"/>
    <w:rsid w:val="1BA81CC3"/>
    <w:rsid w:val="1BCD7A7B"/>
    <w:rsid w:val="1BD0ED2B"/>
    <w:rsid w:val="1BE6C1DC"/>
    <w:rsid w:val="1BEE0D86"/>
    <w:rsid w:val="1C033879"/>
    <w:rsid w:val="1C10F356"/>
    <w:rsid w:val="1C1B22EA"/>
    <w:rsid w:val="1C3A7C91"/>
    <w:rsid w:val="1C498A73"/>
    <w:rsid w:val="1C4B388E"/>
    <w:rsid w:val="1C676EA7"/>
    <w:rsid w:val="1C6E9592"/>
    <w:rsid w:val="1C816D20"/>
    <w:rsid w:val="1C8366E5"/>
    <w:rsid w:val="1C8E5CCE"/>
    <w:rsid w:val="1C922F00"/>
    <w:rsid w:val="1C94560B"/>
    <w:rsid w:val="1C990E71"/>
    <w:rsid w:val="1C9E957C"/>
    <w:rsid w:val="1CA55BD7"/>
    <w:rsid w:val="1CACE8B5"/>
    <w:rsid w:val="1CB2D4E0"/>
    <w:rsid w:val="1CB8A047"/>
    <w:rsid w:val="1CCC4F23"/>
    <w:rsid w:val="1CE8EB61"/>
    <w:rsid w:val="1CFACD85"/>
    <w:rsid w:val="1D1228B3"/>
    <w:rsid w:val="1D1D2F0F"/>
    <w:rsid w:val="1D3046D6"/>
    <w:rsid w:val="1D3B36B5"/>
    <w:rsid w:val="1D44540E"/>
    <w:rsid w:val="1D512598"/>
    <w:rsid w:val="1D5188EA"/>
    <w:rsid w:val="1D5A8526"/>
    <w:rsid w:val="1D5FFFB2"/>
    <w:rsid w:val="1D68F932"/>
    <w:rsid w:val="1D77DB67"/>
    <w:rsid w:val="1D7AB2FD"/>
    <w:rsid w:val="1D809579"/>
    <w:rsid w:val="1D8C8622"/>
    <w:rsid w:val="1D9077EA"/>
    <w:rsid w:val="1D908142"/>
    <w:rsid w:val="1D93712A"/>
    <w:rsid w:val="1DA40FA2"/>
    <w:rsid w:val="1DAAB5DF"/>
    <w:rsid w:val="1DB497B9"/>
    <w:rsid w:val="1DDD5BDB"/>
    <w:rsid w:val="1DE7F0F6"/>
    <w:rsid w:val="1E0289F8"/>
    <w:rsid w:val="1E02B87B"/>
    <w:rsid w:val="1E02EF22"/>
    <w:rsid w:val="1E15410D"/>
    <w:rsid w:val="1E22090E"/>
    <w:rsid w:val="1E28D3E7"/>
    <w:rsid w:val="1E38B4DA"/>
    <w:rsid w:val="1E4814ED"/>
    <w:rsid w:val="1E4FE3CF"/>
    <w:rsid w:val="1E51D0C0"/>
    <w:rsid w:val="1E55B832"/>
    <w:rsid w:val="1E6344D6"/>
    <w:rsid w:val="1E676BF7"/>
    <w:rsid w:val="1E679BC7"/>
    <w:rsid w:val="1E69F702"/>
    <w:rsid w:val="1E720ACF"/>
    <w:rsid w:val="1E7D5F15"/>
    <w:rsid w:val="1E8225D9"/>
    <w:rsid w:val="1E8D8F81"/>
    <w:rsid w:val="1EA55A6A"/>
    <w:rsid w:val="1EAC88A4"/>
    <w:rsid w:val="1EB31753"/>
    <w:rsid w:val="1ED35058"/>
    <w:rsid w:val="1EE69F16"/>
    <w:rsid w:val="1EEC91E7"/>
    <w:rsid w:val="1EF4DE3D"/>
    <w:rsid w:val="1EFCA8A9"/>
    <w:rsid w:val="1F14CAF0"/>
    <w:rsid w:val="1F324622"/>
    <w:rsid w:val="1F346E26"/>
    <w:rsid w:val="1F3495DE"/>
    <w:rsid w:val="1F3918A7"/>
    <w:rsid w:val="1F4235D3"/>
    <w:rsid w:val="1F4CD877"/>
    <w:rsid w:val="1F4EDF23"/>
    <w:rsid w:val="1F4F7ABE"/>
    <w:rsid w:val="1F5085CF"/>
    <w:rsid w:val="1F50866A"/>
    <w:rsid w:val="1F560B1A"/>
    <w:rsid w:val="1F57EBA8"/>
    <w:rsid w:val="1F5C863B"/>
    <w:rsid w:val="1F62969E"/>
    <w:rsid w:val="1F6CB6C2"/>
    <w:rsid w:val="1F6E0D0B"/>
    <w:rsid w:val="1F6FE504"/>
    <w:rsid w:val="1F76718E"/>
    <w:rsid w:val="1F7A217D"/>
    <w:rsid w:val="1F90A718"/>
    <w:rsid w:val="1F9C2A54"/>
    <w:rsid w:val="1FAD9523"/>
    <w:rsid w:val="1FADD1E3"/>
    <w:rsid w:val="1FB1E6DE"/>
    <w:rsid w:val="1FBBC92B"/>
    <w:rsid w:val="1FC3A407"/>
    <w:rsid w:val="1FCE6100"/>
    <w:rsid w:val="1FDAE376"/>
    <w:rsid w:val="1FF01CB8"/>
    <w:rsid w:val="20037286"/>
    <w:rsid w:val="200D4AFF"/>
    <w:rsid w:val="200D5B1C"/>
    <w:rsid w:val="2014E282"/>
    <w:rsid w:val="201E62C9"/>
    <w:rsid w:val="20382186"/>
    <w:rsid w:val="205B8C40"/>
    <w:rsid w:val="20631568"/>
    <w:rsid w:val="2070FDDD"/>
    <w:rsid w:val="20756457"/>
    <w:rsid w:val="2078B21E"/>
    <w:rsid w:val="2087A7BE"/>
    <w:rsid w:val="208A48ED"/>
    <w:rsid w:val="208A4B5D"/>
    <w:rsid w:val="20943C6D"/>
    <w:rsid w:val="20AFE8A2"/>
    <w:rsid w:val="20C31243"/>
    <w:rsid w:val="20C99F8B"/>
    <w:rsid w:val="20D999B2"/>
    <w:rsid w:val="20E15E89"/>
    <w:rsid w:val="20E3557F"/>
    <w:rsid w:val="20FACDDC"/>
    <w:rsid w:val="20FF0015"/>
    <w:rsid w:val="210FB76C"/>
    <w:rsid w:val="21135378"/>
    <w:rsid w:val="2124A44C"/>
    <w:rsid w:val="212A95E5"/>
    <w:rsid w:val="212D5086"/>
    <w:rsid w:val="2141F5AD"/>
    <w:rsid w:val="2158534C"/>
    <w:rsid w:val="21590E14"/>
    <w:rsid w:val="216064B0"/>
    <w:rsid w:val="218CA560"/>
    <w:rsid w:val="218DD32A"/>
    <w:rsid w:val="218EC16F"/>
    <w:rsid w:val="21A3BA3A"/>
    <w:rsid w:val="21A6EC2F"/>
    <w:rsid w:val="21AFD11B"/>
    <w:rsid w:val="21B980F2"/>
    <w:rsid w:val="21BF3C91"/>
    <w:rsid w:val="21D7A504"/>
    <w:rsid w:val="21DA2AC0"/>
    <w:rsid w:val="21E463C3"/>
    <w:rsid w:val="21F50D75"/>
    <w:rsid w:val="22070983"/>
    <w:rsid w:val="2209E8AA"/>
    <w:rsid w:val="220FBCC5"/>
    <w:rsid w:val="221B42CE"/>
    <w:rsid w:val="222E2241"/>
    <w:rsid w:val="222F15E6"/>
    <w:rsid w:val="22384C0E"/>
    <w:rsid w:val="223AB079"/>
    <w:rsid w:val="223B028B"/>
    <w:rsid w:val="223BE78D"/>
    <w:rsid w:val="224C116F"/>
    <w:rsid w:val="227BE7C2"/>
    <w:rsid w:val="2280E269"/>
    <w:rsid w:val="228237A7"/>
    <w:rsid w:val="228338AA"/>
    <w:rsid w:val="22956680"/>
    <w:rsid w:val="229F8F80"/>
    <w:rsid w:val="22A09F7D"/>
    <w:rsid w:val="22C17336"/>
    <w:rsid w:val="22C411C2"/>
    <w:rsid w:val="22C681B9"/>
    <w:rsid w:val="22C82FC9"/>
    <w:rsid w:val="22D45302"/>
    <w:rsid w:val="22E7017D"/>
    <w:rsid w:val="22EC2C72"/>
    <w:rsid w:val="22EC4695"/>
    <w:rsid w:val="22FBA2E0"/>
    <w:rsid w:val="2318E6CF"/>
    <w:rsid w:val="232C93F2"/>
    <w:rsid w:val="2342FC3E"/>
    <w:rsid w:val="2344AA2B"/>
    <w:rsid w:val="234615F5"/>
    <w:rsid w:val="234AC5C6"/>
    <w:rsid w:val="23543B4D"/>
    <w:rsid w:val="235E0889"/>
    <w:rsid w:val="23805D7D"/>
    <w:rsid w:val="2380B69E"/>
    <w:rsid w:val="23922E8D"/>
    <w:rsid w:val="239F9C53"/>
    <w:rsid w:val="23BDE134"/>
    <w:rsid w:val="23C1C3F9"/>
    <w:rsid w:val="23D4625A"/>
    <w:rsid w:val="23D5A1AD"/>
    <w:rsid w:val="23D7D1F9"/>
    <w:rsid w:val="23E3F819"/>
    <w:rsid w:val="23F2BC8A"/>
    <w:rsid w:val="23F641C4"/>
    <w:rsid w:val="23FD85F2"/>
    <w:rsid w:val="23FE916A"/>
    <w:rsid w:val="2407E456"/>
    <w:rsid w:val="240E9D90"/>
    <w:rsid w:val="24112240"/>
    <w:rsid w:val="24122604"/>
    <w:rsid w:val="241AD901"/>
    <w:rsid w:val="24324E36"/>
    <w:rsid w:val="243A049E"/>
    <w:rsid w:val="2441F1F7"/>
    <w:rsid w:val="24434D4D"/>
    <w:rsid w:val="244366CA"/>
    <w:rsid w:val="244687CB"/>
    <w:rsid w:val="2458B6C2"/>
    <w:rsid w:val="2463FB9E"/>
    <w:rsid w:val="2477A711"/>
    <w:rsid w:val="247902F7"/>
    <w:rsid w:val="24852AD9"/>
    <w:rsid w:val="248EDBF0"/>
    <w:rsid w:val="24A164AA"/>
    <w:rsid w:val="24A1A775"/>
    <w:rsid w:val="24A35960"/>
    <w:rsid w:val="24B13743"/>
    <w:rsid w:val="24B79897"/>
    <w:rsid w:val="24C8466D"/>
    <w:rsid w:val="24D8C44E"/>
    <w:rsid w:val="24DB0887"/>
    <w:rsid w:val="24E42C76"/>
    <w:rsid w:val="24ECAB32"/>
    <w:rsid w:val="24F6312D"/>
    <w:rsid w:val="24FAD490"/>
    <w:rsid w:val="2503E436"/>
    <w:rsid w:val="25158F8E"/>
    <w:rsid w:val="2524B933"/>
    <w:rsid w:val="2525B011"/>
    <w:rsid w:val="2541E56D"/>
    <w:rsid w:val="2549EB3D"/>
    <w:rsid w:val="2555BAD0"/>
    <w:rsid w:val="25831931"/>
    <w:rsid w:val="25882D85"/>
    <w:rsid w:val="258FD9F7"/>
    <w:rsid w:val="259BC6D3"/>
    <w:rsid w:val="25A03733"/>
    <w:rsid w:val="25A86D27"/>
    <w:rsid w:val="25A88F86"/>
    <w:rsid w:val="25C70025"/>
    <w:rsid w:val="25D7371C"/>
    <w:rsid w:val="25DB9DDD"/>
    <w:rsid w:val="25E5BE65"/>
    <w:rsid w:val="26077409"/>
    <w:rsid w:val="2612DA2E"/>
    <w:rsid w:val="2613C22E"/>
    <w:rsid w:val="261BC2AB"/>
    <w:rsid w:val="262947CA"/>
    <w:rsid w:val="2645B2E6"/>
    <w:rsid w:val="264EC697"/>
    <w:rsid w:val="265CDC00"/>
    <w:rsid w:val="2660B767"/>
    <w:rsid w:val="2660CF1D"/>
    <w:rsid w:val="26666DEB"/>
    <w:rsid w:val="267F19D9"/>
    <w:rsid w:val="267F9664"/>
    <w:rsid w:val="269C2077"/>
    <w:rsid w:val="269D5BAD"/>
    <w:rsid w:val="269E6403"/>
    <w:rsid w:val="26A359DD"/>
    <w:rsid w:val="26B51742"/>
    <w:rsid w:val="26B59C43"/>
    <w:rsid w:val="26BA7049"/>
    <w:rsid w:val="26D366EB"/>
    <w:rsid w:val="26D5952C"/>
    <w:rsid w:val="26E9E57D"/>
    <w:rsid w:val="26EEF39C"/>
    <w:rsid w:val="270677ED"/>
    <w:rsid w:val="27091519"/>
    <w:rsid w:val="27099164"/>
    <w:rsid w:val="2709F69B"/>
    <w:rsid w:val="2711BE01"/>
    <w:rsid w:val="2711F5DC"/>
    <w:rsid w:val="271B41A4"/>
    <w:rsid w:val="27250358"/>
    <w:rsid w:val="2726DB5B"/>
    <w:rsid w:val="272F5BAD"/>
    <w:rsid w:val="273D34E9"/>
    <w:rsid w:val="2740F9D2"/>
    <w:rsid w:val="27463081"/>
    <w:rsid w:val="274C47AA"/>
    <w:rsid w:val="276A0A23"/>
    <w:rsid w:val="27728E78"/>
    <w:rsid w:val="277AB886"/>
    <w:rsid w:val="277C98AA"/>
    <w:rsid w:val="27878576"/>
    <w:rsid w:val="2790DE4C"/>
    <w:rsid w:val="27987738"/>
    <w:rsid w:val="27990852"/>
    <w:rsid w:val="279A70D3"/>
    <w:rsid w:val="279AB6EB"/>
    <w:rsid w:val="279F4BCF"/>
    <w:rsid w:val="27AF81BB"/>
    <w:rsid w:val="27C4C48E"/>
    <w:rsid w:val="27CDE073"/>
    <w:rsid w:val="27D86455"/>
    <w:rsid w:val="27E19AB9"/>
    <w:rsid w:val="27E4388F"/>
    <w:rsid w:val="27E7C7ED"/>
    <w:rsid w:val="27E994EE"/>
    <w:rsid w:val="27EED98A"/>
    <w:rsid w:val="27F5C44E"/>
    <w:rsid w:val="27FFE253"/>
    <w:rsid w:val="28042973"/>
    <w:rsid w:val="282204D0"/>
    <w:rsid w:val="282DE425"/>
    <w:rsid w:val="2830015E"/>
    <w:rsid w:val="284A475B"/>
    <w:rsid w:val="284D403E"/>
    <w:rsid w:val="285021DD"/>
    <w:rsid w:val="28576EDF"/>
    <w:rsid w:val="286D561D"/>
    <w:rsid w:val="28943E8E"/>
    <w:rsid w:val="289BE3E6"/>
    <w:rsid w:val="28A80BC8"/>
    <w:rsid w:val="28A870A0"/>
    <w:rsid w:val="28B436E9"/>
    <w:rsid w:val="28B66E7E"/>
    <w:rsid w:val="28B9FBCC"/>
    <w:rsid w:val="28DE6136"/>
    <w:rsid w:val="28DFF76B"/>
    <w:rsid w:val="28E505F4"/>
    <w:rsid w:val="28EF57FD"/>
    <w:rsid w:val="28F13E67"/>
    <w:rsid w:val="2907AE4B"/>
    <w:rsid w:val="2907DF5A"/>
    <w:rsid w:val="2917CDD8"/>
    <w:rsid w:val="291F2AD2"/>
    <w:rsid w:val="292E8945"/>
    <w:rsid w:val="29345FCC"/>
    <w:rsid w:val="2937530D"/>
    <w:rsid w:val="294B9291"/>
    <w:rsid w:val="294FDE7A"/>
    <w:rsid w:val="2959C9E7"/>
    <w:rsid w:val="296EE93C"/>
    <w:rsid w:val="29A8C3F8"/>
    <w:rsid w:val="29B51785"/>
    <w:rsid w:val="29B8A74A"/>
    <w:rsid w:val="29C0AACF"/>
    <w:rsid w:val="29D14858"/>
    <w:rsid w:val="29D32825"/>
    <w:rsid w:val="29F21C00"/>
    <w:rsid w:val="29F414A4"/>
    <w:rsid w:val="2A12E7F5"/>
    <w:rsid w:val="2A17370D"/>
    <w:rsid w:val="2A32EA97"/>
    <w:rsid w:val="2A5A32E1"/>
    <w:rsid w:val="2A5E0802"/>
    <w:rsid w:val="2A655581"/>
    <w:rsid w:val="2A6D62FD"/>
    <w:rsid w:val="2A6F3974"/>
    <w:rsid w:val="2A72681B"/>
    <w:rsid w:val="2A75E486"/>
    <w:rsid w:val="2A7AD5C1"/>
    <w:rsid w:val="2A7BB447"/>
    <w:rsid w:val="2A8CD321"/>
    <w:rsid w:val="2AA0F872"/>
    <w:rsid w:val="2AA1A5F3"/>
    <w:rsid w:val="2AA1B5D7"/>
    <w:rsid w:val="2AA7D023"/>
    <w:rsid w:val="2AAD3022"/>
    <w:rsid w:val="2AAFD368"/>
    <w:rsid w:val="2ABBD2FC"/>
    <w:rsid w:val="2AD6D8C8"/>
    <w:rsid w:val="2AE065DC"/>
    <w:rsid w:val="2AE38068"/>
    <w:rsid w:val="2AE79974"/>
    <w:rsid w:val="2AF68D1D"/>
    <w:rsid w:val="2AF835D8"/>
    <w:rsid w:val="2B024991"/>
    <w:rsid w:val="2B0A1ED9"/>
    <w:rsid w:val="2B142A62"/>
    <w:rsid w:val="2B172898"/>
    <w:rsid w:val="2B1D152F"/>
    <w:rsid w:val="2B294FA6"/>
    <w:rsid w:val="2B2E3BF8"/>
    <w:rsid w:val="2B53DA50"/>
    <w:rsid w:val="2B64F07F"/>
    <w:rsid w:val="2B6E1A37"/>
    <w:rsid w:val="2B726238"/>
    <w:rsid w:val="2B74F7E6"/>
    <w:rsid w:val="2B795B2B"/>
    <w:rsid w:val="2B7C795D"/>
    <w:rsid w:val="2B86C78F"/>
    <w:rsid w:val="2B8E81C6"/>
    <w:rsid w:val="2B9A981E"/>
    <w:rsid w:val="2B9E3E23"/>
    <w:rsid w:val="2BA221ED"/>
    <w:rsid w:val="2BA88D91"/>
    <w:rsid w:val="2BD7ADA6"/>
    <w:rsid w:val="2BDC792A"/>
    <w:rsid w:val="2BDDB85E"/>
    <w:rsid w:val="2BDEFA6E"/>
    <w:rsid w:val="2BEED866"/>
    <w:rsid w:val="2BFBE0C0"/>
    <w:rsid w:val="2BFE7921"/>
    <w:rsid w:val="2C0F9AA1"/>
    <w:rsid w:val="2C16EFBA"/>
    <w:rsid w:val="2C201C2B"/>
    <w:rsid w:val="2C229883"/>
    <w:rsid w:val="2C2B5EBA"/>
    <w:rsid w:val="2C303E49"/>
    <w:rsid w:val="2C3454AD"/>
    <w:rsid w:val="2C36708F"/>
    <w:rsid w:val="2C48444B"/>
    <w:rsid w:val="2CAC00A0"/>
    <w:rsid w:val="2CAF6772"/>
    <w:rsid w:val="2CC3E86D"/>
    <w:rsid w:val="2CC52D1C"/>
    <w:rsid w:val="2CC5CB9A"/>
    <w:rsid w:val="2CDC1820"/>
    <w:rsid w:val="2CE92523"/>
    <w:rsid w:val="2CEBBEF9"/>
    <w:rsid w:val="2D0AA307"/>
    <w:rsid w:val="2D11E7A4"/>
    <w:rsid w:val="2D2863F7"/>
    <w:rsid w:val="2D2B969A"/>
    <w:rsid w:val="2D387886"/>
    <w:rsid w:val="2D394BB7"/>
    <w:rsid w:val="2D42EF2C"/>
    <w:rsid w:val="2D521E7A"/>
    <w:rsid w:val="2D5BA6C2"/>
    <w:rsid w:val="2D5CD46A"/>
    <w:rsid w:val="2D61BF2F"/>
    <w:rsid w:val="2D6B919B"/>
    <w:rsid w:val="2D711BD2"/>
    <w:rsid w:val="2D717779"/>
    <w:rsid w:val="2D7E4422"/>
    <w:rsid w:val="2D7EC5A2"/>
    <w:rsid w:val="2D7FBDC7"/>
    <w:rsid w:val="2D9A0519"/>
    <w:rsid w:val="2DBBACA0"/>
    <w:rsid w:val="2DC7CC6C"/>
    <w:rsid w:val="2E1F5FF8"/>
    <w:rsid w:val="2E283740"/>
    <w:rsid w:val="2E38290E"/>
    <w:rsid w:val="2E3B81A8"/>
    <w:rsid w:val="2E53D2F1"/>
    <w:rsid w:val="2E56E34C"/>
    <w:rsid w:val="2E571DEA"/>
    <w:rsid w:val="2E5CA887"/>
    <w:rsid w:val="2E685481"/>
    <w:rsid w:val="2E752431"/>
    <w:rsid w:val="2E891249"/>
    <w:rsid w:val="2E8E2AEF"/>
    <w:rsid w:val="2E9168B5"/>
    <w:rsid w:val="2E9CB1CC"/>
    <w:rsid w:val="2E9DEDF9"/>
    <w:rsid w:val="2EA1B16B"/>
    <w:rsid w:val="2EA38CCB"/>
    <w:rsid w:val="2EACA36D"/>
    <w:rsid w:val="2EBAB01D"/>
    <w:rsid w:val="2EBE6602"/>
    <w:rsid w:val="2EBE85BC"/>
    <w:rsid w:val="2ED9A54F"/>
    <w:rsid w:val="2EE78C03"/>
    <w:rsid w:val="2EFA3ED7"/>
    <w:rsid w:val="2F041397"/>
    <w:rsid w:val="2F0F8D42"/>
    <w:rsid w:val="2F1C3164"/>
    <w:rsid w:val="2F1CB1A0"/>
    <w:rsid w:val="2F21E950"/>
    <w:rsid w:val="2F2CF003"/>
    <w:rsid w:val="2F35DAE1"/>
    <w:rsid w:val="2F401097"/>
    <w:rsid w:val="2F463C01"/>
    <w:rsid w:val="2F484CFE"/>
    <w:rsid w:val="2F5B132B"/>
    <w:rsid w:val="2F620582"/>
    <w:rsid w:val="2F69C642"/>
    <w:rsid w:val="2F6BA18C"/>
    <w:rsid w:val="2F6BDD6C"/>
    <w:rsid w:val="2F746DF4"/>
    <w:rsid w:val="2F797837"/>
    <w:rsid w:val="2F7A3EB9"/>
    <w:rsid w:val="2F7A91E2"/>
    <w:rsid w:val="2F81B3D6"/>
    <w:rsid w:val="2F8237F6"/>
    <w:rsid w:val="2F8ED410"/>
    <w:rsid w:val="2F94D856"/>
    <w:rsid w:val="2F9995D6"/>
    <w:rsid w:val="2F9CFC29"/>
    <w:rsid w:val="2FA44E96"/>
    <w:rsid w:val="2FAD9396"/>
    <w:rsid w:val="2FB2F33B"/>
    <w:rsid w:val="2FC57690"/>
    <w:rsid w:val="2FD0001B"/>
    <w:rsid w:val="2FD0A67A"/>
    <w:rsid w:val="2FD43EEE"/>
    <w:rsid w:val="2FEF9B97"/>
    <w:rsid w:val="2FF7988D"/>
    <w:rsid w:val="2FF8C4BB"/>
    <w:rsid w:val="2FFA94B7"/>
    <w:rsid w:val="2FFB8BD2"/>
    <w:rsid w:val="2FFDB61E"/>
    <w:rsid w:val="30044151"/>
    <w:rsid w:val="300F9138"/>
    <w:rsid w:val="30146A46"/>
    <w:rsid w:val="3014CCB8"/>
    <w:rsid w:val="30178275"/>
    <w:rsid w:val="301E0E86"/>
    <w:rsid w:val="301FE8F9"/>
    <w:rsid w:val="3020652E"/>
    <w:rsid w:val="302EF3B3"/>
    <w:rsid w:val="303EBA43"/>
    <w:rsid w:val="30473BDB"/>
    <w:rsid w:val="305346B7"/>
    <w:rsid w:val="305C921C"/>
    <w:rsid w:val="305CD27F"/>
    <w:rsid w:val="306E0762"/>
    <w:rsid w:val="308AC612"/>
    <w:rsid w:val="30A1F29B"/>
    <w:rsid w:val="30A692A3"/>
    <w:rsid w:val="30B8AD85"/>
    <w:rsid w:val="30BA6145"/>
    <w:rsid w:val="30CEC00B"/>
    <w:rsid w:val="30E0D515"/>
    <w:rsid w:val="30E138E9"/>
    <w:rsid w:val="30E1EB29"/>
    <w:rsid w:val="30E9E0D0"/>
    <w:rsid w:val="30F0AA75"/>
    <w:rsid w:val="30F52FEA"/>
    <w:rsid w:val="30FBBFFA"/>
    <w:rsid w:val="31017AA1"/>
    <w:rsid w:val="31052EDB"/>
    <w:rsid w:val="3112FB17"/>
    <w:rsid w:val="31157E69"/>
    <w:rsid w:val="31158FFB"/>
    <w:rsid w:val="31186C59"/>
    <w:rsid w:val="311F3552"/>
    <w:rsid w:val="312AC430"/>
    <w:rsid w:val="312B24BE"/>
    <w:rsid w:val="313023F1"/>
    <w:rsid w:val="3147F0E4"/>
    <w:rsid w:val="314C3401"/>
    <w:rsid w:val="315371C9"/>
    <w:rsid w:val="31554448"/>
    <w:rsid w:val="31570BE0"/>
    <w:rsid w:val="31677E43"/>
    <w:rsid w:val="316810AC"/>
    <w:rsid w:val="317CCE42"/>
    <w:rsid w:val="317FD84B"/>
    <w:rsid w:val="318BE364"/>
    <w:rsid w:val="3192E11E"/>
    <w:rsid w:val="31AFDBC1"/>
    <w:rsid w:val="31B5FD04"/>
    <w:rsid w:val="31B66AA5"/>
    <w:rsid w:val="31B6FF14"/>
    <w:rsid w:val="31C1D0D9"/>
    <w:rsid w:val="31C84ECF"/>
    <w:rsid w:val="31E101FD"/>
    <w:rsid w:val="31F4D81A"/>
    <w:rsid w:val="31FB7157"/>
    <w:rsid w:val="32002531"/>
    <w:rsid w:val="32036E55"/>
    <w:rsid w:val="320CDBFB"/>
    <w:rsid w:val="320FE8D3"/>
    <w:rsid w:val="32197CBA"/>
    <w:rsid w:val="321F3ACD"/>
    <w:rsid w:val="322E4974"/>
    <w:rsid w:val="322E6FD6"/>
    <w:rsid w:val="3248CDF0"/>
    <w:rsid w:val="3262C31A"/>
    <w:rsid w:val="328071E4"/>
    <w:rsid w:val="328ACCD3"/>
    <w:rsid w:val="328DCD5E"/>
    <w:rsid w:val="329977BE"/>
    <w:rsid w:val="32A22BA8"/>
    <w:rsid w:val="32A7C4B2"/>
    <w:rsid w:val="32B2C0FF"/>
    <w:rsid w:val="32BAB94D"/>
    <w:rsid w:val="32BBE902"/>
    <w:rsid w:val="32CB8290"/>
    <w:rsid w:val="32CCCC62"/>
    <w:rsid w:val="32D5AA0A"/>
    <w:rsid w:val="32E5A06A"/>
    <w:rsid w:val="32F2D68E"/>
    <w:rsid w:val="32F91E93"/>
    <w:rsid w:val="33023DE8"/>
    <w:rsid w:val="3341B1C9"/>
    <w:rsid w:val="3346040C"/>
    <w:rsid w:val="334A0A30"/>
    <w:rsid w:val="334C832A"/>
    <w:rsid w:val="334CB981"/>
    <w:rsid w:val="3356EEF4"/>
    <w:rsid w:val="336B60A7"/>
    <w:rsid w:val="336E1365"/>
    <w:rsid w:val="337412DC"/>
    <w:rsid w:val="33769EFC"/>
    <w:rsid w:val="338776DA"/>
    <w:rsid w:val="338ECFD3"/>
    <w:rsid w:val="339355C7"/>
    <w:rsid w:val="339477F6"/>
    <w:rsid w:val="33950E96"/>
    <w:rsid w:val="33988FFF"/>
    <w:rsid w:val="33B351CC"/>
    <w:rsid w:val="33C66C3E"/>
    <w:rsid w:val="33CD24A3"/>
    <w:rsid w:val="33D0A97C"/>
    <w:rsid w:val="33D994C3"/>
    <w:rsid w:val="33E1BD8A"/>
    <w:rsid w:val="33E22E5E"/>
    <w:rsid w:val="33F3325A"/>
    <w:rsid w:val="33F53A0E"/>
    <w:rsid w:val="33FBBB04"/>
    <w:rsid w:val="34048C1C"/>
    <w:rsid w:val="3412D4A5"/>
    <w:rsid w:val="34140F1A"/>
    <w:rsid w:val="3416EEE5"/>
    <w:rsid w:val="341B3ACF"/>
    <w:rsid w:val="342AE55E"/>
    <w:rsid w:val="34419046"/>
    <w:rsid w:val="346BEB7C"/>
    <w:rsid w:val="34740B9D"/>
    <w:rsid w:val="3480515A"/>
    <w:rsid w:val="3485EE87"/>
    <w:rsid w:val="348A7442"/>
    <w:rsid w:val="3490DCE5"/>
    <w:rsid w:val="3494200F"/>
    <w:rsid w:val="34966400"/>
    <w:rsid w:val="34987AE8"/>
    <w:rsid w:val="34A4073E"/>
    <w:rsid w:val="34B41AE6"/>
    <w:rsid w:val="34C34CD3"/>
    <w:rsid w:val="34C4A393"/>
    <w:rsid w:val="34C9EC65"/>
    <w:rsid w:val="34CA66AF"/>
    <w:rsid w:val="34CD4B76"/>
    <w:rsid w:val="34E048CF"/>
    <w:rsid w:val="34E89038"/>
    <w:rsid w:val="34FBEE18"/>
    <w:rsid w:val="34FDAA14"/>
    <w:rsid w:val="35019C55"/>
    <w:rsid w:val="350F1766"/>
    <w:rsid w:val="350F6C05"/>
    <w:rsid w:val="35116907"/>
    <w:rsid w:val="3513CE56"/>
    <w:rsid w:val="351986BA"/>
    <w:rsid w:val="3525D7DC"/>
    <w:rsid w:val="35431EE2"/>
    <w:rsid w:val="355DD664"/>
    <w:rsid w:val="356046B9"/>
    <w:rsid w:val="3567D4FE"/>
    <w:rsid w:val="3579CDB9"/>
    <w:rsid w:val="357CA638"/>
    <w:rsid w:val="3581DC1E"/>
    <w:rsid w:val="35952502"/>
    <w:rsid w:val="35A74599"/>
    <w:rsid w:val="35AA3909"/>
    <w:rsid w:val="35CC351B"/>
    <w:rsid w:val="35CD586B"/>
    <w:rsid w:val="35D42CAA"/>
    <w:rsid w:val="35DBF175"/>
    <w:rsid w:val="35E03407"/>
    <w:rsid w:val="35E9382C"/>
    <w:rsid w:val="35F0D38F"/>
    <w:rsid w:val="35F42221"/>
    <w:rsid w:val="35F7FE46"/>
    <w:rsid w:val="35F875C1"/>
    <w:rsid w:val="35F8E07F"/>
    <w:rsid w:val="360702DE"/>
    <w:rsid w:val="3607CF0B"/>
    <w:rsid w:val="3619A461"/>
    <w:rsid w:val="361B29B3"/>
    <w:rsid w:val="361D7FA9"/>
    <w:rsid w:val="3623113B"/>
    <w:rsid w:val="36253C7F"/>
    <w:rsid w:val="362C362B"/>
    <w:rsid w:val="362E1326"/>
    <w:rsid w:val="3637D469"/>
    <w:rsid w:val="36451AF2"/>
    <w:rsid w:val="3651701D"/>
    <w:rsid w:val="365DA44B"/>
    <w:rsid w:val="365E83EC"/>
    <w:rsid w:val="36627AF3"/>
    <w:rsid w:val="367B21F6"/>
    <w:rsid w:val="368671BC"/>
    <w:rsid w:val="368A77DB"/>
    <w:rsid w:val="3693D23B"/>
    <w:rsid w:val="369D2D1D"/>
    <w:rsid w:val="369F0236"/>
    <w:rsid w:val="36A08FAA"/>
    <w:rsid w:val="36B821CE"/>
    <w:rsid w:val="36CBD83D"/>
    <w:rsid w:val="36E36AA8"/>
    <w:rsid w:val="36E53956"/>
    <w:rsid w:val="36E554B7"/>
    <w:rsid w:val="36F76B38"/>
    <w:rsid w:val="36FC979E"/>
    <w:rsid w:val="3718FD3F"/>
    <w:rsid w:val="3719FAEF"/>
    <w:rsid w:val="37238961"/>
    <w:rsid w:val="3735EEE6"/>
    <w:rsid w:val="3743B2BE"/>
    <w:rsid w:val="37475063"/>
    <w:rsid w:val="3756F155"/>
    <w:rsid w:val="3763F22C"/>
    <w:rsid w:val="377688F2"/>
    <w:rsid w:val="377F0176"/>
    <w:rsid w:val="37908AC5"/>
    <w:rsid w:val="37954AB4"/>
    <w:rsid w:val="3799F5D7"/>
    <w:rsid w:val="37A75299"/>
    <w:rsid w:val="37B4068D"/>
    <w:rsid w:val="37D42FF2"/>
    <w:rsid w:val="37D7148E"/>
    <w:rsid w:val="37DD8711"/>
    <w:rsid w:val="37E7B25A"/>
    <w:rsid w:val="37F4BBD0"/>
    <w:rsid w:val="38036235"/>
    <w:rsid w:val="380A02A8"/>
    <w:rsid w:val="38130ED3"/>
    <w:rsid w:val="382927F3"/>
    <w:rsid w:val="38319B1D"/>
    <w:rsid w:val="3842D9A1"/>
    <w:rsid w:val="384DB38C"/>
    <w:rsid w:val="3865D0EC"/>
    <w:rsid w:val="386DA178"/>
    <w:rsid w:val="38754CBE"/>
    <w:rsid w:val="3881AC3D"/>
    <w:rsid w:val="388350C0"/>
    <w:rsid w:val="388386BD"/>
    <w:rsid w:val="3884FFCA"/>
    <w:rsid w:val="38892F09"/>
    <w:rsid w:val="3889B38D"/>
    <w:rsid w:val="388A138B"/>
    <w:rsid w:val="388D648A"/>
    <w:rsid w:val="388D765C"/>
    <w:rsid w:val="389D6222"/>
    <w:rsid w:val="38B0AF14"/>
    <w:rsid w:val="38C0469E"/>
    <w:rsid w:val="38C0FA2F"/>
    <w:rsid w:val="38C72E1D"/>
    <w:rsid w:val="38E5FDA3"/>
    <w:rsid w:val="38FAB811"/>
    <w:rsid w:val="39007A5F"/>
    <w:rsid w:val="3903D017"/>
    <w:rsid w:val="390C06C1"/>
    <w:rsid w:val="390D359D"/>
    <w:rsid w:val="39157DBD"/>
    <w:rsid w:val="392C04A0"/>
    <w:rsid w:val="3933A450"/>
    <w:rsid w:val="3945B647"/>
    <w:rsid w:val="394881AE"/>
    <w:rsid w:val="3953B194"/>
    <w:rsid w:val="39568468"/>
    <w:rsid w:val="3957EDB8"/>
    <w:rsid w:val="3967F4DF"/>
    <w:rsid w:val="3973E50B"/>
    <w:rsid w:val="397AFE0A"/>
    <w:rsid w:val="398A1D16"/>
    <w:rsid w:val="39AB18A0"/>
    <w:rsid w:val="39AB5854"/>
    <w:rsid w:val="39B63F53"/>
    <w:rsid w:val="39BCBA8F"/>
    <w:rsid w:val="39CBBDE8"/>
    <w:rsid w:val="39CC9553"/>
    <w:rsid w:val="39D35E8F"/>
    <w:rsid w:val="39E70D43"/>
    <w:rsid w:val="39E8D5A6"/>
    <w:rsid w:val="39EFD717"/>
    <w:rsid w:val="3A0D46FE"/>
    <w:rsid w:val="3A0D9B88"/>
    <w:rsid w:val="3A0FDB75"/>
    <w:rsid w:val="3A14F674"/>
    <w:rsid w:val="3A35CFB5"/>
    <w:rsid w:val="3A3A592C"/>
    <w:rsid w:val="3A3E8224"/>
    <w:rsid w:val="3A55EEBF"/>
    <w:rsid w:val="3A6040B7"/>
    <w:rsid w:val="3A68E129"/>
    <w:rsid w:val="3A6A7089"/>
    <w:rsid w:val="3A70AD87"/>
    <w:rsid w:val="3A766ABB"/>
    <w:rsid w:val="3A7BF38C"/>
    <w:rsid w:val="3A7E11D5"/>
    <w:rsid w:val="3A93BFD6"/>
    <w:rsid w:val="3A97F66D"/>
    <w:rsid w:val="3AAEC649"/>
    <w:rsid w:val="3ADB2706"/>
    <w:rsid w:val="3ADBF838"/>
    <w:rsid w:val="3AE2ACE9"/>
    <w:rsid w:val="3AEB9EA2"/>
    <w:rsid w:val="3AF39195"/>
    <w:rsid w:val="3AF3A760"/>
    <w:rsid w:val="3AFD2890"/>
    <w:rsid w:val="3AFDC087"/>
    <w:rsid w:val="3AFE9AD7"/>
    <w:rsid w:val="3AFF3938"/>
    <w:rsid w:val="3B03C8AA"/>
    <w:rsid w:val="3B0FAB84"/>
    <w:rsid w:val="3B123AC4"/>
    <w:rsid w:val="3B181280"/>
    <w:rsid w:val="3B1E78C9"/>
    <w:rsid w:val="3B224A20"/>
    <w:rsid w:val="3B2F488D"/>
    <w:rsid w:val="3B4373E4"/>
    <w:rsid w:val="3B444005"/>
    <w:rsid w:val="3B4A3A6D"/>
    <w:rsid w:val="3B4B63AE"/>
    <w:rsid w:val="3B55830A"/>
    <w:rsid w:val="3B5C8DD3"/>
    <w:rsid w:val="3B69BF77"/>
    <w:rsid w:val="3B77F81C"/>
    <w:rsid w:val="3B84FDF4"/>
    <w:rsid w:val="3B854C09"/>
    <w:rsid w:val="3B9B8864"/>
    <w:rsid w:val="3B9C2C39"/>
    <w:rsid w:val="3B9FB1B3"/>
    <w:rsid w:val="3BA1FB2F"/>
    <w:rsid w:val="3BA4EEC4"/>
    <w:rsid w:val="3BA75983"/>
    <w:rsid w:val="3BBAC75E"/>
    <w:rsid w:val="3BD4389B"/>
    <w:rsid w:val="3BD6C8F8"/>
    <w:rsid w:val="3BF309FD"/>
    <w:rsid w:val="3C086882"/>
    <w:rsid w:val="3C184D1D"/>
    <w:rsid w:val="3C23ABC8"/>
    <w:rsid w:val="3C2B08BB"/>
    <w:rsid w:val="3C32B166"/>
    <w:rsid w:val="3C3498F1"/>
    <w:rsid w:val="3C3B0097"/>
    <w:rsid w:val="3C3B9EF8"/>
    <w:rsid w:val="3C418612"/>
    <w:rsid w:val="3C432D56"/>
    <w:rsid w:val="3C463C04"/>
    <w:rsid w:val="3C48025A"/>
    <w:rsid w:val="3C497831"/>
    <w:rsid w:val="3C7B7A98"/>
    <w:rsid w:val="3C7C3EFA"/>
    <w:rsid w:val="3C8CD707"/>
    <w:rsid w:val="3C8F3384"/>
    <w:rsid w:val="3C8F4DC9"/>
    <w:rsid w:val="3C91C89B"/>
    <w:rsid w:val="3C927520"/>
    <w:rsid w:val="3CAA8548"/>
    <w:rsid w:val="3CAAD23B"/>
    <w:rsid w:val="3CB7CD4F"/>
    <w:rsid w:val="3CBA5280"/>
    <w:rsid w:val="3CC1B0FD"/>
    <w:rsid w:val="3CD1BC59"/>
    <w:rsid w:val="3CE6E9A3"/>
    <w:rsid w:val="3CEDE5CF"/>
    <w:rsid w:val="3CF7E7C6"/>
    <w:rsid w:val="3D1E5E92"/>
    <w:rsid w:val="3D31662B"/>
    <w:rsid w:val="3D38B5C8"/>
    <w:rsid w:val="3D54CA90"/>
    <w:rsid w:val="3D580591"/>
    <w:rsid w:val="3D69CB51"/>
    <w:rsid w:val="3D73F03C"/>
    <w:rsid w:val="3D819241"/>
    <w:rsid w:val="3DA114FC"/>
    <w:rsid w:val="3DABC21D"/>
    <w:rsid w:val="3DAC7955"/>
    <w:rsid w:val="3DC30251"/>
    <w:rsid w:val="3DECFF7F"/>
    <w:rsid w:val="3DFBDE68"/>
    <w:rsid w:val="3DFCB654"/>
    <w:rsid w:val="3E00252F"/>
    <w:rsid w:val="3E3759DD"/>
    <w:rsid w:val="3E3FAD7E"/>
    <w:rsid w:val="3E4451E6"/>
    <w:rsid w:val="3E48DCAE"/>
    <w:rsid w:val="3E4E715A"/>
    <w:rsid w:val="3E6B6105"/>
    <w:rsid w:val="3E6C20C4"/>
    <w:rsid w:val="3E78DA1A"/>
    <w:rsid w:val="3E7DC15B"/>
    <w:rsid w:val="3E7EA40F"/>
    <w:rsid w:val="3E7FB8E1"/>
    <w:rsid w:val="3E995C58"/>
    <w:rsid w:val="3E99AF75"/>
    <w:rsid w:val="3E9D2D82"/>
    <w:rsid w:val="3EB91CB9"/>
    <w:rsid w:val="3EB93E60"/>
    <w:rsid w:val="3EBB3BE1"/>
    <w:rsid w:val="3ED1C1FB"/>
    <w:rsid w:val="3EDC55EB"/>
    <w:rsid w:val="3EDF8004"/>
    <w:rsid w:val="3EE3C981"/>
    <w:rsid w:val="3EFC300F"/>
    <w:rsid w:val="3EFEDA3A"/>
    <w:rsid w:val="3EFF4BA0"/>
    <w:rsid w:val="3F0D296E"/>
    <w:rsid w:val="3F19E26A"/>
    <w:rsid w:val="3F1B9E80"/>
    <w:rsid w:val="3F2582ED"/>
    <w:rsid w:val="3F35CEA1"/>
    <w:rsid w:val="3F3BFD87"/>
    <w:rsid w:val="3F44846C"/>
    <w:rsid w:val="3F480B4C"/>
    <w:rsid w:val="3F488127"/>
    <w:rsid w:val="3F4C4E95"/>
    <w:rsid w:val="3F4D0945"/>
    <w:rsid w:val="3F52B436"/>
    <w:rsid w:val="3F58EFED"/>
    <w:rsid w:val="3F782053"/>
    <w:rsid w:val="3F7C3E11"/>
    <w:rsid w:val="3F9F4900"/>
    <w:rsid w:val="3F9FE7F6"/>
    <w:rsid w:val="3FA27C42"/>
    <w:rsid w:val="3FAB1AEE"/>
    <w:rsid w:val="3FABF907"/>
    <w:rsid w:val="3FB242E4"/>
    <w:rsid w:val="3FB487BA"/>
    <w:rsid w:val="3FB689E4"/>
    <w:rsid w:val="3FC66CBE"/>
    <w:rsid w:val="3FCDF723"/>
    <w:rsid w:val="3FD17A7D"/>
    <w:rsid w:val="3FD4F8C1"/>
    <w:rsid w:val="3FDBD491"/>
    <w:rsid w:val="3FE2ACD5"/>
    <w:rsid w:val="3FE9B848"/>
    <w:rsid w:val="3FEDC1AD"/>
    <w:rsid w:val="400089F8"/>
    <w:rsid w:val="40085BEC"/>
    <w:rsid w:val="400D2366"/>
    <w:rsid w:val="4024B300"/>
    <w:rsid w:val="40487AFC"/>
    <w:rsid w:val="405D3998"/>
    <w:rsid w:val="405D7577"/>
    <w:rsid w:val="405F928B"/>
    <w:rsid w:val="4072BFF5"/>
    <w:rsid w:val="4075C928"/>
    <w:rsid w:val="40865969"/>
    <w:rsid w:val="4086C42E"/>
    <w:rsid w:val="40903F1A"/>
    <w:rsid w:val="409119E2"/>
    <w:rsid w:val="409D7710"/>
    <w:rsid w:val="40B2BB2E"/>
    <w:rsid w:val="40C53E99"/>
    <w:rsid w:val="40C551E0"/>
    <w:rsid w:val="40C79006"/>
    <w:rsid w:val="40CCDD50"/>
    <w:rsid w:val="40E577B2"/>
    <w:rsid w:val="410E231C"/>
    <w:rsid w:val="4115220E"/>
    <w:rsid w:val="41161393"/>
    <w:rsid w:val="4126281E"/>
    <w:rsid w:val="41329050"/>
    <w:rsid w:val="414CCA24"/>
    <w:rsid w:val="41556504"/>
    <w:rsid w:val="415D9E35"/>
    <w:rsid w:val="4164BA48"/>
    <w:rsid w:val="416CCD2D"/>
    <w:rsid w:val="416E7F86"/>
    <w:rsid w:val="41706BB8"/>
    <w:rsid w:val="417AFDB5"/>
    <w:rsid w:val="419045D2"/>
    <w:rsid w:val="41933609"/>
    <w:rsid w:val="41B0A4F9"/>
    <w:rsid w:val="41B10DE0"/>
    <w:rsid w:val="41C5E349"/>
    <w:rsid w:val="41CA90AE"/>
    <w:rsid w:val="41D4ACE0"/>
    <w:rsid w:val="41DA6DCA"/>
    <w:rsid w:val="41E61907"/>
    <w:rsid w:val="420AA894"/>
    <w:rsid w:val="422FB6D5"/>
    <w:rsid w:val="4238B453"/>
    <w:rsid w:val="424000AD"/>
    <w:rsid w:val="42403964"/>
    <w:rsid w:val="4244DAD6"/>
    <w:rsid w:val="424D047F"/>
    <w:rsid w:val="4251A024"/>
    <w:rsid w:val="426B85C4"/>
    <w:rsid w:val="426D1285"/>
    <w:rsid w:val="4273661C"/>
    <w:rsid w:val="427A3CCA"/>
    <w:rsid w:val="428F513A"/>
    <w:rsid w:val="4294C84C"/>
    <w:rsid w:val="429FD55E"/>
    <w:rsid w:val="42A337D0"/>
    <w:rsid w:val="42A69AD9"/>
    <w:rsid w:val="42AD839F"/>
    <w:rsid w:val="42B32260"/>
    <w:rsid w:val="42B70F01"/>
    <w:rsid w:val="42BC0535"/>
    <w:rsid w:val="42C390B9"/>
    <w:rsid w:val="42CA92B2"/>
    <w:rsid w:val="42DC9F34"/>
    <w:rsid w:val="42E87213"/>
    <w:rsid w:val="42FD2E16"/>
    <w:rsid w:val="4303FF66"/>
    <w:rsid w:val="43070B89"/>
    <w:rsid w:val="4313F067"/>
    <w:rsid w:val="4316D844"/>
    <w:rsid w:val="431C3F20"/>
    <w:rsid w:val="431EB046"/>
    <w:rsid w:val="431F9EA1"/>
    <w:rsid w:val="43212BDE"/>
    <w:rsid w:val="43286E6D"/>
    <w:rsid w:val="432FBF9B"/>
    <w:rsid w:val="4332EF04"/>
    <w:rsid w:val="433555DB"/>
    <w:rsid w:val="4343046E"/>
    <w:rsid w:val="434488DF"/>
    <w:rsid w:val="434AA467"/>
    <w:rsid w:val="434FB616"/>
    <w:rsid w:val="4351DD84"/>
    <w:rsid w:val="43526150"/>
    <w:rsid w:val="4359D904"/>
    <w:rsid w:val="435C157F"/>
    <w:rsid w:val="436F85ED"/>
    <w:rsid w:val="437E696D"/>
    <w:rsid w:val="437F0D96"/>
    <w:rsid w:val="43897B0D"/>
    <w:rsid w:val="438CA8C8"/>
    <w:rsid w:val="43A8E777"/>
    <w:rsid w:val="43AD43B4"/>
    <w:rsid w:val="43B2DF25"/>
    <w:rsid w:val="43B96F46"/>
    <w:rsid w:val="43CB48EA"/>
    <w:rsid w:val="43D9F308"/>
    <w:rsid w:val="43E003D0"/>
    <w:rsid w:val="440D1D67"/>
    <w:rsid w:val="4418ECF4"/>
    <w:rsid w:val="4422227E"/>
    <w:rsid w:val="4423E4FC"/>
    <w:rsid w:val="442DB84A"/>
    <w:rsid w:val="443B91C5"/>
    <w:rsid w:val="443ED538"/>
    <w:rsid w:val="44428A91"/>
    <w:rsid w:val="444AC8A3"/>
    <w:rsid w:val="44538505"/>
    <w:rsid w:val="445500AF"/>
    <w:rsid w:val="446D0437"/>
    <w:rsid w:val="4471A85A"/>
    <w:rsid w:val="4473F15F"/>
    <w:rsid w:val="4482735B"/>
    <w:rsid w:val="4484C21B"/>
    <w:rsid w:val="44879F2F"/>
    <w:rsid w:val="448A297F"/>
    <w:rsid w:val="449337BD"/>
    <w:rsid w:val="4498B7FD"/>
    <w:rsid w:val="449A5360"/>
    <w:rsid w:val="449B78C6"/>
    <w:rsid w:val="449D15A1"/>
    <w:rsid w:val="44A1C785"/>
    <w:rsid w:val="44A27D1C"/>
    <w:rsid w:val="44A445F4"/>
    <w:rsid w:val="44BD2BD3"/>
    <w:rsid w:val="44C74A2A"/>
    <w:rsid w:val="44C9C0D1"/>
    <w:rsid w:val="44CCCB7E"/>
    <w:rsid w:val="44E4193A"/>
    <w:rsid w:val="44E503B5"/>
    <w:rsid w:val="44E838E5"/>
    <w:rsid w:val="44E8C27C"/>
    <w:rsid w:val="4501B3E5"/>
    <w:rsid w:val="45022A90"/>
    <w:rsid w:val="451121A1"/>
    <w:rsid w:val="451D1ABE"/>
    <w:rsid w:val="451DD546"/>
    <w:rsid w:val="451EC799"/>
    <w:rsid w:val="4531414E"/>
    <w:rsid w:val="453AFCF9"/>
    <w:rsid w:val="4540D22F"/>
    <w:rsid w:val="454743B1"/>
    <w:rsid w:val="454E39F3"/>
    <w:rsid w:val="45643E4C"/>
    <w:rsid w:val="456AC4F9"/>
    <w:rsid w:val="456CE1DE"/>
    <w:rsid w:val="45733BDB"/>
    <w:rsid w:val="4574549E"/>
    <w:rsid w:val="457AC3BD"/>
    <w:rsid w:val="457E91C0"/>
    <w:rsid w:val="458C874B"/>
    <w:rsid w:val="45AA8F36"/>
    <w:rsid w:val="45AD6B7F"/>
    <w:rsid w:val="45B1AAD3"/>
    <w:rsid w:val="45B6442D"/>
    <w:rsid w:val="45C13ABE"/>
    <w:rsid w:val="45C688DB"/>
    <w:rsid w:val="45CDBEE9"/>
    <w:rsid w:val="45D1449F"/>
    <w:rsid w:val="45DC61EC"/>
    <w:rsid w:val="45DEF397"/>
    <w:rsid w:val="45E289D9"/>
    <w:rsid w:val="45EB7DF0"/>
    <w:rsid w:val="4604EEB0"/>
    <w:rsid w:val="46094FC4"/>
    <w:rsid w:val="460C5803"/>
    <w:rsid w:val="461E94B6"/>
    <w:rsid w:val="46221776"/>
    <w:rsid w:val="4635D6AC"/>
    <w:rsid w:val="463739DF"/>
    <w:rsid w:val="463C693D"/>
    <w:rsid w:val="464311DF"/>
    <w:rsid w:val="4657C7D9"/>
    <w:rsid w:val="46592B0A"/>
    <w:rsid w:val="465B51B5"/>
    <w:rsid w:val="465D7B75"/>
    <w:rsid w:val="465DF8A6"/>
    <w:rsid w:val="4660E585"/>
    <w:rsid w:val="4663159E"/>
    <w:rsid w:val="466E447D"/>
    <w:rsid w:val="4671DAB5"/>
    <w:rsid w:val="46984D8F"/>
    <w:rsid w:val="469DB9C0"/>
    <w:rsid w:val="46ACA604"/>
    <w:rsid w:val="46AE5D08"/>
    <w:rsid w:val="46AE90C8"/>
    <w:rsid w:val="46BDFECB"/>
    <w:rsid w:val="46BFF8CF"/>
    <w:rsid w:val="46CCC9B4"/>
    <w:rsid w:val="46FA4504"/>
    <w:rsid w:val="47071DE8"/>
    <w:rsid w:val="47108866"/>
    <w:rsid w:val="471347ED"/>
    <w:rsid w:val="4713F482"/>
    <w:rsid w:val="471CE98E"/>
    <w:rsid w:val="4746C42F"/>
    <w:rsid w:val="4757754D"/>
    <w:rsid w:val="476363FB"/>
    <w:rsid w:val="476C11B5"/>
    <w:rsid w:val="476CDD9D"/>
    <w:rsid w:val="4780DD53"/>
    <w:rsid w:val="478A22FD"/>
    <w:rsid w:val="47977775"/>
    <w:rsid w:val="4799374D"/>
    <w:rsid w:val="479A7087"/>
    <w:rsid w:val="47AA7D19"/>
    <w:rsid w:val="47B1908E"/>
    <w:rsid w:val="47B8EC0A"/>
    <w:rsid w:val="47BA583C"/>
    <w:rsid w:val="47C126B9"/>
    <w:rsid w:val="47D60ADE"/>
    <w:rsid w:val="47DB44A9"/>
    <w:rsid w:val="47E145C9"/>
    <w:rsid w:val="47E7E73F"/>
    <w:rsid w:val="47EC68B0"/>
    <w:rsid w:val="47F03B21"/>
    <w:rsid w:val="47FB8102"/>
    <w:rsid w:val="4805D5EB"/>
    <w:rsid w:val="4806733B"/>
    <w:rsid w:val="48128F6A"/>
    <w:rsid w:val="48243A25"/>
    <w:rsid w:val="48265A61"/>
    <w:rsid w:val="4834A579"/>
    <w:rsid w:val="4834C129"/>
    <w:rsid w:val="483DA67A"/>
    <w:rsid w:val="483FE5B3"/>
    <w:rsid w:val="484415A6"/>
    <w:rsid w:val="484C8292"/>
    <w:rsid w:val="484D97E1"/>
    <w:rsid w:val="484FF55C"/>
    <w:rsid w:val="485D8F3F"/>
    <w:rsid w:val="4862F5D7"/>
    <w:rsid w:val="48699ED8"/>
    <w:rsid w:val="48806E30"/>
    <w:rsid w:val="48845C90"/>
    <w:rsid w:val="48880CC3"/>
    <w:rsid w:val="4888FD41"/>
    <w:rsid w:val="48A2BAE9"/>
    <w:rsid w:val="48A4FE4E"/>
    <w:rsid w:val="48BF66DC"/>
    <w:rsid w:val="48C1B7AF"/>
    <w:rsid w:val="48CBA7E7"/>
    <w:rsid w:val="48CD23BD"/>
    <w:rsid w:val="48CED23A"/>
    <w:rsid w:val="48DD5A82"/>
    <w:rsid w:val="48E09880"/>
    <w:rsid w:val="48EA1B5B"/>
    <w:rsid w:val="48F19244"/>
    <w:rsid w:val="49116400"/>
    <w:rsid w:val="4915DAD0"/>
    <w:rsid w:val="491AD8D0"/>
    <w:rsid w:val="49337FD3"/>
    <w:rsid w:val="493B448C"/>
    <w:rsid w:val="493FAAB8"/>
    <w:rsid w:val="494458A7"/>
    <w:rsid w:val="495DD18A"/>
    <w:rsid w:val="496C59F4"/>
    <w:rsid w:val="496D9569"/>
    <w:rsid w:val="496E864E"/>
    <w:rsid w:val="4973E763"/>
    <w:rsid w:val="4999629D"/>
    <w:rsid w:val="49AAD0FB"/>
    <w:rsid w:val="49BF398B"/>
    <w:rsid w:val="49C2F9FB"/>
    <w:rsid w:val="49C367A6"/>
    <w:rsid w:val="49C6387A"/>
    <w:rsid w:val="49CA3F6D"/>
    <w:rsid w:val="49CE07D4"/>
    <w:rsid w:val="49D589BD"/>
    <w:rsid w:val="49F2FB1E"/>
    <w:rsid w:val="4A11EE27"/>
    <w:rsid w:val="4A13F447"/>
    <w:rsid w:val="4A171362"/>
    <w:rsid w:val="4A316FF9"/>
    <w:rsid w:val="4A38E2DB"/>
    <w:rsid w:val="4A4AF038"/>
    <w:rsid w:val="4A4FBC1A"/>
    <w:rsid w:val="4A564729"/>
    <w:rsid w:val="4A6EA7D4"/>
    <w:rsid w:val="4A7DD9BB"/>
    <w:rsid w:val="4A8455A2"/>
    <w:rsid w:val="4A8ED619"/>
    <w:rsid w:val="4A90A45A"/>
    <w:rsid w:val="4AAE99EE"/>
    <w:rsid w:val="4ADD1F2B"/>
    <w:rsid w:val="4AF53CB6"/>
    <w:rsid w:val="4AF8D489"/>
    <w:rsid w:val="4B0A1B78"/>
    <w:rsid w:val="4B0A3D0B"/>
    <w:rsid w:val="4B0F8ACF"/>
    <w:rsid w:val="4B2022B0"/>
    <w:rsid w:val="4B3093EF"/>
    <w:rsid w:val="4B3295A2"/>
    <w:rsid w:val="4B37BE4A"/>
    <w:rsid w:val="4B43A154"/>
    <w:rsid w:val="4B4486E9"/>
    <w:rsid w:val="4B4C0092"/>
    <w:rsid w:val="4B53DB04"/>
    <w:rsid w:val="4B57BD2F"/>
    <w:rsid w:val="4B615B97"/>
    <w:rsid w:val="4B6BB052"/>
    <w:rsid w:val="4B6BC8BD"/>
    <w:rsid w:val="4B6DF218"/>
    <w:rsid w:val="4B7152C5"/>
    <w:rsid w:val="4B769972"/>
    <w:rsid w:val="4B779450"/>
    <w:rsid w:val="4B7C4ECB"/>
    <w:rsid w:val="4B7F0F65"/>
    <w:rsid w:val="4B8EACB8"/>
    <w:rsid w:val="4B9960B9"/>
    <w:rsid w:val="4BA6F38E"/>
    <w:rsid w:val="4BDA8A76"/>
    <w:rsid w:val="4BE13FE3"/>
    <w:rsid w:val="4BE7ED1C"/>
    <w:rsid w:val="4BEF93A8"/>
    <w:rsid w:val="4BFE0FCB"/>
    <w:rsid w:val="4BFF2CFA"/>
    <w:rsid w:val="4C055A25"/>
    <w:rsid w:val="4C09DC50"/>
    <w:rsid w:val="4C101477"/>
    <w:rsid w:val="4C18B8ED"/>
    <w:rsid w:val="4C231890"/>
    <w:rsid w:val="4C27DED0"/>
    <w:rsid w:val="4C2B8A1F"/>
    <w:rsid w:val="4C302E2C"/>
    <w:rsid w:val="4C3355FE"/>
    <w:rsid w:val="4C39A591"/>
    <w:rsid w:val="4C3D38C4"/>
    <w:rsid w:val="4C4BDE02"/>
    <w:rsid w:val="4C50DA77"/>
    <w:rsid w:val="4C51E6E3"/>
    <w:rsid w:val="4C53E834"/>
    <w:rsid w:val="4C677193"/>
    <w:rsid w:val="4C6F24C5"/>
    <w:rsid w:val="4C722DE7"/>
    <w:rsid w:val="4C770FE2"/>
    <w:rsid w:val="4C7C558D"/>
    <w:rsid w:val="4C8BF870"/>
    <w:rsid w:val="4C9B8EC4"/>
    <w:rsid w:val="4CB65E06"/>
    <w:rsid w:val="4CBF08D5"/>
    <w:rsid w:val="4CC3DA50"/>
    <w:rsid w:val="4CC3F3F0"/>
    <w:rsid w:val="4CC896A4"/>
    <w:rsid w:val="4CCEED31"/>
    <w:rsid w:val="4CE29276"/>
    <w:rsid w:val="4CE3F11D"/>
    <w:rsid w:val="4CE65A6D"/>
    <w:rsid w:val="4D017F0C"/>
    <w:rsid w:val="4D08A4F5"/>
    <w:rsid w:val="4D0CF472"/>
    <w:rsid w:val="4D2220AB"/>
    <w:rsid w:val="4D2DA7FE"/>
    <w:rsid w:val="4D2E4AC9"/>
    <w:rsid w:val="4D334F2B"/>
    <w:rsid w:val="4D4095B6"/>
    <w:rsid w:val="4D482064"/>
    <w:rsid w:val="4D4ABC71"/>
    <w:rsid w:val="4D665E25"/>
    <w:rsid w:val="4D6803A6"/>
    <w:rsid w:val="4D6DC57B"/>
    <w:rsid w:val="4D708CE7"/>
    <w:rsid w:val="4D72F45C"/>
    <w:rsid w:val="4D7357FB"/>
    <w:rsid w:val="4D89C05A"/>
    <w:rsid w:val="4D968471"/>
    <w:rsid w:val="4DAD4249"/>
    <w:rsid w:val="4DC20454"/>
    <w:rsid w:val="4DCE19AD"/>
    <w:rsid w:val="4DD7E55F"/>
    <w:rsid w:val="4DDAC477"/>
    <w:rsid w:val="4DE0E7CC"/>
    <w:rsid w:val="4DE1CA82"/>
    <w:rsid w:val="4DE86E92"/>
    <w:rsid w:val="4DEF0F2C"/>
    <w:rsid w:val="4DFB38FD"/>
    <w:rsid w:val="4DFBC0C3"/>
    <w:rsid w:val="4DFE632F"/>
    <w:rsid w:val="4DFFC7B6"/>
    <w:rsid w:val="4E01009A"/>
    <w:rsid w:val="4E0259A3"/>
    <w:rsid w:val="4E0D6131"/>
    <w:rsid w:val="4E0F3103"/>
    <w:rsid w:val="4E21CC45"/>
    <w:rsid w:val="4E236D3F"/>
    <w:rsid w:val="4E2B87DF"/>
    <w:rsid w:val="4E2B9CD9"/>
    <w:rsid w:val="4E3307D4"/>
    <w:rsid w:val="4E342AD6"/>
    <w:rsid w:val="4E36529C"/>
    <w:rsid w:val="4E460252"/>
    <w:rsid w:val="4E4DFA1B"/>
    <w:rsid w:val="4E518726"/>
    <w:rsid w:val="4E56002A"/>
    <w:rsid w:val="4E5FB9CC"/>
    <w:rsid w:val="4E7E50F2"/>
    <w:rsid w:val="4E8695AA"/>
    <w:rsid w:val="4E893690"/>
    <w:rsid w:val="4E913398"/>
    <w:rsid w:val="4E9DAFD7"/>
    <w:rsid w:val="4EA13454"/>
    <w:rsid w:val="4EAA6C83"/>
    <w:rsid w:val="4EC0DC2C"/>
    <w:rsid w:val="4EC96B50"/>
    <w:rsid w:val="4ECA9DEE"/>
    <w:rsid w:val="4ECCB812"/>
    <w:rsid w:val="4ECD3E65"/>
    <w:rsid w:val="4ED331D3"/>
    <w:rsid w:val="4EF86BA5"/>
    <w:rsid w:val="4EFA5E23"/>
    <w:rsid w:val="4F291F3B"/>
    <w:rsid w:val="4F2EB174"/>
    <w:rsid w:val="4F30D027"/>
    <w:rsid w:val="4F4213F3"/>
    <w:rsid w:val="4F4313F0"/>
    <w:rsid w:val="4F512BB4"/>
    <w:rsid w:val="4F53276A"/>
    <w:rsid w:val="4F659139"/>
    <w:rsid w:val="4F787BD0"/>
    <w:rsid w:val="4F83234C"/>
    <w:rsid w:val="4F835250"/>
    <w:rsid w:val="4F9F86E1"/>
    <w:rsid w:val="4FA2535E"/>
    <w:rsid w:val="4FA36D2D"/>
    <w:rsid w:val="4FBB5438"/>
    <w:rsid w:val="4FBC50EC"/>
    <w:rsid w:val="4FC57011"/>
    <w:rsid w:val="4FC770D8"/>
    <w:rsid w:val="4FCAA894"/>
    <w:rsid w:val="4FCD4F54"/>
    <w:rsid w:val="4FCEF83A"/>
    <w:rsid w:val="4FE2C4B0"/>
    <w:rsid w:val="4FE39C1E"/>
    <w:rsid w:val="4FE78759"/>
    <w:rsid w:val="4FF31DF5"/>
    <w:rsid w:val="4FFEA4FC"/>
    <w:rsid w:val="5009EC06"/>
    <w:rsid w:val="501363D0"/>
    <w:rsid w:val="502AF3CF"/>
    <w:rsid w:val="502BA46F"/>
    <w:rsid w:val="5038CBD8"/>
    <w:rsid w:val="50450173"/>
    <w:rsid w:val="504A092B"/>
    <w:rsid w:val="504D6657"/>
    <w:rsid w:val="505BD712"/>
    <w:rsid w:val="506027A9"/>
    <w:rsid w:val="506D12AF"/>
    <w:rsid w:val="5085EFFC"/>
    <w:rsid w:val="509EFB45"/>
    <w:rsid w:val="50A1D0A2"/>
    <w:rsid w:val="50A6A889"/>
    <w:rsid w:val="50AB7412"/>
    <w:rsid w:val="50ACB09C"/>
    <w:rsid w:val="50B8A6A3"/>
    <w:rsid w:val="50B92D3F"/>
    <w:rsid w:val="50BC06B5"/>
    <w:rsid w:val="50BCF2A9"/>
    <w:rsid w:val="50BFD201"/>
    <w:rsid w:val="50C5247B"/>
    <w:rsid w:val="50D21A27"/>
    <w:rsid w:val="50E0418E"/>
    <w:rsid w:val="50E1F75D"/>
    <w:rsid w:val="50F8224B"/>
    <w:rsid w:val="50F9FE0B"/>
    <w:rsid w:val="5102EB0A"/>
    <w:rsid w:val="51258C88"/>
    <w:rsid w:val="512E9B53"/>
    <w:rsid w:val="5135F12D"/>
    <w:rsid w:val="5135FE49"/>
    <w:rsid w:val="5137DC0B"/>
    <w:rsid w:val="51412C8F"/>
    <w:rsid w:val="515903CD"/>
    <w:rsid w:val="516894C3"/>
    <w:rsid w:val="517AE0CB"/>
    <w:rsid w:val="51835422"/>
    <w:rsid w:val="5185233C"/>
    <w:rsid w:val="5189EB5B"/>
    <w:rsid w:val="519075AD"/>
    <w:rsid w:val="5198E41C"/>
    <w:rsid w:val="51A3581F"/>
    <w:rsid w:val="51D98E11"/>
    <w:rsid w:val="51F75ED0"/>
    <w:rsid w:val="51F88068"/>
    <w:rsid w:val="52013AFA"/>
    <w:rsid w:val="520CDA73"/>
    <w:rsid w:val="520DBB81"/>
    <w:rsid w:val="521A0AA0"/>
    <w:rsid w:val="521CF3B2"/>
    <w:rsid w:val="521FFED7"/>
    <w:rsid w:val="522E4944"/>
    <w:rsid w:val="522E5D67"/>
    <w:rsid w:val="522F9445"/>
    <w:rsid w:val="52349A72"/>
    <w:rsid w:val="523BAD8B"/>
    <w:rsid w:val="523EBE43"/>
    <w:rsid w:val="5242A233"/>
    <w:rsid w:val="5242D13D"/>
    <w:rsid w:val="525278EC"/>
    <w:rsid w:val="5259D095"/>
    <w:rsid w:val="525BA66E"/>
    <w:rsid w:val="525C25D8"/>
    <w:rsid w:val="5267F9D0"/>
    <w:rsid w:val="5268EAEB"/>
    <w:rsid w:val="5269EACF"/>
    <w:rsid w:val="527F377E"/>
    <w:rsid w:val="528796E4"/>
    <w:rsid w:val="528AD147"/>
    <w:rsid w:val="52921C28"/>
    <w:rsid w:val="5294B0B5"/>
    <w:rsid w:val="52955E65"/>
    <w:rsid w:val="529AF265"/>
    <w:rsid w:val="529D996C"/>
    <w:rsid w:val="52AC0A8E"/>
    <w:rsid w:val="52AE884B"/>
    <w:rsid w:val="52B8D874"/>
    <w:rsid w:val="52CB6A9D"/>
    <w:rsid w:val="531783DE"/>
    <w:rsid w:val="531FCDB3"/>
    <w:rsid w:val="5324FA9E"/>
    <w:rsid w:val="533CE1C5"/>
    <w:rsid w:val="53460F83"/>
    <w:rsid w:val="53576061"/>
    <w:rsid w:val="5371FFEB"/>
    <w:rsid w:val="5379626F"/>
    <w:rsid w:val="537A003A"/>
    <w:rsid w:val="537B5020"/>
    <w:rsid w:val="537BC43D"/>
    <w:rsid w:val="5383714F"/>
    <w:rsid w:val="538CC3AD"/>
    <w:rsid w:val="539660BB"/>
    <w:rsid w:val="539796C9"/>
    <w:rsid w:val="53B54D55"/>
    <w:rsid w:val="53C1F596"/>
    <w:rsid w:val="53C58A56"/>
    <w:rsid w:val="53E53038"/>
    <w:rsid w:val="54015F0B"/>
    <w:rsid w:val="5404A936"/>
    <w:rsid w:val="5405E07D"/>
    <w:rsid w:val="5429CBBC"/>
    <w:rsid w:val="542BC385"/>
    <w:rsid w:val="542DA912"/>
    <w:rsid w:val="54355343"/>
    <w:rsid w:val="5436F191"/>
    <w:rsid w:val="543E4306"/>
    <w:rsid w:val="544297D1"/>
    <w:rsid w:val="544C2091"/>
    <w:rsid w:val="5454AC70"/>
    <w:rsid w:val="545503A9"/>
    <w:rsid w:val="5457B869"/>
    <w:rsid w:val="54586DB9"/>
    <w:rsid w:val="5473459E"/>
    <w:rsid w:val="547E1F4A"/>
    <w:rsid w:val="54801AFF"/>
    <w:rsid w:val="5481B1BF"/>
    <w:rsid w:val="5487E85F"/>
    <w:rsid w:val="54961229"/>
    <w:rsid w:val="549D62C0"/>
    <w:rsid w:val="54AC761C"/>
    <w:rsid w:val="54B9A44B"/>
    <w:rsid w:val="54BB6E15"/>
    <w:rsid w:val="54BE3BA0"/>
    <w:rsid w:val="54C068DE"/>
    <w:rsid w:val="54C18C4A"/>
    <w:rsid w:val="54D471AF"/>
    <w:rsid w:val="54DFCBBE"/>
    <w:rsid w:val="54E11904"/>
    <w:rsid w:val="54E1680B"/>
    <w:rsid w:val="54F10110"/>
    <w:rsid w:val="54FF88F2"/>
    <w:rsid w:val="550094D9"/>
    <w:rsid w:val="5510C3D5"/>
    <w:rsid w:val="5517E76D"/>
    <w:rsid w:val="551B547C"/>
    <w:rsid w:val="552162E2"/>
    <w:rsid w:val="552BF6B1"/>
    <w:rsid w:val="5533A229"/>
    <w:rsid w:val="553ECD87"/>
    <w:rsid w:val="5542EF60"/>
    <w:rsid w:val="554FCCBC"/>
    <w:rsid w:val="555A5471"/>
    <w:rsid w:val="55652E39"/>
    <w:rsid w:val="5567FB95"/>
    <w:rsid w:val="559E15BA"/>
    <w:rsid w:val="55A16807"/>
    <w:rsid w:val="55A22222"/>
    <w:rsid w:val="55A57548"/>
    <w:rsid w:val="55BACA70"/>
    <w:rsid w:val="55BD3063"/>
    <w:rsid w:val="55C12D6F"/>
    <w:rsid w:val="55C512F8"/>
    <w:rsid w:val="55C5DAAA"/>
    <w:rsid w:val="55CC2E7C"/>
    <w:rsid w:val="55CEED31"/>
    <w:rsid w:val="55D538BC"/>
    <w:rsid w:val="55DA9AA5"/>
    <w:rsid w:val="55EFAF3A"/>
    <w:rsid w:val="56026EC2"/>
    <w:rsid w:val="562A2C84"/>
    <w:rsid w:val="562C73A3"/>
    <w:rsid w:val="562EE7E1"/>
    <w:rsid w:val="5632007E"/>
    <w:rsid w:val="563B4B67"/>
    <w:rsid w:val="5644BEC7"/>
    <w:rsid w:val="564585BB"/>
    <w:rsid w:val="56474CCB"/>
    <w:rsid w:val="564A74D9"/>
    <w:rsid w:val="56513B94"/>
    <w:rsid w:val="565683CB"/>
    <w:rsid w:val="5661B9DE"/>
    <w:rsid w:val="566B87D7"/>
    <w:rsid w:val="566C20D8"/>
    <w:rsid w:val="566F6172"/>
    <w:rsid w:val="567B29D8"/>
    <w:rsid w:val="5684AD43"/>
    <w:rsid w:val="5687B4F5"/>
    <w:rsid w:val="5693DBEC"/>
    <w:rsid w:val="569EEFDA"/>
    <w:rsid w:val="56AA776C"/>
    <w:rsid w:val="56B8EAA9"/>
    <w:rsid w:val="56CB79E4"/>
    <w:rsid w:val="56D71F6A"/>
    <w:rsid w:val="56DB0038"/>
    <w:rsid w:val="56DB4F68"/>
    <w:rsid w:val="56E3BA5C"/>
    <w:rsid w:val="56F01C47"/>
    <w:rsid w:val="5701550E"/>
    <w:rsid w:val="57031F79"/>
    <w:rsid w:val="5711E379"/>
    <w:rsid w:val="571A8BF9"/>
    <w:rsid w:val="5732CC1F"/>
    <w:rsid w:val="57345F63"/>
    <w:rsid w:val="5739B71B"/>
    <w:rsid w:val="573AB3F0"/>
    <w:rsid w:val="574F6FA5"/>
    <w:rsid w:val="57518F9F"/>
    <w:rsid w:val="5752BBFC"/>
    <w:rsid w:val="575D8D5D"/>
    <w:rsid w:val="5762EAD6"/>
    <w:rsid w:val="577AE835"/>
    <w:rsid w:val="577C8EB6"/>
    <w:rsid w:val="577DB5F2"/>
    <w:rsid w:val="5781EFCF"/>
    <w:rsid w:val="579170FE"/>
    <w:rsid w:val="5791E3FF"/>
    <w:rsid w:val="5797464A"/>
    <w:rsid w:val="579905E2"/>
    <w:rsid w:val="57A4E182"/>
    <w:rsid w:val="57A8648D"/>
    <w:rsid w:val="57BBAE81"/>
    <w:rsid w:val="57C87DCC"/>
    <w:rsid w:val="57D2A4D4"/>
    <w:rsid w:val="57D78C42"/>
    <w:rsid w:val="57DBD205"/>
    <w:rsid w:val="57DE8ABD"/>
    <w:rsid w:val="57E00034"/>
    <w:rsid w:val="57E16CC8"/>
    <w:rsid w:val="57EF3389"/>
    <w:rsid w:val="57F485C7"/>
    <w:rsid w:val="57F4AA7E"/>
    <w:rsid w:val="57FA4160"/>
    <w:rsid w:val="57FE9D67"/>
    <w:rsid w:val="57FF4C10"/>
    <w:rsid w:val="58086EB8"/>
    <w:rsid w:val="580A4993"/>
    <w:rsid w:val="580BB236"/>
    <w:rsid w:val="580DC319"/>
    <w:rsid w:val="580ED384"/>
    <w:rsid w:val="5813936F"/>
    <w:rsid w:val="581B3C9A"/>
    <w:rsid w:val="58229F56"/>
    <w:rsid w:val="5828A7F6"/>
    <w:rsid w:val="58344F82"/>
    <w:rsid w:val="583D6DBD"/>
    <w:rsid w:val="5850E8E8"/>
    <w:rsid w:val="5852F598"/>
    <w:rsid w:val="58659393"/>
    <w:rsid w:val="58672929"/>
    <w:rsid w:val="586EA444"/>
    <w:rsid w:val="58733502"/>
    <w:rsid w:val="588E4CCD"/>
    <w:rsid w:val="5891A68D"/>
    <w:rsid w:val="589471A8"/>
    <w:rsid w:val="58968E98"/>
    <w:rsid w:val="5898AFF4"/>
    <w:rsid w:val="58A2DEB7"/>
    <w:rsid w:val="58AB1936"/>
    <w:rsid w:val="58AD0721"/>
    <w:rsid w:val="58B6AB1E"/>
    <w:rsid w:val="58BF28B3"/>
    <w:rsid w:val="58D75AE4"/>
    <w:rsid w:val="58EB6B2C"/>
    <w:rsid w:val="58EF15D3"/>
    <w:rsid w:val="58F39EA4"/>
    <w:rsid w:val="590DFDFD"/>
    <w:rsid w:val="591129F0"/>
    <w:rsid w:val="591160AD"/>
    <w:rsid w:val="591542E4"/>
    <w:rsid w:val="591D0144"/>
    <w:rsid w:val="592E340F"/>
    <w:rsid w:val="593691FD"/>
    <w:rsid w:val="593ABD52"/>
    <w:rsid w:val="593E89BA"/>
    <w:rsid w:val="594D1ED9"/>
    <w:rsid w:val="5952CBEC"/>
    <w:rsid w:val="595A7E6C"/>
    <w:rsid w:val="5964785C"/>
    <w:rsid w:val="5969B4FF"/>
    <w:rsid w:val="596E1857"/>
    <w:rsid w:val="5974ED04"/>
    <w:rsid w:val="5979A24C"/>
    <w:rsid w:val="5979EF76"/>
    <w:rsid w:val="5992AF77"/>
    <w:rsid w:val="59937F97"/>
    <w:rsid w:val="59986D8F"/>
    <w:rsid w:val="59B36381"/>
    <w:rsid w:val="59BA47F8"/>
    <w:rsid w:val="59C38B59"/>
    <w:rsid w:val="59CE0312"/>
    <w:rsid w:val="59DD195C"/>
    <w:rsid w:val="59E43239"/>
    <w:rsid w:val="59F0A9CA"/>
    <w:rsid w:val="59F413D2"/>
    <w:rsid w:val="5A0B8366"/>
    <w:rsid w:val="5A101278"/>
    <w:rsid w:val="5A11E319"/>
    <w:rsid w:val="5A16CC76"/>
    <w:rsid w:val="5A1AED2B"/>
    <w:rsid w:val="5A20C739"/>
    <w:rsid w:val="5A22DE47"/>
    <w:rsid w:val="5A2358F3"/>
    <w:rsid w:val="5A2A20D9"/>
    <w:rsid w:val="5A2C126C"/>
    <w:rsid w:val="5A311EA5"/>
    <w:rsid w:val="5A355F25"/>
    <w:rsid w:val="5A3CB7EC"/>
    <w:rsid w:val="5A4F579F"/>
    <w:rsid w:val="5A5E2D0D"/>
    <w:rsid w:val="5A722796"/>
    <w:rsid w:val="5A7D0B24"/>
    <w:rsid w:val="5A8668B9"/>
    <w:rsid w:val="5A87E046"/>
    <w:rsid w:val="5AD5B352"/>
    <w:rsid w:val="5AD95A81"/>
    <w:rsid w:val="5ADB71CF"/>
    <w:rsid w:val="5AF59C93"/>
    <w:rsid w:val="5B05175B"/>
    <w:rsid w:val="5B07ECAE"/>
    <w:rsid w:val="5B185D8D"/>
    <w:rsid w:val="5B1AFA67"/>
    <w:rsid w:val="5B2DE4DC"/>
    <w:rsid w:val="5B368298"/>
    <w:rsid w:val="5B41E5DD"/>
    <w:rsid w:val="5B4F2EEA"/>
    <w:rsid w:val="5B55C5B2"/>
    <w:rsid w:val="5B5928B2"/>
    <w:rsid w:val="5B66348A"/>
    <w:rsid w:val="5B7A204E"/>
    <w:rsid w:val="5B7A8CC5"/>
    <w:rsid w:val="5B835974"/>
    <w:rsid w:val="5B8C18D9"/>
    <w:rsid w:val="5B96E255"/>
    <w:rsid w:val="5B980D14"/>
    <w:rsid w:val="5B9B26E0"/>
    <w:rsid w:val="5BCC620C"/>
    <w:rsid w:val="5BDD1046"/>
    <w:rsid w:val="5BF34C6E"/>
    <w:rsid w:val="5BF76D2A"/>
    <w:rsid w:val="5C208F45"/>
    <w:rsid w:val="5C2CCDFD"/>
    <w:rsid w:val="5C304A06"/>
    <w:rsid w:val="5C39983E"/>
    <w:rsid w:val="5C42A479"/>
    <w:rsid w:val="5C446092"/>
    <w:rsid w:val="5C5896E2"/>
    <w:rsid w:val="5C6618B5"/>
    <w:rsid w:val="5C6E6648"/>
    <w:rsid w:val="5C74DCF0"/>
    <w:rsid w:val="5C807310"/>
    <w:rsid w:val="5C820BEB"/>
    <w:rsid w:val="5C84B090"/>
    <w:rsid w:val="5C91D2A1"/>
    <w:rsid w:val="5C9312FA"/>
    <w:rsid w:val="5C96F9B9"/>
    <w:rsid w:val="5CAA6D24"/>
    <w:rsid w:val="5CAC9FFE"/>
    <w:rsid w:val="5CB31585"/>
    <w:rsid w:val="5CB3CEB4"/>
    <w:rsid w:val="5CBB1394"/>
    <w:rsid w:val="5CBB455C"/>
    <w:rsid w:val="5CBE444B"/>
    <w:rsid w:val="5CC77880"/>
    <w:rsid w:val="5CC9A71B"/>
    <w:rsid w:val="5CD9F103"/>
    <w:rsid w:val="5CE47FB2"/>
    <w:rsid w:val="5CFBDD60"/>
    <w:rsid w:val="5CFEA79C"/>
    <w:rsid w:val="5D0ED0F2"/>
    <w:rsid w:val="5D1CB982"/>
    <w:rsid w:val="5D1D3AE6"/>
    <w:rsid w:val="5D1D9A51"/>
    <w:rsid w:val="5D234072"/>
    <w:rsid w:val="5D32DD91"/>
    <w:rsid w:val="5D52CE5D"/>
    <w:rsid w:val="5D5F86B1"/>
    <w:rsid w:val="5D61378D"/>
    <w:rsid w:val="5D6EE966"/>
    <w:rsid w:val="5D7B7513"/>
    <w:rsid w:val="5D7D9952"/>
    <w:rsid w:val="5D8149B8"/>
    <w:rsid w:val="5D8E2924"/>
    <w:rsid w:val="5D95800A"/>
    <w:rsid w:val="5D9FA9D6"/>
    <w:rsid w:val="5DA39FB9"/>
    <w:rsid w:val="5DA596A1"/>
    <w:rsid w:val="5DA7BCBF"/>
    <w:rsid w:val="5DA87F5A"/>
    <w:rsid w:val="5DB71583"/>
    <w:rsid w:val="5DB765D3"/>
    <w:rsid w:val="5DC30165"/>
    <w:rsid w:val="5DC551DA"/>
    <w:rsid w:val="5DC831D3"/>
    <w:rsid w:val="5DD646B1"/>
    <w:rsid w:val="5DDB4284"/>
    <w:rsid w:val="5DE6B670"/>
    <w:rsid w:val="5DF98904"/>
    <w:rsid w:val="5E02D254"/>
    <w:rsid w:val="5E0BC18A"/>
    <w:rsid w:val="5E0C22FA"/>
    <w:rsid w:val="5E2E85FA"/>
    <w:rsid w:val="5E3749B8"/>
    <w:rsid w:val="5E49C585"/>
    <w:rsid w:val="5E589767"/>
    <w:rsid w:val="5E62D037"/>
    <w:rsid w:val="5E690211"/>
    <w:rsid w:val="5E712BEE"/>
    <w:rsid w:val="5E72D5D8"/>
    <w:rsid w:val="5E759CBC"/>
    <w:rsid w:val="5E764A0D"/>
    <w:rsid w:val="5E979F7A"/>
    <w:rsid w:val="5EA56F9B"/>
    <w:rsid w:val="5EDE9A42"/>
    <w:rsid w:val="5EF2BD85"/>
    <w:rsid w:val="5F073FE2"/>
    <w:rsid w:val="5F0DED3E"/>
    <w:rsid w:val="5F0F683F"/>
    <w:rsid w:val="5F1EDD2D"/>
    <w:rsid w:val="5F2E0917"/>
    <w:rsid w:val="5F4C38A7"/>
    <w:rsid w:val="5F4EE106"/>
    <w:rsid w:val="5F536EE2"/>
    <w:rsid w:val="5F5F17BB"/>
    <w:rsid w:val="5F6A3754"/>
    <w:rsid w:val="5F6E5575"/>
    <w:rsid w:val="5F73BEA0"/>
    <w:rsid w:val="5F76D7A7"/>
    <w:rsid w:val="5F789B04"/>
    <w:rsid w:val="5F83F90E"/>
    <w:rsid w:val="5F96A809"/>
    <w:rsid w:val="5F983122"/>
    <w:rsid w:val="5F9C82F4"/>
    <w:rsid w:val="5FB7A860"/>
    <w:rsid w:val="5FB8773B"/>
    <w:rsid w:val="5FC2C403"/>
    <w:rsid w:val="5FE88315"/>
    <w:rsid w:val="5FF7CFCC"/>
    <w:rsid w:val="60039BF6"/>
    <w:rsid w:val="6003C12C"/>
    <w:rsid w:val="60076E2F"/>
    <w:rsid w:val="600E1B4A"/>
    <w:rsid w:val="6012A4D8"/>
    <w:rsid w:val="601E469C"/>
    <w:rsid w:val="602D543B"/>
    <w:rsid w:val="6030FF2F"/>
    <w:rsid w:val="60402563"/>
    <w:rsid w:val="6052A4CB"/>
    <w:rsid w:val="60620717"/>
    <w:rsid w:val="6063B3FF"/>
    <w:rsid w:val="60642C88"/>
    <w:rsid w:val="608344EA"/>
    <w:rsid w:val="608600A4"/>
    <w:rsid w:val="60AB0B1E"/>
    <w:rsid w:val="60B1C3BE"/>
    <w:rsid w:val="60BE2DB1"/>
    <w:rsid w:val="60BE61B8"/>
    <w:rsid w:val="60BFE3DE"/>
    <w:rsid w:val="60C0C646"/>
    <w:rsid w:val="60CF1F3E"/>
    <w:rsid w:val="6101472E"/>
    <w:rsid w:val="610EBEB9"/>
    <w:rsid w:val="6129FFC3"/>
    <w:rsid w:val="6134F76A"/>
    <w:rsid w:val="613C3DDD"/>
    <w:rsid w:val="6145D7E7"/>
    <w:rsid w:val="6152E934"/>
    <w:rsid w:val="615B5B6D"/>
    <w:rsid w:val="615F11D2"/>
    <w:rsid w:val="617116D8"/>
    <w:rsid w:val="617471AC"/>
    <w:rsid w:val="6174B0B5"/>
    <w:rsid w:val="617616F4"/>
    <w:rsid w:val="6178C1CF"/>
    <w:rsid w:val="617AB1F7"/>
    <w:rsid w:val="6182CF52"/>
    <w:rsid w:val="61947887"/>
    <w:rsid w:val="61970471"/>
    <w:rsid w:val="6199AEE6"/>
    <w:rsid w:val="61A6FDB6"/>
    <w:rsid w:val="61AFF252"/>
    <w:rsid w:val="61B1777A"/>
    <w:rsid w:val="61B9EA3C"/>
    <w:rsid w:val="61C08F3D"/>
    <w:rsid w:val="61C0F189"/>
    <w:rsid w:val="61C18452"/>
    <w:rsid w:val="61CD1937"/>
    <w:rsid w:val="61E74033"/>
    <w:rsid w:val="61E78667"/>
    <w:rsid w:val="61E91591"/>
    <w:rsid w:val="61F790A3"/>
    <w:rsid w:val="61FBC4D5"/>
    <w:rsid w:val="622A9E37"/>
    <w:rsid w:val="62361A19"/>
    <w:rsid w:val="624151F9"/>
    <w:rsid w:val="624389A5"/>
    <w:rsid w:val="624515FE"/>
    <w:rsid w:val="624ECC45"/>
    <w:rsid w:val="6263BC80"/>
    <w:rsid w:val="6276F1BA"/>
    <w:rsid w:val="627F7456"/>
    <w:rsid w:val="6290A774"/>
    <w:rsid w:val="62983864"/>
    <w:rsid w:val="62B12830"/>
    <w:rsid w:val="62B539E6"/>
    <w:rsid w:val="62F46362"/>
    <w:rsid w:val="62FB1A15"/>
    <w:rsid w:val="6301181A"/>
    <w:rsid w:val="631A93E9"/>
    <w:rsid w:val="6321518C"/>
    <w:rsid w:val="632517C2"/>
    <w:rsid w:val="63293ECD"/>
    <w:rsid w:val="633858CE"/>
    <w:rsid w:val="633FBAA5"/>
    <w:rsid w:val="63416DDC"/>
    <w:rsid w:val="63430A31"/>
    <w:rsid w:val="63485846"/>
    <w:rsid w:val="634E778D"/>
    <w:rsid w:val="634F46CD"/>
    <w:rsid w:val="636FDB94"/>
    <w:rsid w:val="637CA4DD"/>
    <w:rsid w:val="6386DE9D"/>
    <w:rsid w:val="6395FFA7"/>
    <w:rsid w:val="639DB940"/>
    <w:rsid w:val="63BDBD9E"/>
    <w:rsid w:val="63C8A121"/>
    <w:rsid w:val="63C957DC"/>
    <w:rsid w:val="63E3D93C"/>
    <w:rsid w:val="63E81459"/>
    <w:rsid w:val="63EC0F00"/>
    <w:rsid w:val="63F7BAFA"/>
    <w:rsid w:val="63FDB1CC"/>
    <w:rsid w:val="64113F0A"/>
    <w:rsid w:val="64142D6B"/>
    <w:rsid w:val="6417336E"/>
    <w:rsid w:val="6419597A"/>
    <w:rsid w:val="641CE5E7"/>
    <w:rsid w:val="6422A381"/>
    <w:rsid w:val="64260F81"/>
    <w:rsid w:val="642E1A14"/>
    <w:rsid w:val="643B9674"/>
    <w:rsid w:val="643FA7B3"/>
    <w:rsid w:val="64545794"/>
    <w:rsid w:val="6457F9E1"/>
    <w:rsid w:val="645C7EA7"/>
    <w:rsid w:val="645D7C05"/>
    <w:rsid w:val="6469BDFB"/>
    <w:rsid w:val="648BDDF2"/>
    <w:rsid w:val="649872BA"/>
    <w:rsid w:val="649D2AD9"/>
    <w:rsid w:val="64A727BA"/>
    <w:rsid w:val="64AFFE30"/>
    <w:rsid w:val="64B03382"/>
    <w:rsid w:val="64B12609"/>
    <w:rsid w:val="64B456AD"/>
    <w:rsid w:val="64BBFE3F"/>
    <w:rsid w:val="64CFBF82"/>
    <w:rsid w:val="64E52E2C"/>
    <w:rsid w:val="651092CC"/>
    <w:rsid w:val="651832DD"/>
    <w:rsid w:val="652398CA"/>
    <w:rsid w:val="654F11D7"/>
    <w:rsid w:val="6555073B"/>
    <w:rsid w:val="6565C482"/>
    <w:rsid w:val="6587BAB8"/>
    <w:rsid w:val="658BA119"/>
    <w:rsid w:val="658E9F43"/>
    <w:rsid w:val="65958287"/>
    <w:rsid w:val="6596983F"/>
    <w:rsid w:val="659D345C"/>
    <w:rsid w:val="659D9C78"/>
    <w:rsid w:val="65A1309A"/>
    <w:rsid w:val="65C27582"/>
    <w:rsid w:val="65D56F57"/>
    <w:rsid w:val="65DD00B8"/>
    <w:rsid w:val="65E12022"/>
    <w:rsid w:val="65FC63D6"/>
    <w:rsid w:val="65FF6748"/>
    <w:rsid w:val="66042F9B"/>
    <w:rsid w:val="6610E2D7"/>
    <w:rsid w:val="66209112"/>
    <w:rsid w:val="6622C484"/>
    <w:rsid w:val="663F2013"/>
    <w:rsid w:val="664FF825"/>
    <w:rsid w:val="665359C1"/>
    <w:rsid w:val="6653F5C3"/>
    <w:rsid w:val="665CCBC6"/>
    <w:rsid w:val="6667D76F"/>
    <w:rsid w:val="666F9FA1"/>
    <w:rsid w:val="6673CD7D"/>
    <w:rsid w:val="668EB173"/>
    <w:rsid w:val="669F0B1A"/>
    <w:rsid w:val="669FF541"/>
    <w:rsid w:val="66A18E43"/>
    <w:rsid w:val="66AF0B83"/>
    <w:rsid w:val="66BE40C5"/>
    <w:rsid w:val="66CB1F8A"/>
    <w:rsid w:val="66D09CB8"/>
    <w:rsid w:val="66DB44A2"/>
    <w:rsid w:val="66F07866"/>
    <w:rsid w:val="66FC46E3"/>
    <w:rsid w:val="67029BDF"/>
    <w:rsid w:val="67030BCC"/>
    <w:rsid w:val="671111F6"/>
    <w:rsid w:val="6732F474"/>
    <w:rsid w:val="67397A73"/>
    <w:rsid w:val="6742A3D4"/>
    <w:rsid w:val="6743B760"/>
    <w:rsid w:val="674A6833"/>
    <w:rsid w:val="674F8F90"/>
    <w:rsid w:val="675576B1"/>
    <w:rsid w:val="67678402"/>
    <w:rsid w:val="677A68DB"/>
    <w:rsid w:val="677B3CD4"/>
    <w:rsid w:val="677B46AC"/>
    <w:rsid w:val="67854B17"/>
    <w:rsid w:val="6785DBB6"/>
    <w:rsid w:val="6798ACE1"/>
    <w:rsid w:val="67B205B8"/>
    <w:rsid w:val="67C0F8BD"/>
    <w:rsid w:val="67C2CC7C"/>
    <w:rsid w:val="67C8161E"/>
    <w:rsid w:val="67D27D32"/>
    <w:rsid w:val="67DAD9F6"/>
    <w:rsid w:val="67DAE388"/>
    <w:rsid w:val="67E6B606"/>
    <w:rsid w:val="67EED153"/>
    <w:rsid w:val="67F5E198"/>
    <w:rsid w:val="67F83EEE"/>
    <w:rsid w:val="67FBBB32"/>
    <w:rsid w:val="6804D076"/>
    <w:rsid w:val="68215C4C"/>
    <w:rsid w:val="682321EE"/>
    <w:rsid w:val="6823F7FD"/>
    <w:rsid w:val="682B86DF"/>
    <w:rsid w:val="683B1276"/>
    <w:rsid w:val="683F725B"/>
    <w:rsid w:val="683F849C"/>
    <w:rsid w:val="6846D769"/>
    <w:rsid w:val="684A8B0A"/>
    <w:rsid w:val="684E8CEF"/>
    <w:rsid w:val="685309D4"/>
    <w:rsid w:val="6877CA02"/>
    <w:rsid w:val="687A46C7"/>
    <w:rsid w:val="6882350F"/>
    <w:rsid w:val="6887061D"/>
    <w:rsid w:val="688EEB4A"/>
    <w:rsid w:val="6893C7D2"/>
    <w:rsid w:val="68947A28"/>
    <w:rsid w:val="6897ED4E"/>
    <w:rsid w:val="68A80F9A"/>
    <w:rsid w:val="68CBA200"/>
    <w:rsid w:val="68D54D22"/>
    <w:rsid w:val="68E7B040"/>
    <w:rsid w:val="68E7CA17"/>
    <w:rsid w:val="68E9A859"/>
    <w:rsid w:val="68EB2AAF"/>
    <w:rsid w:val="69023398"/>
    <w:rsid w:val="690945E8"/>
    <w:rsid w:val="6912BA3C"/>
    <w:rsid w:val="69237DB2"/>
    <w:rsid w:val="692D0795"/>
    <w:rsid w:val="6947A82C"/>
    <w:rsid w:val="6948EB4B"/>
    <w:rsid w:val="6953FF96"/>
    <w:rsid w:val="695B7C9F"/>
    <w:rsid w:val="695F23CC"/>
    <w:rsid w:val="6963B83B"/>
    <w:rsid w:val="696771BC"/>
    <w:rsid w:val="697451A3"/>
    <w:rsid w:val="69787B70"/>
    <w:rsid w:val="69870290"/>
    <w:rsid w:val="698767C3"/>
    <w:rsid w:val="69959D64"/>
    <w:rsid w:val="69A46335"/>
    <w:rsid w:val="69A74128"/>
    <w:rsid w:val="69B6D15B"/>
    <w:rsid w:val="69BA820D"/>
    <w:rsid w:val="69BC3800"/>
    <w:rsid w:val="69C0CA70"/>
    <w:rsid w:val="69C77C33"/>
    <w:rsid w:val="69CA1243"/>
    <w:rsid w:val="69CD72B8"/>
    <w:rsid w:val="69D60AFB"/>
    <w:rsid w:val="69DAC855"/>
    <w:rsid w:val="69E92735"/>
    <w:rsid w:val="69EF0FA3"/>
    <w:rsid w:val="69F43007"/>
    <w:rsid w:val="6A0AEF2C"/>
    <w:rsid w:val="6A0EAD9C"/>
    <w:rsid w:val="6A286F19"/>
    <w:rsid w:val="6A3E43C9"/>
    <w:rsid w:val="6A441C6E"/>
    <w:rsid w:val="6A4C39E2"/>
    <w:rsid w:val="6A56A702"/>
    <w:rsid w:val="6A5A7DA8"/>
    <w:rsid w:val="6A5E4258"/>
    <w:rsid w:val="6A73F075"/>
    <w:rsid w:val="6A769A0D"/>
    <w:rsid w:val="6A799E9E"/>
    <w:rsid w:val="6A8F45BA"/>
    <w:rsid w:val="6A98FD17"/>
    <w:rsid w:val="6A99F389"/>
    <w:rsid w:val="6AA4B6AD"/>
    <w:rsid w:val="6AAE1D59"/>
    <w:rsid w:val="6AB65578"/>
    <w:rsid w:val="6AC91197"/>
    <w:rsid w:val="6ADB2104"/>
    <w:rsid w:val="6ADDE519"/>
    <w:rsid w:val="6AE1BDB5"/>
    <w:rsid w:val="6AE8D550"/>
    <w:rsid w:val="6AF1B1F9"/>
    <w:rsid w:val="6B0FD642"/>
    <w:rsid w:val="6B22E90E"/>
    <w:rsid w:val="6B252A49"/>
    <w:rsid w:val="6B2F260F"/>
    <w:rsid w:val="6B3E17C3"/>
    <w:rsid w:val="6B40196A"/>
    <w:rsid w:val="6B40B050"/>
    <w:rsid w:val="6B45F8CB"/>
    <w:rsid w:val="6B57B438"/>
    <w:rsid w:val="6B67ED78"/>
    <w:rsid w:val="6B69FDF4"/>
    <w:rsid w:val="6B701719"/>
    <w:rsid w:val="6B71AA23"/>
    <w:rsid w:val="6B8B5351"/>
    <w:rsid w:val="6B8F5428"/>
    <w:rsid w:val="6B91CFDE"/>
    <w:rsid w:val="6B940B52"/>
    <w:rsid w:val="6BA72A0D"/>
    <w:rsid w:val="6BBC9F9D"/>
    <w:rsid w:val="6C1A22D8"/>
    <w:rsid w:val="6C24F782"/>
    <w:rsid w:val="6C27BDC7"/>
    <w:rsid w:val="6C28C0C4"/>
    <w:rsid w:val="6C3F6F6B"/>
    <w:rsid w:val="6C4A05E5"/>
    <w:rsid w:val="6C56EDC9"/>
    <w:rsid w:val="6C606A47"/>
    <w:rsid w:val="6C65107A"/>
    <w:rsid w:val="6C728176"/>
    <w:rsid w:val="6C8574A7"/>
    <w:rsid w:val="6C8986BA"/>
    <w:rsid w:val="6CC14366"/>
    <w:rsid w:val="6CC16320"/>
    <w:rsid w:val="6CC42C8B"/>
    <w:rsid w:val="6CCD999B"/>
    <w:rsid w:val="6CD652C7"/>
    <w:rsid w:val="6CE35272"/>
    <w:rsid w:val="6CE585DE"/>
    <w:rsid w:val="6CE652B8"/>
    <w:rsid w:val="6CEBF079"/>
    <w:rsid w:val="6CF2AFE8"/>
    <w:rsid w:val="6D0101B3"/>
    <w:rsid w:val="6D07F7F1"/>
    <w:rsid w:val="6D1B0F8A"/>
    <w:rsid w:val="6D34F994"/>
    <w:rsid w:val="6D4466FB"/>
    <w:rsid w:val="6D47D135"/>
    <w:rsid w:val="6D4ECF78"/>
    <w:rsid w:val="6D4F17BC"/>
    <w:rsid w:val="6D5D0F92"/>
    <w:rsid w:val="6D701D9B"/>
    <w:rsid w:val="6D769304"/>
    <w:rsid w:val="6D79A821"/>
    <w:rsid w:val="6D8C9BA8"/>
    <w:rsid w:val="6D8D7D9D"/>
    <w:rsid w:val="6DAD25F4"/>
    <w:rsid w:val="6DD3B478"/>
    <w:rsid w:val="6DD82B44"/>
    <w:rsid w:val="6DDA255F"/>
    <w:rsid w:val="6DE1A66D"/>
    <w:rsid w:val="6DF6816C"/>
    <w:rsid w:val="6E0F994F"/>
    <w:rsid w:val="6E1BA83F"/>
    <w:rsid w:val="6E35948F"/>
    <w:rsid w:val="6E388886"/>
    <w:rsid w:val="6E395C30"/>
    <w:rsid w:val="6E4D630B"/>
    <w:rsid w:val="6E60AB3A"/>
    <w:rsid w:val="6E63FB54"/>
    <w:rsid w:val="6E6CAA48"/>
    <w:rsid w:val="6E76F252"/>
    <w:rsid w:val="6E7A6C62"/>
    <w:rsid w:val="6E7A9D53"/>
    <w:rsid w:val="6E89FADB"/>
    <w:rsid w:val="6E9052A9"/>
    <w:rsid w:val="6EA8B707"/>
    <w:rsid w:val="6EAB45BD"/>
    <w:rsid w:val="6EB7BFA8"/>
    <w:rsid w:val="6EC7EA5F"/>
    <w:rsid w:val="6ECB8D10"/>
    <w:rsid w:val="6EE2F89F"/>
    <w:rsid w:val="6EEC8596"/>
    <w:rsid w:val="6EF3A81D"/>
    <w:rsid w:val="6EF81180"/>
    <w:rsid w:val="6EFF9E61"/>
    <w:rsid w:val="6F13D138"/>
    <w:rsid w:val="6F26EC4E"/>
    <w:rsid w:val="6F2808AB"/>
    <w:rsid w:val="6F3BE93E"/>
    <w:rsid w:val="6F3E8C13"/>
    <w:rsid w:val="6F7C0493"/>
    <w:rsid w:val="6F89C085"/>
    <w:rsid w:val="6F8A9618"/>
    <w:rsid w:val="6F8B8EEB"/>
    <w:rsid w:val="6F9AF00F"/>
    <w:rsid w:val="6F9C36DD"/>
    <w:rsid w:val="6F9D4745"/>
    <w:rsid w:val="6FA781A6"/>
    <w:rsid w:val="6FB6FC51"/>
    <w:rsid w:val="6FBD3E90"/>
    <w:rsid w:val="6FC12935"/>
    <w:rsid w:val="6FCBC7B6"/>
    <w:rsid w:val="6FCF9741"/>
    <w:rsid w:val="6FD36154"/>
    <w:rsid w:val="6FE020AC"/>
    <w:rsid w:val="6FE46059"/>
    <w:rsid w:val="6FF2E2E4"/>
    <w:rsid w:val="6FF3091E"/>
    <w:rsid w:val="7009596D"/>
    <w:rsid w:val="700EDF39"/>
    <w:rsid w:val="70236B7F"/>
    <w:rsid w:val="7029993C"/>
    <w:rsid w:val="702F07C7"/>
    <w:rsid w:val="702FCC14"/>
    <w:rsid w:val="70330549"/>
    <w:rsid w:val="703ACD80"/>
    <w:rsid w:val="703B0E98"/>
    <w:rsid w:val="704B7BF9"/>
    <w:rsid w:val="704FF06E"/>
    <w:rsid w:val="70572F2C"/>
    <w:rsid w:val="70584A21"/>
    <w:rsid w:val="70622B66"/>
    <w:rsid w:val="70679E9A"/>
    <w:rsid w:val="7067BDD9"/>
    <w:rsid w:val="706B7D8A"/>
    <w:rsid w:val="706CFE94"/>
    <w:rsid w:val="707FC36B"/>
    <w:rsid w:val="70800E5B"/>
    <w:rsid w:val="709408F3"/>
    <w:rsid w:val="7097ED4B"/>
    <w:rsid w:val="70A2AC36"/>
    <w:rsid w:val="70ABE462"/>
    <w:rsid w:val="70D2635C"/>
    <w:rsid w:val="70D7A22B"/>
    <w:rsid w:val="70E3CC02"/>
    <w:rsid w:val="70E52867"/>
    <w:rsid w:val="70E91F41"/>
    <w:rsid w:val="70EBBF7A"/>
    <w:rsid w:val="7106384D"/>
    <w:rsid w:val="711343CA"/>
    <w:rsid w:val="71236518"/>
    <w:rsid w:val="712D603F"/>
    <w:rsid w:val="712EA8C3"/>
    <w:rsid w:val="712FEF00"/>
    <w:rsid w:val="71340656"/>
    <w:rsid w:val="713E9E30"/>
    <w:rsid w:val="71445A16"/>
    <w:rsid w:val="71465ADE"/>
    <w:rsid w:val="714B3FD0"/>
    <w:rsid w:val="715F6D7F"/>
    <w:rsid w:val="716180FA"/>
    <w:rsid w:val="71679E10"/>
    <w:rsid w:val="71768D6A"/>
    <w:rsid w:val="7181FC47"/>
    <w:rsid w:val="718A4678"/>
    <w:rsid w:val="718BCD3D"/>
    <w:rsid w:val="71926F92"/>
    <w:rsid w:val="7197F7B8"/>
    <w:rsid w:val="71A84A28"/>
    <w:rsid w:val="71B418EF"/>
    <w:rsid w:val="71BEA815"/>
    <w:rsid w:val="71DDCA91"/>
    <w:rsid w:val="71F3573C"/>
    <w:rsid w:val="7202BE9B"/>
    <w:rsid w:val="7218F547"/>
    <w:rsid w:val="721FB4E1"/>
    <w:rsid w:val="722F93DC"/>
    <w:rsid w:val="724003FF"/>
    <w:rsid w:val="72400C4B"/>
    <w:rsid w:val="7251085C"/>
    <w:rsid w:val="7253F4F6"/>
    <w:rsid w:val="7254B059"/>
    <w:rsid w:val="72556B90"/>
    <w:rsid w:val="7255D95C"/>
    <w:rsid w:val="725781BB"/>
    <w:rsid w:val="7263997C"/>
    <w:rsid w:val="7265E9FD"/>
    <w:rsid w:val="72783029"/>
    <w:rsid w:val="727EAFB8"/>
    <w:rsid w:val="728F2721"/>
    <w:rsid w:val="72946D3B"/>
    <w:rsid w:val="729B9B6F"/>
    <w:rsid w:val="729BC3AF"/>
    <w:rsid w:val="729DA986"/>
    <w:rsid w:val="72A172F2"/>
    <w:rsid w:val="72A7BAAA"/>
    <w:rsid w:val="72BA0A24"/>
    <w:rsid w:val="72BE4635"/>
    <w:rsid w:val="72C129C7"/>
    <w:rsid w:val="72D5F14A"/>
    <w:rsid w:val="72DCD8B5"/>
    <w:rsid w:val="72DD9FE5"/>
    <w:rsid w:val="72DF40A2"/>
    <w:rsid w:val="72E12A60"/>
    <w:rsid w:val="72E5BFE5"/>
    <w:rsid w:val="72EF90EB"/>
    <w:rsid w:val="72F685F8"/>
    <w:rsid w:val="72F8E9BF"/>
    <w:rsid w:val="73112E5C"/>
    <w:rsid w:val="7317F5CF"/>
    <w:rsid w:val="731810CA"/>
    <w:rsid w:val="73307BD4"/>
    <w:rsid w:val="733B9ED8"/>
    <w:rsid w:val="733C2C9A"/>
    <w:rsid w:val="7346FB19"/>
    <w:rsid w:val="73492827"/>
    <w:rsid w:val="73493A3A"/>
    <w:rsid w:val="734CA0B1"/>
    <w:rsid w:val="7352FDCF"/>
    <w:rsid w:val="735503D6"/>
    <w:rsid w:val="73551C42"/>
    <w:rsid w:val="73564A26"/>
    <w:rsid w:val="73725386"/>
    <w:rsid w:val="737E7213"/>
    <w:rsid w:val="73A3480C"/>
    <w:rsid w:val="73B3AAF5"/>
    <w:rsid w:val="73BA9E04"/>
    <w:rsid w:val="73BFBC2E"/>
    <w:rsid w:val="73C06AD7"/>
    <w:rsid w:val="73CCB689"/>
    <w:rsid w:val="73D4E7E1"/>
    <w:rsid w:val="73D545AF"/>
    <w:rsid w:val="73D7677F"/>
    <w:rsid w:val="73E0345C"/>
    <w:rsid w:val="73EAC58E"/>
    <w:rsid w:val="73EB04EB"/>
    <w:rsid w:val="73F61959"/>
    <w:rsid w:val="73F88E6C"/>
    <w:rsid w:val="73FA56E2"/>
    <w:rsid w:val="73FCABAE"/>
    <w:rsid w:val="7410A367"/>
    <w:rsid w:val="7412FB37"/>
    <w:rsid w:val="741E7006"/>
    <w:rsid w:val="7420C554"/>
    <w:rsid w:val="7421FCA4"/>
    <w:rsid w:val="742A66DB"/>
    <w:rsid w:val="7433993B"/>
    <w:rsid w:val="743C8896"/>
    <w:rsid w:val="745287B1"/>
    <w:rsid w:val="745CD6BC"/>
    <w:rsid w:val="7476EF10"/>
    <w:rsid w:val="747F8D5C"/>
    <w:rsid w:val="7491D9FE"/>
    <w:rsid w:val="749B4F1F"/>
    <w:rsid w:val="74AAB1A6"/>
    <w:rsid w:val="74BEF3DE"/>
    <w:rsid w:val="74C04A9D"/>
    <w:rsid w:val="74D5EFE6"/>
    <w:rsid w:val="74DDAE1D"/>
    <w:rsid w:val="74F6E5B6"/>
    <w:rsid w:val="75004BBA"/>
    <w:rsid w:val="7500AEDA"/>
    <w:rsid w:val="750C2D49"/>
    <w:rsid w:val="75126266"/>
    <w:rsid w:val="7512D696"/>
    <w:rsid w:val="75228E9B"/>
    <w:rsid w:val="7523ECDD"/>
    <w:rsid w:val="75265D38"/>
    <w:rsid w:val="753BA309"/>
    <w:rsid w:val="754C3595"/>
    <w:rsid w:val="754DC743"/>
    <w:rsid w:val="75501C18"/>
    <w:rsid w:val="75646E15"/>
    <w:rsid w:val="7569974D"/>
    <w:rsid w:val="7569D908"/>
    <w:rsid w:val="756EF21B"/>
    <w:rsid w:val="757403A6"/>
    <w:rsid w:val="757D0D71"/>
    <w:rsid w:val="7588843C"/>
    <w:rsid w:val="758A01C5"/>
    <w:rsid w:val="7593A1F8"/>
    <w:rsid w:val="75A658A8"/>
    <w:rsid w:val="75B6329E"/>
    <w:rsid w:val="75B751B6"/>
    <w:rsid w:val="75B77A8D"/>
    <w:rsid w:val="75BA6BC7"/>
    <w:rsid w:val="75BE2B43"/>
    <w:rsid w:val="75C6E6CC"/>
    <w:rsid w:val="75CC8EEC"/>
    <w:rsid w:val="75CE7481"/>
    <w:rsid w:val="75DC3F5A"/>
    <w:rsid w:val="760CDA58"/>
    <w:rsid w:val="76119865"/>
    <w:rsid w:val="7619F19B"/>
    <w:rsid w:val="761CBEBE"/>
    <w:rsid w:val="761E3AF5"/>
    <w:rsid w:val="761F01EE"/>
    <w:rsid w:val="7624C4F4"/>
    <w:rsid w:val="762BD6E2"/>
    <w:rsid w:val="7642EE80"/>
    <w:rsid w:val="765445F0"/>
    <w:rsid w:val="76549353"/>
    <w:rsid w:val="7677B84A"/>
    <w:rsid w:val="767E26CE"/>
    <w:rsid w:val="7696998F"/>
    <w:rsid w:val="76A02CBC"/>
    <w:rsid w:val="76A90217"/>
    <w:rsid w:val="76B050C6"/>
    <w:rsid w:val="76B81B29"/>
    <w:rsid w:val="76CA50C2"/>
    <w:rsid w:val="76DAD81C"/>
    <w:rsid w:val="76EE1B41"/>
    <w:rsid w:val="76F0817F"/>
    <w:rsid w:val="76F2B5DB"/>
    <w:rsid w:val="770202E0"/>
    <w:rsid w:val="772178A8"/>
    <w:rsid w:val="772A7388"/>
    <w:rsid w:val="7742498A"/>
    <w:rsid w:val="7743B04E"/>
    <w:rsid w:val="774538C2"/>
    <w:rsid w:val="7749FC81"/>
    <w:rsid w:val="7760CD2D"/>
    <w:rsid w:val="7786D707"/>
    <w:rsid w:val="7788339E"/>
    <w:rsid w:val="778CAEC6"/>
    <w:rsid w:val="77955009"/>
    <w:rsid w:val="779E47EC"/>
    <w:rsid w:val="77A1BD12"/>
    <w:rsid w:val="77A50CDB"/>
    <w:rsid w:val="77A97BC0"/>
    <w:rsid w:val="77B9BDCE"/>
    <w:rsid w:val="77BD84CE"/>
    <w:rsid w:val="77C2883D"/>
    <w:rsid w:val="77C7CCA4"/>
    <w:rsid w:val="77DD3C70"/>
    <w:rsid w:val="77EB30B7"/>
    <w:rsid w:val="7801D574"/>
    <w:rsid w:val="78034889"/>
    <w:rsid w:val="7806340B"/>
    <w:rsid w:val="781E0B15"/>
    <w:rsid w:val="782643DB"/>
    <w:rsid w:val="782A31C6"/>
    <w:rsid w:val="782B6989"/>
    <w:rsid w:val="7857EBB7"/>
    <w:rsid w:val="785C8CB0"/>
    <w:rsid w:val="785F699C"/>
    <w:rsid w:val="787F5914"/>
    <w:rsid w:val="7883D482"/>
    <w:rsid w:val="7885ABEE"/>
    <w:rsid w:val="78882006"/>
    <w:rsid w:val="7888DBAE"/>
    <w:rsid w:val="788B1D3D"/>
    <w:rsid w:val="788C6297"/>
    <w:rsid w:val="78931EDE"/>
    <w:rsid w:val="78A5ADEB"/>
    <w:rsid w:val="78AB6881"/>
    <w:rsid w:val="78B1FB08"/>
    <w:rsid w:val="78BD9405"/>
    <w:rsid w:val="78C792EE"/>
    <w:rsid w:val="78D1C7A5"/>
    <w:rsid w:val="78D49EE0"/>
    <w:rsid w:val="78D75E67"/>
    <w:rsid w:val="78EF77C8"/>
    <w:rsid w:val="79011ADE"/>
    <w:rsid w:val="79027F4F"/>
    <w:rsid w:val="79129142"/>
    <w:rsid w:val="7913746E"/>
    <w:rsid w:val="791B215D"/>
    <w:rsid w:val="7925A7D5"/>
    <w:rsid w:val="79300680"/>
    <w:rsid w:val="793303A2"/>
    <w:rsid w:val="79342AF5"/>
    <w:rsid w:val="79354CBA"/>
    <w:rsid w:val="7938E918"/>
    <w:rsid w:val="7948DBB6"/>
    <w:rsid w:val="7950F501"/>
    <w:rsid w:val="7975A5CE"/>
    <w:rsid w:val="797CE25E"/>
    <w:rsid w:val="797E11D3"/>
    <w:rsid w:val="7982CEBD"/>
    <w:rsid w:val="798EC0D7"/>
    <w:rsid w:val="799E1D93"/>
    <w:rsid w:val="79A23FBE"/>
    <w:rsid w:val="79AF4F6C"/>
    <w:rsid w:val="79CBCEBB"/>
    <w:rsid w:val="79CD468F"/>
    <w:rsid w:val="79DC2E75"/>
    <w:rsid w:val="79E6A7BD"/>
    <w:rsid w:val="79E9D4FB"/>
    <w:rsid w:val="79F9434D"/>
    <w:rsid w:val="7A1A171B"/>
    <w:rsid w:val="7A1B7DF3"/>
    <w:rsid w:val="7A1D9292"/>
    <w:rsid w:val="7A305023"/>
    <w:rsid w:val="7A3B571D"/>
    <w:rsid w:val="7A4956F3"/>
    <w:rsid w:val="7A55E936"/>
    <w:rsid w:val="7A5B52E9"/>
    <w:rsid w:val="7A61C2AB"/>
    <w:rsid w:val="7A6A9708"/>
    <w:rsid w:val="7A6E1294"/>
    <w:rsid w:val="7A77F22A"/>
    <w:rsid w:val="7A7C9BAA"/>
    <w:rsid w:val="7A816536"/>
    <w:rsid w:val="7A9C1DCE"/>
    <w:rsid w:val="7AAE5354"/>
    <w:rsid w:val="7AC8B763"/>
    <w:rsid w:val="7AD1F1B5"/>
    <w:rsid w:val="7AEA6ABF"/>
    <w:rsid w:val="7AFE4545"/>
    <w:rsid w:val="7B012AF1"/>
    <w:rsid w:val="7B0BBDD0"/>
    <w:rsid w:val="7B122305"/>
    <w:rsid w:val="7B13838A"/>
    <w:rsid w:val="7B1715F2"/>
    <w:rsid w:val="7B234E40"/>
    <w:rsid w:val="7B4F9B39"/>
    <w:rsid w:val="7B5A95F2"/>
    <w:rsid w:val="7B6D76B7"/>
    <w:rsid w:val="7B743B3F"/>
    <w:rsid w:val="7B7B6F3A"/>
    <w:rsid w:val="7B81D2EE"/>
    <w:rsid w:val="7B837C13"/>
    <w:rsid w:val="7BA810D2"/>
    <w:rsid w:val="7BAB616C"/>
    <w:rsid w:val="7BB07323"/>
    <w:rsid w:val="7BB9C59C"/>
    <w:rsid w:val="7BC91557"/>
    <w:rsid w:val="7BDA3539"/>
    <w:rsid w:val="7BDC92F1"/>
    <w:rsid w:val="7BE345A6"/>
    <w:rsid w:val="7BEE9848"/>
    <w:rsid w:val="7BF429E9"/>
    <w:rsid w:val="7C0402DC"/>
    <w:rsid w:val="7C084FDC"/>
    <w:rsid w:val="7C2085F4"/>
    <w:rsid w:val="7C21BE61"/>
    <w:rsid w:val="7C22E599"/>
    <w:rsid w:val="7C25E261"/>
    <w:rsid w:val="7C3CEAA4"/>
    <w:rsid w:val="7C43A700"/>
    <w:rsid w:val="7C478CF2"/>
    <w:rsid w:val="7C50713C"/>
    <w:rsid w:val="7C6B5DEF"/>
    <w:rsid w:val="7C6FFAE4"/>
    <w:rsid w:val="7C706C82"/>
    <w:rsid w:val="7C749C68"/>
    <w:rsid w:val="7C789639"/>
    <w:rsid w:val="7C813695"/>
    <w:rsid w:val="7C8AC922"/>
    <w:rsid w:val="7C8EC609"/>
    <w:rsid w:val="7CAEDC9C"/>
    <w:rsid w:val="7CB16531"/>
    <w:rsid w:val="7CB7A009"/>
    <w:rsid w:val="7CBE0E21"/>
    <w:rsid w:val="7CBE241C"/>
    <w:rsid w:val="7CC196E4"/>
    <w:rsid w:val="7CCDD63F"/>
    <w:rsid w:val="7CD28888"/>
    <w:rsid w:val="7CE6C0E7"/>
    <w:rsid w:val="7D15DD7F"/>
    <w:rsid w:val="7D23BEFB"/>
    <w:rsid w:val="7D23D9BD"/>
    <w:rsid w:val="7D2C0BE4"/>
    <w:rsid w:val="7D3418CD"/>
    <w:rsid w:val="7D388F3A"/>
    <w:rsid w:val="7D3B26DE"/>
    <w:rsid w:val="7D4B6CFB"/>
    <w:rsid w:val="7D4EDEAE"/>
    <w:rsid w:val="7D4FA0D6"/>
    <w:rsid w:val="7D5B90EE"/>
    <w:rsid w:val="7D5C0C17"/>
    <w:rsid w:val="7D627571"/>
    <w:rsid w:val="7D6C1E71"/>
    <w:rsid w:val="7D797034"/>
    <w:rsid w:val="7D83D636"/>
    <w:rsid w:val="7D8BB227"/>
    <w:rsid w:val="7D8EBFE5"/>
    <w:rsid w:val="7DA6A723"/>
    <w:rsid w:val="7DB25BC7"/>
    <w:rsid w:val="7DB737D1"/>
    <w:rsid w:val="7DC06322"/>
    <w:rsid w:val="7DC280FA"/>
    <w:rsid w:val="7DCC6040"/>
    <w:rsid w:val="7DE92714"/>
    <w:rsid w:val="7E00B0ED"/>
    <w:rsid w:val="7E018F07"/>
    <w:rsid w:val="7E090D03"/>
    <w:rsid w:val="7E0B5463"/>
    <w:rsid w:val="7E0D11EC"/>
    <w:rsid w:val="7E3146E0"/>
    <w:rsid w:val="7E3ACC02"/>
    <w:rsid w:val="7E43FF1E"/>
    <w:rsid w:val="7E4EDC9F"/>
    <w:rsid w:val="7E57E2B0"/>
    <w:rsid w:val="7E61AC74"/>
    <w:rsid w:val="7E620147"/>
    <w:rsid w:val="7E651E10"/>
    <w:rsid w:val="7E6A7491"/>
    <w:rsid w:val="7E6CB08D"/>
    <w:rsid w:val="7E78FD64"/>
    <w:rsid w:val="7E790BFA"/>
    <w:rsid w:val="7E8332CE"/>
    <w:rsid w:val="7E98E712"/>
    <w:rsid w:val="7E9B021D"/>
    <w:rsid w:val="7E9E1E19"/>
    <w:rsid w:val="7EB2C384"/>
    <w:rsid w:val="7EBA0806"/>
    <w:rsid w:val="7EBB0FC2"/>
    <w:rsid w:val="7EBEA543"/>
    <w:rsid w:val="7EC1282F"/>
    <w:rsid w:val="7ED1E313"/>
    <w:rsid w:val="7EECC516"/>
    <w:rsid w:val="7EEDF656"/>
    <w:rsid w:val="7EFA57CF"/>
    <w:rsid w:val="7F073108"/>
    <w:rsid w:val="7F10CCA0"/>
    <w:rsid w:val="7F17F383"/>
    <w:rsid w:val="7F1B0674"/>
    <w:rsid w:val="7F1FEC23"/>
    <w:rsid w:val="7F2727EF"/>
    <w:rsid w:val="7F2C39EF"/>
    <w:rsid w:val="7F2CBFA9"/>
    <w:rsid w:val="7F3A2651"/>
    <w:rsid w:val="7F3B38E5"/>
    <w:rsid w:val="7F42CF7B"/>
    <w:rsid w:val="7F43B62E"/>
    <w:rsid w:val="7F49823D"/>
    <w:rsid w:val="7F510F6F"/>
    <w:rsid w:val="7F52C06B"/>
    <w:rsid w:val="7F54DE84"/>
    <w:rsid w:val="7F5DEFD0"/>
    <w:rsid w:val="7F60404B"/>
    <w:rsid w:val="7F623C5A"/>
    <w:rsid w:val="7F75D3A1"/>
    <w:rsid w:val="7F83FEA3"/>
    <w:rsid w:val="7F895187"/>
    <w:rsid w:val="7F99C76E"/>
    <w:rsid w:val="7F9B428F"/>
    <w:rsid w:val="7FA2BC01"/>
    <w:rsid w:val="7FA3FF44"/>
    <w:rsid w:val="7FAB9196"/>
    <w:rsid w:val="7FB19FD8"/>
    <w:rsid w:val="7FC1C573"/>
    <w:rsid w:val="7FC9C20B"/>
    <w:rsid w:val="7FDB5DCE"/>
    <w:rsid w:val="7FEB5248"/>
    <w:rsid w:val="7FF03CFE"/>
    <w:rsid w:val="7FF3D85C"/>
    <w:rsid w:val="7FF6B6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34495273-B9E8-4F7A-8E3A-F970898CB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allaad" w:default="1">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semiHidden/>
    <w:unhideWhenUsed/>
    <w:qFormat/>
    <w:rsid w:val="00872C42"/>
    <w:pPr>
      <w:keepNext/>
      <w:keepLines/>
      <w:spacing w:before="40"/>
      <w:outlineLvl w:val="2"/>
    </w:pPr>
    <w:rPr>
      <w:rFonts w:asciiTheme="majorHAnsi" w:hAnsiTheme="majorHAnsi" w:eastAsiaTheme="majorEastAsia" w:cstheme="majorBidi"/>
      <w:color w:val="1F4D78" w:themeColor="accent1" w:themeShade="7F"/>
      <w:sz w:val="24"/>
    </w:rPr>
  </w:style>
  <w:style w:type="paragraph" w:styleId="Pealkiri4">
    <w:name w:val="heading 4"/>
    <w:basedOn w:val="Normaallaad"/>
    <w:next w:val="Normaallaad"/>
    <w:qFormat/>
    <w:pPr>
      <w:keepNext/>
      <w:framePr w:w="9526" w:h="1474" w:wrap="notBeside" w:hAnchor="page" w:vAnchor="page" w:x="1702" w:y="3120" w:anchorLock="1"/>
      <w:outlineLvl w:val="3"/>
    </w:pPr>
    <w:rPr>
      <w:b/>
      <w:sz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Numbered" w:customStyle="1">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styleId="Default" w:customStyle="1">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color="auto" w:sz="0" w:space="0"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styleId="tyhik" w:customStyle="1">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styleId="PisMrk" w:customStyle="1">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styleId="JalusMrk" w:customStyle="1">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hAnsiTheme="minorHAnsi" w:eastAsiaTheme="minorEastAsia" w:cstheme="minorBidi"/>
      <w:color w:val="5A5A5A" w:themeColor="text1" w:themeTint="A5"/>
      <w:spacing w:val="15"/>
      <w:szCs w:val="22"/>
    </w:rPr>
  </w:style>
  <w:style w:type="character" w:styleId="AlapealkiriMrk" w:customStyle="1">
    <w:name w:val="Alapealkiri Märk"/>
    <w:basedOn w:val="Liguvaikefont"/>
    <w:link w:val="Alapealkiri"/>
    <w:rsid w:val="00002D9A"/>
    <w:rPr>
      <w:rFonts w:asciiTheme="minorHAnsi" w:hAnsiTheme="minorHAnsi" w:eastAsiaTheme="minorEastAsia" w:cstheme="minorBidi"/>
      <w:color w:val="5A5A5A" w:themeColor="text1" w:themeTint="A5"/>
      <w:spacing w:val="15"/>
      <w:sz w:val="22"/>
      <w:szCs w:val="22"/>
      <w:lang w:eastAsia="en-US"/>
    </w:rPr>
  </w:style>
  <w:style w:type="table" w:styleId="Kontuurtabel">
    <w:name w:val="Table Grid"/>
    <w:basedOn w:val="Normaaltabel"/>
    <w:uiPriority w:val="59"/>
    <w:rsid w:val="00E54969"/>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 Märk"/>
    <w:basedOn w:val="Normaallaad"/>
    <w:link w:val="AllmrkusetekstMrk"/>
    <w:uiPriority w:val="99"/>
    <w:rsid w:val="003813B0"/>
    <w:rPr>
      <w:sz w:val="20"/>
      <w:szCs w:val="20"/>
    </w:rPr>
  </w:style>
  <w:style w:type="character" w:styleId="AllmrkusetekstMrk" w:customStyle="1">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3813B0"/>
    <w:rPr>
      <w:rFonts w:ascii="Arial" w:hAnsi="Arial"/>
      <w:lang w:eastAsia="en-US"/>
    </w:rPr>
  </w:style>
  <w:style w:type="character" w:styleId="Allmrkuseviide">
    <w:name w:val="footnote reference"/>
    <w:aliases w:val="Ref,de nota al pie,-E Fußnotenzeichen,ftref,Footnotes refss,Fussnota,Zchn Zchn,Footnote numb,Знак сноски 1,Знак сноски-FN,Ciae niinee-FN,footnote ref,Footnote symbol,fr,Footnote reference number,Times 10 Point,Exposant 3 Point,h2 Märk"/>
    <w:basedOn w:val="Liguvaikefont"/>
    <w:link w:val="Char2"/>
    <w:uiPriority w:val="99"/>
    <w:qForma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Lahendamatamainimine">
    <w:name w:val="Unresolved Mention"/>
    <w:basedOn w:val="Liguvaikefont"/>
    <w:uiPriority w:val="99"/>
    <w:semiHidden/>
    <w:unhideWhenUsed/>
    <w:rsid w:val="008426E3"/>
    <w:rPr>
      <w:color w:val="605E5C"/>
      <w:shd w:val="clear" w:color="auto" w:fill="E1DFDD"/>
    </w:rPr>
  </w:style>
  <w:style w:type="character" w:styleId="KommentaaritekstMrk" w:customStyle="1">
    <w:name w:val="Kommentaari tekst Märk"/>
    <w:basedOn w:val="Liguvaikefont"/>
    <w:link w:val="Kommentaaritekst"/>
    <w:uiPriority w:val="99"/>
    <w:rsid w:val="00CE0FBE"/>
    <w:rPr>
      <w:rFonts w:ascii="Arial" w:hAnsi="Arial"/>
      <w:lang w:eastAsia="en-US"/>
    </w:rPr>
  </w:style>
  <w:style w:type="character" w:styleId="Pealkiri3Mrk" w:customStyle="1">
    <w:name w:val="Pealkiri 3 Märk"/>
    <w:basedOn w:val="Liguvaikefont"/>
    <w:link w:val="Pealkiri3"/>
    <w:semiHidden/>
    <w:rsid w:val="00872C42"/>
    <w:rPr>
      <w:rFonts w:asciiTheme="majorHAnsi" w:hAnsiTheme="majorHAnsi" w:eastAsiaTheme="majorEastAsia" w:cstheme="majorBidi"/>
      <w:color w:val="1F4D78" w:themeColor="accent1" w:themeShade="7F"/>
      <w:sz w:val="24"/>
      <w:szCs w:val="24"/>
      <w:lang w:eastAsia="en-US"/>
    </w:rPr>
  </w:style>
  <w:style w:type="paragraph" w:styleId="paragraph" w:customStyle="1">
    <w:name w:val="paragraph"/>
    <w:basedOn w:val="Normaallaad"/>
    <w:rsid w:val="00E334A6"/>
    <w:pPr>
      <w:spacing w:before="100" w:beforeAutospacing="1" w:after="100" w:afterAutospacing="1"/>
      <w:jc w:val="left"/>
    </w:pPr>
    <w:rPr>
      <w:rFonts w:ascii="Times New Roman" w:hAnsi="Times New Roman"/>
      <w:sz w:val="24"/>
      <w:lang w:eastAsia="et-EE"/>
    </w:rPr>
  </w:style>
  <w:style w:type="character" w:styleId="normaltextrun" w:customStyle="1">
    <w:name w:val="normaltextrun"/>
    <w:basedOn w:val="Liguvaikefont"/>
    <w:rsid w:val="00E334A6"/>
  </w:style>
  <w:style w:type="character" w:styleId="eop" w:customStyle="1">
    <w:name w:val="eop"/>
    <w:basedOn w:val="Liguvaikefont"/>
    <w:rsid w:val="00E334A6"/>
  </w:style>
  <w:style w:type="character" w:styleId="ui-provider" w:customStyle="1">
    <w:name w:val="ui-provider"/>
    <w:basedOn w:val="Liguvaikefont"/>
    <w:rsid w:val="002E71AC"/>
  </w:style>
  <w:style w:type="paragraph" w:styleId="Char2" w:customStyle="1">
    <w:name w:val="Char2"/>
    <w:basedOn w:val="Normaallaad"/>
    <w:link w:val="Allmrkuseviide"/>
    <w:uiPriority w:val="99"/>
    <w:rsid w:val="0051615C"/>
    <w:pPr>
      <w:spacing w:after="120" w:line="240" w:lineRule="exact"/>
      <w:jc w:val="left"/>
    </w:pPr>
    <w:rPr>
      <w:rFonts w:ascii="Times New Roman" w:hAnsi="Times New Roman"/>
      <w:sz w:val="20"/>
      <w:szCs w:val="20"/>
      <w:vertAlign w:val="superscript"/>
      <w:lang w:eastAsia="et-EE"/>
    </w:rPr>
  </w:style>
  <w:style w:type="character" w:styleId="Mainimine">
    <w:name w:val="Mention"/>
    <w:basedOn w:val="Liguvaikefont"/>
    <w:uiPriority w:val="99"/>
    <w:unhideWhenUsed/>
    <w:rsid w:val="00F06BE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1187">
      <w:bodyDiv w:val="1"/>
      <w:marLeft w:val="0"/>
      <w:marRight w:val="0"/>
      <w:marTop w:val="0"/>
      <w:marBottom w:val="0"/>
      <w:divBdr>
        <w:top w:val="none" w:sz="0" w:space="0" w:color="auto"/>
        <w:left w:val="none" w:sz="0" w:space="0" w:color="auto"/>
        <w:bottom w:val="none" w:sz="0" w:space="0" w:color="auto"/>
        <w:right w:val="none" w:sz="0" w:space="0" w:color="auto"/>
      </w:divBdr>
    </w:div>
    <w:div w:id="50731705">
      <w:bodyDiv w:val="1"/>
      <w:marLeft w:val="0"/>
      <w:marRight w:val="0"/>
      <w:marTop w:val="0"/>
      <w:marBottom w:val="0"/>
      <w:divBdr>
        <w:top w:val="none" w:sz="0" w:space="0" w:color="auto"/>
        <w:left w:val="none" w:sz="0" w:space="0" w:color="auto"/>
        <w:bottom w:val="none" w:sz="0" w:space="0" w:color="auto"/>
        <w:right w:val="none" w:sz="0" w:space="0" w:color="auto"/>
      </w:divBdr>
    </w:div>
    <w:div w:id="91904565">
      <w:bodyDiv w:val="1"/>
      <w:marLeft w:val="0"/>
      <w:marRight w:val="0"/>
      <w:marTop w:val="0"/>
      <w:marBottom w:val="0"/>
      <w:divBdr>
        <w:top w:val="none" w:sz="0" w:space="0" w:color="auto"/>
        <w:left w:val="none" w:sz="0" w:space="0" w:color="auto"/>
        <w:bottom w:val="none" w:sz="0" w:space="0" w:color="auto"/>
        <w:right w:val="none" w:sz="0" w:space="0" w:color="auto"/>
      </w:divBdr>
    </w:div>
    <w:div w:id="93475997">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53413">
      <w:bodyDiv w:val="1"/>
      <w:marLeft w:val="0"/>
      <w:marRight w:val="0"/>
      <w:marTop w:val="0"/>
      <w:marBottom w:val="0"/>
      <w:divBdr>
        <w:top w:val="none" w:sz="0" w:space="0" w:color="auto"/>
        <w:left w:val="none" w:sz="0" w:space="0" w:color="auto"/>
        <w:bottom w:val="none" w:sz="0" w:space="0" w:color="auto"/>
        <w:right w:val="none" w:sz="0" w:space="0" w:color="auto"/>
      </w:divBdr>
    </w:div>
    <w:div w:id="154155532">
      <w:bodyDiv w:val="1"/>
      <w:marLeft w:val="0"/>
      <w:marRight w:val="0"/>
      <w:marTop w:val="0"/>
      <w:marBottom w:val="0"/>
      <w:divBdr>
        <w:top w:val="none" w:sz="0" w:space="0" w:color="auto"/>
        <w:left w:val="none" w:sz="0" w:space="0" w:color="auto"/>
        <w:bottom w:val="none" w:sz="0" w:space="0" w:color="auto"/>
        <w:right w:val="none" w:sz="0" w:space="0" w:color="auto"/>
      </w:divBdr>
    </w:div>
    <w:div w:id="474369957">
      <w:bodyDiv w:val="1"/>
      <w:marLeft w:val="0"/>
      <w:marRight w:val="0"/>
      <w:marTop w:val="0"/>
      <w:marBottom w:val="0"/>
      <w:divBdr>
        <w:top w:val="none" w:sz="0" w:space="0" w:color="auto"/>
        <w:left w:val="none" w:sz="0" w:space="0" w:color="auto"/>
        <w:bottom w:val="none" w:sz="0" w:space="0" w:color="auto"/>
        <w:right w:val="none" w:sz="0" w:space="0" w:color="auto"/>
      </w:divBdr>
    </w:div>
    <w:div w:id="483546089">
      <w:bodyDiv w:val="1"/>
      <w:marLeft w:val="0"/>
      <w:marRight w:val="0"/>
      <w:marTop w:val="0"/>
      <w:marBottom w:val="0"/>
      <w:divBdr>
        <w:top w:val="none" w:sz="0" w:space="0" w:color="auto"/>
        <w:left w:val="none" w:sz="0" w:space="0" w:color="auto"/>
        <w:bottom w:val="none" w:sz="0" w:space="0" w:color="auto"/>
        <w:right w:val="none" w:sz="0" w:space="0" w:color="auto"/>
      </w:divBdr>
      <w:divsChild>
        <w:div w:id="178159549">
          <w:marLeft w:val="0"/>
          <w:marRight w:val="0"/>
          <w:marTop w:val="0"/>
          <w:marBottom w:val="0"/>
          <w:divBdr>
            <w:top w:val="none" w:sz="0" w:space="0" w:color="auto"/>
            <w:left w:val="none" w:sz="0" w:space="0" w:color="auto"/>
            <w:bottom w:val="none" w:sz="0" w:space="0" w:color="auto"/>
            <w:right w:val="none" w:sz="0" w:space="0" w:color="auto"/>
          </w:divBdr>
        </w:div>
        <w:div w:id="452480571">
          <w:marLeft w:val="0"/>
          <w:marRight w:val="0"/>
          <w:marTop w:val="0"/>
          <w:marBottom w:val="0"/>
          <w:divBdr>
            <w:top w:val="none" w:sz="0" w:space="0" w:color="auto"/>
            <w:left w:val="none" w:sz="0" w:space="0" w:color="auto"/>
            <w:bottom w:val="none" w:sz="0" w:space="0" w:color="auto"/>
            <w:right w:val="none" w:sz="0" w:space="0" w:color="auto"/>
          </w:divBdr>
        </w:div>
        <w:div w:id="868222508">
          <w:marLeft w:val="0"/>
          <w:marRight w:val="0"/>
          <w:marTop w:val="0"/>
          <w:marBottom w:val="0"/>
          <w:divBdr>
            <w:top w:val="none" w:sz="0" w:space="0" w:color="auto"/>
            <w:left w:val="none" w:sz="0" w:space="0" w:color="auto"/>
            <w:bottom w:val="none" w:sz="0" w:space="0" w:color="auto"/>
            <w:right w:val="none" w:sz="0" w:space="0" w:color="auto"/>
          </w:divBdr>
        </w:div>
        <w:div w:id="883105656">
          <w:marLeft w:val="0"/>
          <w:marRight w:val="0"/>
          <w:marTop w:val="0"/>
          <w:marBottom w:val="0"/>
          <w:divBdr>
            <w:top w:val="none" w:sz="0" w:space="0" w:color="auto"/>
            <w:left w:val="none" w:sz="0" w:space="0" w:color="auto"/>
            <w:bottom w:val="none" w:sz="0" w:space="0" w:color="auto"/>
            <w:right w:val="none" w:sz="0" w:space="0" w:color="auto"/>
          </w:divBdr>
        </w:div>
        <w:div w:id="883835426">
          <w:marLeft w:val="0"/>
          <w:marRight w:val="0"/>
          <w:marTop w:val="0"/>
          <w:marBottom w:val="0"/>
          <w:divBdr>
            <w:top w:val="none" w:sz="0" w:space="0" w:color="auto"/>
            <w:left w:val="none" w:sz="0" w:space="0" w:color="auto"/>
            <w:bottom w:val="none" w:sz="0" w:space="0" w:color="auto"/>
            <w:right w:val="none" w:sz="0" w:space="0" w:color="auto"/>
          </w:divBdr>
        </w:div>
        <w:div w:id="970407796">
          <w:marLeft w:val="0"/>
          <w:marRight w:val="0"/>
          <w:marTop w:val="0"/>
          <w:marBottom w:val="0"/>
          <w:divBdr>
            <w:top w:val="none" w:sz="0" w:space="0" w:color="auto"/>
            <w:left w:val="none" w:sz="0" w:space="0" w:color="auto"/>
            <w:bottom w:val="none" w:sz="0" w:space="0" w:color="auto"/>
            <w:right w:val="none" w:sz="0" w:space="0" w:color="auto"/>
          </w:divBdr>
        </w:div>
        <w:div w:id="1189023819">
          <w:marLeft w:val="0"/>
          <w:marRight w:val="0"/>
          <w:marTop w:val="0"/>
          <w:marBottom w:val="0"/>
          <w:divBdr>
            <w:top w:val="none" w:sz="0" w:space="0" w:color="auto"/>
            <w:left w:val="none" w:sz="0" w:space="0" w:color="auto"/>
            <w:bottom w:val="none" w:sz="0" w:space="0" w:color="auto"/>
            <w:right w:val="none" w:sz="0" w:space="0" w:color="auto"/>
          </w:divBdr>
        </w:div>
        <w:div w:id="1448234327">
          <w:marLeft w:val="0"/>
          <w:marRight w:val="0"/>
          <w:marTop w:val="0"/>
          <w:marBottom w:val="0"/>
          <w:divBdr>
            <w:top w:val="none" w:sz="0" w:space="0" w:color="auto"/>
            <w:left w:val="none" w:sz="0" w:space="0" w:color="auto"/>
            <w:bottom w:val="none" w:sz="0" w:space="0" w:color="auto"/>
            <w:right w:val="none" w:sz="0" w:space="0" w:color="auto"/>
          </w:divBdr>
        </w:div>
        <w:div w:id="1605654539">
          <w:marLeft w:val="0"/>
          <w:marRight w:val="0"/>
          <w:marTop w:val="0"/>
          <w:marBottom w:val="0"/>
          <w:divBdr>
            <w:top w:val="none" w:sz="0" w:space="0" w:color="auto"/>
            <w:left w:val="none" w:sz="0" w:space="0" w:color="auto"/>
            <w:bottom w:val="none" w:sz="0" w:space="0" w:color="auto"/>
            <w:right w:val="none" w:sz="0" w:space="0" w:color="auto"/>
          </w:divBdr>
        </w:div>
        <w:div w:id="1773354510">
          <w:marLeft w:val="0"/>
          <w:marRight w:val="0"/>
          <w:marTop w:val="0"/>
          <w:marBottom w:val="0"/>
          <w:divBdr>
            <w:top w:val="none" w:sz="0" w:space="0" w:color="auto"/>
            <w:left w:val="none" w:sz="0" w:space="0" w:color="auto"/>
            <w:bottom w:val="none" w:sz="0" w:space="0" w:color="auto"/>
            <w:right w:val="none" w:sz="0" w:space="0" w:color="auto"/>
          </w:divBdr>
        </w:div>
      </w:divsChild>
    </w:div>
    <w:div w:id="518857566">
      <w:bodyDiv w:val="1"/>
      <w:marLeft w:val="0"/>
      <w:marRight w:val="0"/>
      <w:marTop w:val="0"/>
      <w:marBottom w:val="0"/>
      <w:divBdr>
        <w:top w:val="none" w:sz="0" w:space="0" w:color="auto"/>
        <w:left w:val="none" w:sz="0" w:space="0" w:color="auto"/>
        <w:bottom w:val="none" w:sz="0" w:space="0" w:color="auto"/>
        <w:right w:val="none" w:sz="0" w:space="0" w:color="auto"/>
      </w:divBdr>
    </w:div>
    <w:div w:id="632173560">
      <w:bodyDiv w:val="1"/>
      <w:marLeft w:val="0"/>
      <w:marRight w:val="0"/>
      <w:marTop w:val="0"/>
      <w:marBottom w:val="0"/>
      <w:divBdr>
        <w:top w:val="none" w:sz="0" w:space="0" w:color="auto"/>
        <w:left w:val="none" w:sz="0" w:space="0" w:color="auto"/>
        <w:bottom w:val="none" w:sz="0" w:space="0" w:color="auto"/>
        <w:right w:val="none" w:sz="0" w:space="0" w:color="auto"/>
      </w:divBdr>
    </w:div>
    <w:div w:id="647368079">
      <w:bodyDiv w:val="1"/>
      <w:marLeft w:val="0"/>
      <w:marRight w:val="0"/>
      <w:marTop w:val="0"/>
      <w:marBottom w:val="0"/>
      <w:divBdr>
        <w:top w:val="none" w:sz="0" w:space="0" w:color="auto"/>
        <w:left w:val="none" w:sz="0" w:space="0" w:color="auto"/>
        <w:bottom w:val="none" w:sz="0" w:space="0" w:color="auto"/>
        <w:right w:val="none" w:sz="0" w:space="0" w:color="auto"/>
      </w:divBdr>
    </w:div>
    <w:div w:id="699478191">
      <w:bodyDiv w:val="1"/>
      <w:marLeft w:val="0"/>
      <w:marRight w:val="0"/>
      <w:marTop w:val="0"/>
      <w:marBottom w:val="0"/>
      <w:divBdr>
        <w:top w:val="none" w:sz="0" w:space="0" w:color="auto"/>
        <w:left w:val="none" w:sz="0" w:space="0" w:color="auto"/>
        <w:bottom w:val="none" w:sz="0" w:space="0" w:color="auto"/>
        <w:right w:val="none" w:sz="0" w:space="0" w:color="auto"/>
      </w:divBdr>
    </w:div>
    <w:div w:id="705254225">
      <w:bodyDiv w:val="1"/>
      <w:marLeft w:val="0"/>
      <w:marRight w:val="0"/>
      <w:marTop w:val="0"/>
      <w:marBottom w:val="0"/>
      <w:divBdr>
        <w:top w:val="none" w:sz="0" w:space="0" w:color="auto"/>
        <w:left w:val="none" w:sz="0" w:space="0" w:color="auto"/>
        <w:bottom w:val="none" w:sz="0" w:space="0" w:color="auto"/>
        <w:right w:val="none" w:sz="0" w:space="0" w:color="auto"/>
      </w:divBdr>
    </w:div>
    <w:div w:id="705569824">
      <w:bodyDiv w:val="1"/>
      <w:marLeft w:val="0"/>
      <w:marRight w:val="0"/>
      <w:marTop w:val="0"/>
      <w:marBottom w:val="0"/>
      <w:divBdr>
        <w:top w:val="none" w:sz="0" w:space="0" w:color="auto"/>
        <w:left w:val="none" w:sz="0" w:space="0" w:color="auto"/>
        <w:bottom w:val="none" w:sz="0" w:space="0" w:color="auto"/>
        <w:right w:val="none" w:sz="0" w:space="0" w:color="auto"/>
      </w:divBdr>
    </w:div>
    <w:div w:id="712003117">
      <w:bodyDiv w:val="1"/>
      <w:marLeft w:val="0"/>
      <w:marRight w:val="0"/>
      <w:marTop w:val="0"/>
      <w:marBottom w:val="0"/>
      <w:divBdr>
        <w:top w:val="none" w:sz="0" w:space="0" w:color="auto"/>
        <w:left w:val="none" w:sz="0" w:space="0" w:color="auto"/>
        <w:bottom w:val="none" w:sz="0" w:space="0" w:color="auto"/>
        <w:right w:val="none" w:sz="0" w:space="0" w:color="auto"/>
      </w:divBdr>
    </w:div>
    <w:div w:id="731923074">
      <w:bodyDiv w:val="1"/>
      <w:marLeft w:val="0"/>
      <w:marRight w:val="0"/>
      <w:marTop w:val="0"/>
      <w:marBottom w:val="0"/>
      <w:divBdr>
        <w:top w:val="none" w:sz="0" w:space="0" w:color="auto"/>
        <w:left w:val="none" w:sz="0" w:space="0" w:color="auto"/>
        <w:bottom w:val="none" w:sz="0" w:space="0" w:color="auto"/>
        <w:right w:val="none" w:sz="0" w:space="0" w:color="auto"/>
      </w:divBdr>
    </w:div>
    <w:div w:id="732199764">
      <w:bodyDiv w:val="1"/>
      <w:marLeft w:val="0"/>
      <w:marRight w:val="0"/>
      <w:marTop w:val="0"/>
      <w:marBottom w:val="0"/>
      <w:divBdr>
        <w:top w:val="none" w:sz="0" w:space="0" w:color="auto"/>
        <w:left w:val="none" w:sz="0" w:space="0" w:color="auto"/>
        <w:bottom w:val="none" w:sz="0" w:space="0" w:color="auto"/>
        <w:right w:val="none" w:sz="0" w:space="0" w:color="auto"/>
      </w:divBdr>
    </w:div>
    <w:div w:id="767433188">
      <w:bodyDiv w:val="1"/>
      <w:marLeft w:val="0"/>
      <w:marRight w:val="0"/>
      <w:marTop w:val="0"/>
      <w:marBottom w:val="0"/>
      <w:divBdr>
        <w:top w:val="none" w:sz="0" w:space="0" w:color="auto"/>
        <w:left w:val="none" w:sz="0" w:space="0" w:color="auto"/>
        <w:bottom w:val="none" w:sz="0" w:space="0" w:color="auto"/>
        <w:right w:val="none" w:sz="0" w:space="0" w:color="auto"/>
      </w:divBdr>
      <w:divsChild>
        <w:div w:id="732386501">
          <w:marLeft w:val="0"/>
          <w:marRight w:val="0"/>
          <w:marTop w:val="0"/>
          <w:marBottom w:val="0"/>
          <w:divBdr>
            <w:top w:val="none" w:sz="0" w:space="0" w:color="auto"/>
            <w:left w:val="none" w:sz="0" w:space="0" w:color="auto"/>
            <w:bottom w:val="none" w:sz="0" w:space="0" w:color="auto"/>
            <w:right w:val="none" w:sz="0" w:space="0" w:color="auto"/>
          </w:divBdr>
        </w:div>
        <w:div w:id="775908691">
          <w:marLeft w:val="0"/>
          <w:marRight w:val="0"/>
          <w:marTop w:val="0"/>
          <w:marBottom w:val="0"/>
          <w:divBdr>
            <w:top w:val="none" w:sz="0" w:space="0" w:color="auto"/>
            <w:left w:val="none" w:sz="0" w:space="0" w:color="auto"/>
            <w:bottom w:val="none" w:sz="0" w:space="0" w:color="auto"/>
            <w:right w:val="none" w:sz="0" w:space="0" w:color="auto"/>
          </w:divBdr>
        </w:div>
      </w:divsChild>
    </w:div>
    <w:div w:id="784228975">
      <w:bodyDiv w:val="1"/>
      <w:marLeft w:val="0"/>
      <w:marRight w:val="0"/>
      <w:marTop w:val="0"/>
      <w:marBottom w:val="0"/>
      <w:divBdr>
        <w:top w:val="none" w:sz="0" w:space="0" w:color="auto"/>
        <w:left w:val="none" w:sz="0" w:space="0" w:color="auto"/>
        <w:bottom w:val="none" w:sz="0" w:space="0" w:color="auto"/>
        <w:right w:val="none" w:sz="0" w:space="0" w:color="auto"/>
      </w:divBdr>
      <w:divsChild>
        <w:div w:id="41102217">
          <w:marLeft w:val="0"/>
          <w:marRight w:val="0"/>
          <w:marTop w:val="0"/>
          <w:marBottom w:val="0"/>
          <w:divBdr>
            <w:top w:val="none" w:sz="0" w:space="0" w:color="auto"/>
            <w:left w:val="none" w:sz="0" w:space="0" w:color="auto"/>
            <w:bottom w:val="none" w:sz="0" w:space="0" w:color="auto"/>
            <w:right w:val="none" w:sz="0" w:space="0" w:color="auto"/>
          </w:divBdr>
        </w:div>
        <w:div w:id="83184550">
          <w:marLeft w:val="0"/>
          <w:marRight w:val="0"/>
          <w:marTop w:val="0"/>
          <w:marBottom w:val="0"/>
          <w:divBdr>
            <w:top w:val="none" w:sz="0" w:space="0" w:color="auto"/>
            <w:left w:val="none" w:sz="0" w:space="0" w:color="auto"/>
            <w:bottom w:val="none" w:sz="0" w:space="0" w:color="auto"/>
            <w:right w:val="none" w:sz="0" w:space="0" w:color="auto"/>
          </w:divBdr>
        </w:div>
        <w:div w:id="429132098">
          <w:marLeft w:val="0"/>
          <w:marRight w:val="0"/>
          <w:marTop w:val="0"/>
          <w:marBottom w:val="0"/>
          <w:divBdr>
            <w:top w:val="none" w:sz="0" w:space="0" w:color="auto"/>
            <w:left w:val="none" w:sz="0" w:space="0" w:color="auto"/>
            <w:bottom w:val="none" w:sz="0" w:space="0" w:color="auto"/>
            <w:right w:val="none" w:sz="0" w:space="0" w:color="auto"/>
          </w:divBdr>
        </w:div>
        <w:div w:id="587927443">
          <w:marLeft w:val="0"/>
          <w:marRight w:val="0"/>
          <w:marTop w:val="0"/>
          <w:marBottom w:val="0"/>
          <w:divBdr>
            <w:top w:val="none" w:sz="0" w:space="0" w:color="auto"/>
            <w:left w:val="none" w:sz="0" w:space="0" w:color="auto"/>
            <w:bottom w:val="none" w:sz="0" w:space="0" w:color="auto"/>
            <w:right w:val="none" w:sz="0" w:space="0" w:color="auto"/>
          </w:divBdr>
        </w:div>
        <w:div w:id="667638581">
          <w:marLeft w:val="0"/>
          <w:marRight w:val="0"/>
          <w:marTop w:val="0"/>
          <w:marBottom w:val="0"/>
          <w:divBdr>
            <w:top w:val="none" w:sz="0" w:space="0" w:color="auto"/>
            <w:left w:val="none" w:sz="0" w:space="0" w:color="auto"/>
            <w:bottom w:val="none" w:sz="0" w:space="0" w:color="auto"/>
            <w:right w:val="none" w:sz="0" w:space="0" w:color="auto"/>
          </w:divBdr>
        </w:div>
        <w:div w:id="824277120">
          <w:marLeft w:val="0"/>
          <w:marRight w:val="0"/>
          <w:marTop w:val="0"/>
          <w:marBottom w:val="0"/>
          <w:divBdr>
            <w:top w:val="none" w:sz="0" w:space="0" w:color="auto"/>
            <w:left w:val="none" w:sz="0" w:space="0" w:color="auto"/>
            <w:bottom w:val="none" w:sz="0" w:space="0" w:color="auto"/>
            <w:right w:val="none" w:sz="0" w:space="0" w:color="auto"/>
          </w:divBdr>
        </w:div>
        <w:div w:id="871654350">
          <w:marLeft w:val="0"/>
          <w:marRight w:val="0"/>
          <w:marTop w:val="0"/>
          <w:marBottom w:val="0"/>
          <w:divBdr>
            <w:top w:val="none" w:sz="0" w:space="0" w:color="auto"/>
            <w:left w:val="none" w:sz="0" w:space="0" w:color="auto"/>
            <w:bottom w:val="none" w:sz="0" w:space="0" w:color="auto"/>
            <w:right w:val="none" w:sz="0" w:space="0" w:color="auto"/>
          </w:divBdr>
        </w:div>
        <w:div w:id="1155073930">
          <w:marLeft w:val="0"/>
          <w:marRight w:val="0"/>
          <w:marTop w:val="0"/>
          <w:marBottom w:val="0"/>
          <w:divBdr>
            <w:top w:val="none" w:sz="0" w:space="0" w:color="auto"/>
            <w:left w:val="none" w:sz="0" w:space="0" w:color="auto"/>
            <w:bottom w:val="none" w:sz="0" w:space="0" w:color="auto"/>
            <w:right w:val="none" w:sz="0" w:space="0" w:color="auto"/>
          </w:divBdr>
        </w:div>
        <w:div w:id="1320500676">
          <w:marLeft w:val="0"/>
          <w:marRight w:val="0"/>
          <w:marTop w:val="0"/>
          <w:marBottom w:val="0"/>
          <w:divBdr>
            <w:top w:val="none" w:sz="0" w:space="0" w:color="auto"/>
            <w:left w:val="none" w:sz="0" w:space="0" w:color="auto"/>
            <w:bottom w:val="none" w:sz="0" w:space="0" w:color="auto"/>
            <w:right w:val="none" w:sz="0" w:space="0" w:color="auto"/>
          </w:divBdr>
        </w:div>
        <w:div w:id="2107576212">
          <w:marLeft w:val="0"/>
          <w:marRight w:val="0"/>
          <w:marTop w:val="0"/>
          <w:marBottom w:val="0"/>
          <w:divBdr>
            <w:top w:val="none" w:sz="0" w:space="0" w:color="auto"/>
            <w:left w:val="none" w:sz="0" w:space="0" w:color="auto"/>
            <w:bottom w:val="none" w:sz="0" w:space="0" w:color="auto"/>
            <w:right w:val="none" w:sz="0" w:space="0" w:color="auto"/>
          </w:divBdr>
        </w:div>
      </w:divsChild>
    </w:div>
    <w:div w:id="797645540">
      <w:bodyDiv w:val="1"/>
      <w:marLeft w:val="0"/>
      <w:marRight w:val="0"/>
      <w:marTop w:val="0"/>
      <w:marBottom w:val="0"/>
      <w:divBdr>
        <w:top w:val="none" w:sz="0" w:space="0" w:color="auto"/>
        <w:left w:val="none" w:sz="0" w:space="0" w:color="auto"/>
        <w:bottom w:val="none" w:sz="0" w:space="0" w:color="auto"/>
        <w:right w:val="none" w:sz="0" w:space="0" w:color="auto"/>
      </w:divBdr>
    </w:div>
    <w:div w:id="801924117">
      <w:bodyDiv w:val="1"/>
      <w:marLeft w:val="0"/>
      <w:marRight w:val="0"/>
      <w:marTop w:val="0"/>
      <w:marBottom w:val="0"/>
      <w:divBdr>
        <w:top w:val="none" w:sz="0" w:space="0" w:color="auto"/>
        <w:left w:val="none" w:sz="0" w:space="0" w:color="auto"/>
        <w:bottom w:val="none" w:sz="0" w:space="0" w:color="auto"/>
        <w:right w:val="none" w:sz="0" w:space="0" w:color="auto"/>
      </w:divBdr>
    </w:div>
    <w:div w:id="817192610">
      <w:bodyDiv w:val="1"/>
      <w:marLeft w:val="0"/>
      <w:marRight w:val="0"/>
      <w:marTop w:val="0"/>
      <w:marBottom w:val="0"/>
      <w:divBdr>
        <w:top w:val="none" w:sz="0" w:space="0" w:color="auto"/>
        <w:left w:val="none" w:sz="0" w:space="0" w:color="auto"/>
        <w:bottom w:val="none" w:sz="0" w:space="0" w:color="auto"/>
        <w:right w:val="none" w:sz="0" w:space="0" w:color="auto"/>
      </w:divBdr>
    </w:div>
    <w:div w:id="851838339">
      <w:bodyDiv w:val="1"/>
      <w:marLeft w:val="0"/>
      <w:marRight w:val="0"/>
      <w:marTop w:val="0"/>
      <w:marBottom w:val="0"/>
      <w:divBdr>
        <w:top w:val="none" w:sz="0" w:space="0" w:color="auto"/>
        <w:left w:val="none" w:sz="0" w:space="0" w:color="auto"/>
        <w:bottom w:val="none" w:sz="0" w:space="0" w:color="auto"/>
        <w:right w:val="none" w:sz="0" w:space="0" w:color="auto"/>
      </w:divBdr>
    </w:div>
    <w:div w:id="982076412">
      <w:bodyDiv w:val="1"/>
      <w:marLeft w:val="0"/>
      <w:marRight w:val="0"/>
      <w:marTop w:val="0"/>
      <w:marBottom w:val="0"/>
      <w:divBdr>
        <w:top w:val="none" w:sz="0" w:space="0" w:color="auto"/>
        <w:left w:val="none" w:sz="0" w:space="0" w:color="auto"/>
        <w:bottom w:val="none" w:sz="0" w:space="0" w:color="auto"/>
        <w:right w:val="none" w:sz="0" w:space="0" w:color="auto"/>
      </w:divBdr>
      <w:divsChild>
        <w:div w:id="108277102">
          <w:marLeft w:val="0"/>
          <w:marRight w:val="0"/>
          <w:marTop w:val="0"/>
          <w:marBottom w:val="0"/>
          <w:divBdr>
            <w:top w:val="none" w:sz="0" w:space="0" w:color="auto"/>
            <w:left w:val="none" w:sz="0" w:space="0" w:color="auto"/>
            <w:bottom w:val="none" w:sz="0" w:space="0" w:color="auto"/>
            <w:right w:val="none" w:sz="0" w:space="0" w:color="auto"/>
          </w:divBdr>
        </w:div>
        <w:div w:id="948510440">
          <w:marLeft w:val="0"/>
          <w:marRight w:val="0"/>
          <w:marTop w:val="0"/>
          <w:marBottom w:val="0"/>
          <w:divBdr>
            <w:top w:val="none" w:sz="0" w:space="0" w:color="auto"/>
            <w:left w:val="none" w:sz="0" w:space="0" w:color="auto"/>
            <w:bottom w:val="none" w:sz="0" w:space="0" w:color="auto"/>
            <w:right w:val="none" w:sz="0" w:space="0" w:color="auto"/>
          </w:divBdr>
        </w:div>
        <w:div w:id="1368213194">
          <w:marLeft w:val="0"/>
          <w:marRight w:val="0"/>
          <w:marTop w:val="0"/>
          <w:marBottom w:val="0"/>
          <w:divBdr>
            <w:top w:val="none" w:sz="0" w:space="0" w:color="auto"/>
            <w:left w:val="none" w:sz="0" w:space="0" w:color="auto"/>
            <w:bottom w:val="none" w:sz="0" w:space="0" w:color="auto"/>
            <w:right w:val="none" w:sz="0" w:space="0" w:color="auto"/>
          </w:divBdr>
        </w:div>
        <w:div w:id="1514682165">
          <w:marLeft w:val="0"/>
          <w:marRight w:val="0"/>
          <w:marTop w:val="0"/>
          <w:marBottom w:val="0"/>
          <w:divBdr>
            <w:top w:val="none" w:sz="0" w:space="0" w:color="auto"/>
            <w:left w:val="none" w:sz="0" w:space="0" w:color="auto"/>
            <w:bottom w:val="none" w:sz="0" w:space="0" w:color="auto"/>
            <w:right w:val="none" w:sz="0" w:space="0" w:color="auto"/>
          </w:divBdr>
        </w:div>
        <w:div w:id="1602759167">
          <w:marLeft w:val="0"/>
          <w:marRight w:val="0"/>
          <w:marTop w:val="0"/>
          <w:marBottom w:val="0"/>
          <w:divBdr>
            <w:top w:val="none" w:sz="0" w:space="0" w:color="auto"/>
            <w:left w:val="none" w:sz="0" w:space="0" w:color="auto"/>
            <w:bottom w:val="none" w:sz="0" w:space="0" w:color="auto"/>
            <w:right w:val="none" w:sz="0" w:space="0" w:color="auto"/>
          </w:divBdr>
        </w:div>
        <w:div w:id="1748262311">
          <w:marLeft w:val="0"/>
          <w:marRight w:val="0"/>
          <w:marTop w:val="0"/>
          <w:marBottom w:val="0"/>
          <w:divBdr>
            <w:top w:val="none" w:sz="0" w:space="0" w:color="auto"/>
            <w:left w:val="none" w:sz="0" w:space="0" w:color="auto"/>
            <w:bottom w:val="none" w:sz="0" w:space="0" w:color="auto"/>
            <w:right w:val="none" w:sz="0" w:space="0" w:color="auto"/>
          </w:divBdr>
        </w:div>
        <w:div w:id="2058041817">
          <w:marLeft w:val="0"/>
          <w:marRight w:val="0"/>
          <w:marTop w:val="0"/>
          <w:marBottom w:val="0"/>
          <w:divBdr>
            <w:top w:val="none" w:sz="0" w:space="0" w:color="auto"/>
            <w:left w:val="none" w:sz="0" w:space="0" w:color="auto"/>
            <w:bottom w:val="none" w:sz="0" w:space="0" w:color="auto"/>
            <w:right w:val="none" w:sz="0" w:space="0" w:color="auto"/>
          </w:divBdr>
        </w:div>
        <w:div w:id="2089419232">
          <w:marLeft w:val="0"/>
          <w:marRight w:val="0"/>
          <w:marTop w:val="0"/>
          <w:marBottom w:val="0"/>
          <w:divBdr>
            <w:top w:val="none" w:sz="0" w:space="0" w:color="auto"/>
            <w:left w:val="none" w:sz="0" w:space="0" w:color="auto"/>
            <w:bottom w:val="none" w:sz="0" w:space="0" w:color="auto"/>
            <w:right w:val="none" w:sz="0" w:space="0" w:color="auto"/>
          </w:divBdr>
        </w:div>
        <w:div w:id="2095785329">
          <w:marLeft w:val="0"/>
          <w:marRight w:val="0"/>
          <w:marTop w:val="0"/>
          <w:marBottom w:val="0"/>
          <w:divBdr>
            <w:top w:val="none" w:sz="0" w:space="0" w:color="auto"/>
            <w:left w:val="none" w:sz="0" w:space="0" w:color="auto"/>
            <w:bottom w:val="none" w:sz="0" w:space="0" w:color="auto"/>
            <w:right w:val="none" w:sz="0" w:space="0" w:color="auto"/>
          </w:divBdr>
        </w:div>
        <w:div w:id="2122675771">
          <w:marLeft w:val="0"/>
          <w:marRight w:val="0"/>
          <w:marTop w:val="0"/>
          <w:marBottom w:val="0"/>
          <w:divBdr>
            <w:top w:val="none" w:sz="0" w:space="0" w:color="auto"/>
            <w:left w:val="none" w:sz="0" w:space="0" w:color="auto"/>
            <w:bottom w:val="none" w:sz="0" w:space="0" w:color="auto"/>
            <w:right w:val="none" w:sz="0" w:space="0" w:color="auto"/>
          </w:divBdr>
        </w:div>
      </w:divsChild>
    </w:div>
    <w:div w:id="1001005136">
      <w:bodyDiv w:val="1"/>
      <w:marLeft w:val="0"/>
      <w:marRight w:val="0"/>
      <w:marTop w:val="0"/>
      <w:marBottom w:val="0"/>
      <w:divBdr>
        <w:top w:val="none" w:sz="0" w:space="0" w:color="auto"/>
        <w:left w:val="none" w:sz="0" w:space="0" w:color="auto"/>
        <w:bottom w:val="none" w:sz="0" w:space="0" w:color="auto"/>
        <w:right w:val="none" w:sz="0" w:space="0" w:color="auto"/>
      </w:divBdr>
    </w:div>
    <w:div w:id="1049843973">
      <w:bodyDiv w:val="1"/>
      <w:marLeft w:val="0"/>
      <w:marRight w:val="0"/>
      <w:marTop w:val="0"/>
      <w:marBottom w:val="0"/>
      <w:divBdr>
        <w:top w:val="none" w:sz="0" w:space="0" w:color="auto"/>
        <w:left w:val="none" w:sz="0" w:space="0" w:color="auto"/>
        <w:bottom w:val="none" w:sz="0" w:space="0" w:color="auto"/>
        <w:right w:val="none" w:sz="0" w:space="0" w:color="auto"/>
      </w:divBdr>
    </w:div>
    <w:div w:id="1095709621">
      <w:bodyDiv w:val="1"/>
      <w:marLeft w:val="0"/>
      <w:marRight w:val="0"/>
      <w:marTop w:val="0"/>
      <w:marBottom w:val="0"/>
      <w:divBdr>
        <w:top w:val="none" w:sz="0" w:space="0" w:color="auto"/>
        <w:left w:val="none" w:sz="0" w:space="0" w:color="auto"/>
        <w:bottom w:val="none" w:sz="0" w:space="0" w:color="auto"/>
        <w:right w:val="none" w:sz="0" w:space="0" w:color="auto"/>
      </w:divBdr>
    </w:div>
    <w:div w:id="1116409335">
      <w:bodyDiv w:val="1"/>
      <w:marLeft w:val="0"/>
      <w:marRight w:val="0"/>
      <w:marTop w:val="0"/>
      <w:marBottom w:val="0"/>
      <w:divBdr>
        <w:top w:val="none" w:sz="0" w:space="0" w:color="auto"/>
        <w:left w:val="none" w:sz="0" w:space="0" w:color="auto"/>
        <w:bottom w:val="none" w:sz="0" w:space="0" w:color="auto"/>
        <w:right w:val="none" w:sz="0" w:space="0" w:color="auto"/>
      </w:divBdr>
    </w:div>
    <w:div w:id="1119106544">
      <w:bodyDiv w:val="1"/>
      <w:marLeft w:val="0"/>
      <w:marRight w:val="0"/>
      <w:marTop w:val="0"/>
      <w:marBottom w:val="0"/>
      <w:divBdr>
        <w:top w:val="none" w:sz="0" w:space="0" w:color="auto"/>
        <w:left w:val="none" w:sz="0" w:space="0" w:color="auto"/>
        <w:bottom w:val="none" w:sz="0" w:space="0" w:color="auto"/>
        <w:right w:val="none" w:sz="0" w:space="0" w:color="auto"/>
      </w:divBdr>
    </w:div>
    <w:div w:id="1123691753">
      <w:bodyDiv w:val="1"/>
      <w:marLeft w:val="0"/>
      <w:marRight w:val="0"/>
      <w:marTop w:val="0"/>
      <w:marBottom w:val="0"/>
      <w:divBdr>
        <w:top w:val="none" w:sz="0" w:space="0" w:color="auto"/>
        <w:left w:val="none" w:sz="0" w:space="0" w:color="auto"/>
        <w:bottom w:val="none" w:sz="0" w:space="0" w:color="auto"/>
        <w:right w:val="none" w:sz="0" w:space="0" w:color="auto"/>
      </w:divBdr>
    </w:div>
    <w:div w:id="1140003559">
      <w:bodyDiv w:val="1"/>
      <w:marLeft w:val="0"/>
      <w:marRight w:val="0"/>
      <w:marTop w:val="0"/>
      <w:marBottom w:val="0"/>
      <w:divBdr>
        <w:top w:val="none" w:sz="0" w:space="0" w:color="auto"/>
        <w:left w:val="none" w:sz="0" w:space="0" w:color="auto"/>
        <w:bottom w:val="none" w:sz="0" w:space="0" w:color="auto"/>
        <w:right w:val="none" w:sz="0" w:space="0" w:color="auto"/>
      </w:divBdr>
    </w:div>
    <w:div w:id="1306079949">
      <w:bodyDiv w:val="1"/>
      <w:marLeft w:val="0"/>
      <w:marRight w:val="0"/>
      <w:marTop w:val="0"/>
      <w:marBottom w:val="0"/>
      <w:divBdr>
        <w:top w:val="none" w:sz="0" w:space="0" w:color="auto"/>
        <w:left w:val="none" w:sz="0" w:space="0" w:color="auto"/>
        <w:bottom w:val="none" w:sz="0" w:space="0" w:color="auto"/>
        <w:right w:val="none" w:sz="0" w:space="0" w:color="auto"/>
      </w:divBdr>
    </w:div>
    <w:div w:id="1365445689">
      <w:bodyDiv w:val="1"/>
      <w:marLeft w:val="0"/>
      <w:marRight w:val="0"/>
      <w:marTop w:val="0"/>
      <w:marBottom w:val="0"/>
      <w:divBdr>
        <w:top w:val="none" w:sz="0" w:space="0" w:color="auto"/>
        <w:left w:val="none" w:sz="0" w:space="0" w:color="auto"/>
        <w:bottom w:val="none" w:sz="0" w:space="0" w:color="auto"/>
        <w:right w:val="none" w:sz="0" w:space="0" w:color="auto"/>
      </w:divBdr>
    </w:div>
    <w:div w:id="1483347392">
      <w:bodyDiv w:val="1"/>
      <w:marLeft w:val="0"/>
      <w:marRight w:val="0"/>
      <w:marTop w:val="0"/>
      <w:marBottom w:val="0"/>
      <w:divBdr>
        <w:top w:val="none" w:sz="0" w:space="0" w:color="auto"/>
        <w:left w:val="none" w:sz="0" w:space="0" w:color="auto"/>
        <w:bottom w:val="none" w:sz="0" w:space="0" w:color="auto"/>
        <w:right w:val="none" w:sz="0" w:space="0" w:color="auto"/>
      </w:divBdr>
    </w:div>
    <w:div w:id="1489249915">
      <w:bodyDiv w:val="1"/>
      <w:marLeft w:val="0"/>
      <w:marRight w:val="0"/>
      <w:marTop w:val="0"/>
      <w:marBottom w:val="0"/>
      <w:divBdr>
        <w:top w:val="none" w:sz="0" w:space="0" w:color="auto"/>
        <w:left w:val="none" w:sz="0" w:space="0" w:color="auto"/>
        <w:bottom w:val="none" w:sz="0" w:space="0" w:color="auto"/>
        <w:right w:val="none" w:sz="0" w:space="0" w:color="auto"/>
      </w:divBdr>
    </w:div>
    <w:div w:id="1523012362">
      <w:bodyDiv w:val="1"/>
      <w:marLeft w:val="0"/>
      <w:marRight w:val="0"/>
      <w:marTop w:val="0"/>
      <w:marBottom w:val="0"/>
      <w:divBdr>
        <w:top w:val="none" w:sz="0" w:space="0" w:color="auto"/>
        <w:left w:val="none" w:sz="0" w:space="0" w:color="auto"/>
        <w:bottom w:val="none" w:sz="0" w:space="0" w:color="auto"/>
        <w:right w:val="none" w:sz="0" w:space="0" w:color="auto"/>
      </w:divBdr>
    </w:div>
    <w:div w:id="1541701317">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774548783">
      <w:bodyDiv w:val="1"/>
      <w:marLeft w:val="0"/>
      <w:marRight w:val="0"/>
      <w:marTop w:val="0"/>
      <w:marBottom w:val="0"/>
      <w:divBdr>
        <w:top w:val="none" w:sz="0" w:space="0" w:color="auto"/>
        <w:left w:val="none" w:sz="0" w:space="0" w:color="auto"/>
        <w:bottom w:val="none" w:sz="0" w:space="0" w:color="auto"/>
        <w:right w:val="none" w:sz="0" w:space="0" w:color="auto"/>
      </w:divBdr>
    </w:div>
    <w:div w:id="1785030952">
      <w:bodyDiv w:val="1"/>
      <w:marLeft w:val="0"/>
      <w:marRight w:val="0"/>
      <w:marTop w:val="0"/>
      <w:marBottom w:val="0"/>
      <w:divBdr>
        <w:top w:val="none" w:sz="0" w:space="0" w:color="auto"/>
        <w:left w:val="none" w:sz="0" w:space="0" w:color="auto"/>
        <w:bottom w:val="none" w:sz="0" w:space="0" w:color="auto"/>
        <w:right w:val="none" w:sz="0" w:space="0" w:color="auto"/>
      </w:divBdr>
    </w:div>
    <w:div w:id="1817186461">
      <w:bodyDiv w:val="1"/>
      <w:marLeft w:val="0"/>
      <w:marRight w:val="0"/>
      <w:marTop w:val="0"/>
      <w:marBottom w:val="0"/>
      <w:divBdr>
        <w:top w:val="none" w:sz="0" w:space="0" w:color="auto"/>
        <w:left w:val="none" w:sz="0" w:space="0" w:color="auto"/>
        <w:bottom w:val="none" w:sz="0" w:space="0" w:color="auto"/>
        <w:right w:val="none" w:sz="0" w:space="0" w:color="auto"/>
      </w:divBdr>
    </w:div>
    <w:div w:id="1826628011">
      <w:bodyDiv w:val="1"/>
      <w:marLeft w:val="0"/>
      <w:marRight w:val="0"/>
      <w:marTop w:val="0"/>
      <w:marBottom w:val="0"/>
      <w:divBdr>
        <w:top w:val="none" w:sz="0" w:space="0" w:color="auto"/>
        <w:left w:val="none" w:sz="0" w:space="0" w:color="auto"/>
        <w:bottom w:val="none" w:sz="0" w:space="0" w:color="auto"/>
        <w:right w:val="none" w:sz="0" w:space="0" w:color="auto"/>
      </w:divBdr>
      <w:divsChild>
        <w:div w:id="437143963">
          <w:marLeft w:val="0"/>
          <w:marRight w:val="0"/>
          <w:marTop w:val="0"/>
          <w:marBottom w:val="0"/>
          <w:divBdr>
            <w:top w:val="none" w:sz="0" w:space="0" w:color="auto"/>
            <w:left w:val="none" w:sz="0" w:space="0" w:color="auto"/>
            <w:bottom w:val="none" w:sz="0" w:space="0" w:color="auto"/>
            <w:right w:val="none" w:sz="0" w:space="0" w:color="auto"/>
          </w:divBdr>
        </w:div>
        <w:div w:id="1708723825">
          <w:marLeft w:val="0"/>
          <w:marRight w:val="0"/>
          <w:marTop w:val="0"/>
          <w:marBottom w:val="0"/>
          <w:divBdr>
            <w:top w:val="none" w:sz="0" w:space="0" w:color="auto"/>
            <w:left w:val="none" w:sz="0" w:space="0" w:color="auto"/>
            <w:bottom w:val="none" w:sz="0" w:space="0" w:color="auto"/>
            <w:right w:val="none" w:sz="0" w:space="0" w:color="auto"/>
          </w:divBdr>
        </w:div>
      </w:divsChild>
    </w:div>
    <w:div w:id="1851332105">
      <w:bodyDiv w:val="1"/>
      <w:marLeft w:val="0"/>
      <w:marRight w:val="0"/>
      <w:marTop w:val="0"/>
      <w:marBottom w:val="0"/>
      <w:divBdr>
        <w:top w:val="none" w:sz="0" w:space="0" w:color="auto"/>
        <w:left w:val="none" w:sz="0" w:space="0" w:color="auto"/>
        <w:bottom w:val="none" w:sz="0" w:space="0" w:color="auto"/>
        <w:right w:val="none" w:sz="0" w:space="0" w:color="auto"/>
      </w:divBdr>
    </w:div>
    <w:div w:id="1925918836">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055303157">
      <w:bodyDiv w:val="1"/>
      <w:marLeft w:val="0"/>
      <w:marRight w:val="0"/>
      <w:marTop w:val="0"/>
      <w:marBottom w:val="0"/>
      <w:divBdr>
        <w:top w:val="none" w:sz="0" w:space="0" w:color="auto"/>
        <w:left w:val="none" w:sz="0" w:space="0" w:color="auto"/>
        <w:bottom w:val="none" w:sz="0" w:space="0" w:color="auto"/>
        <w:right w:val="none" w:sz="0" w:space="0" w:color="auto"/>
      </w:divBdr>
    </w:div>
    <w:div w:id="2077432793">
      <w:bodyDiv w:val="1"/>
      <w:marLeft w:val="0"/>
      <w:marRight w:val="0"/>
      <w:marTop w:val="0"/>
      <w:marBottom w:val="0"/>
      <w:divBdr>
        <w:top w:val="none" w:sz="0" w:space="0" w:color="auto"/>
        <w:left w:val="none" w:sz="0" w:space="0" w:color="auto"/>
        <w:bottom w:val="none" w:sz="0" w:space="0" w:color="auto"/>
        <w:right w:val="none" w:sz="0" w:space="0" w:color="auto"/>
      </w:divBdr>
    </w:div>
    <w:div w:id="212919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anne.haller@sm.ee" TargetMode="External" Id="rId13" /><Relationship Type="http://schemas.openxmlformats.org/officeDocument/2006/relationships/hyperlink" Target="mailto:gerli.spelman@justdigi.ee" TargetMode="External" Id="rId18" /><Relationship Type="http://schemas.openxmlformats.org/officeDocument/2006/relationships/customXml" Target="../customXml/item3.xml" Id="rId3" /><Relationship Type="http://schemas.openxmlformats.org/officeDocument/2006/relationships/hyperlink" Target="https://eelnoud.valitsus.ee/main/mount/docList/63005645-d389-4ddf-a5d2-1b6dac7169d9" TargetMode="External" Id="rId21"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hyperlink" Target="mailto:madli.joeleht@sm.ee" TargetMode="External" Id="rId17" /><Relationship Type="http://schemas.openxmlformats.org/officeDocument/2006/relationships/customXml" Target="../customXml/item2.xml" Id="rId2" /><Relationship Type="http://schemas.openxmlformats.org/officeDocument/2006/relationships/hyperlink" Target="mailto:gerli.spelman@justdigi.ee" TargetMode="External" Id="rId16" /><Relationship Type="http://schemas.openxmlformats.org/officeDocument/2006/relationships/hyperlink" Target="mailto:virge.tammaru@fin.ee"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hyperlink" Target="mailto:aleksandr.logussov@justdigi.ee"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mailto:alice.sundema@sm.ee"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birgit.siigur@sm.ee" TargetMode="External" Id="rId14" /><Relationship Type="http://schemas.openxmlformats.org/officeDocument/2006/relationships/fontTable" Target="fontTable.xml" Id="rId22" /><Relationship Type="http://schemas.openxmlformats.org/officeDocument/2006/relationships/comments" Target="comments.xml" Id="Rc301d0e5040d44dd" /><Relationship Type="http://schemas.microsoft.com/office/2011/relationships/people" Target="people.xml" Id="Rd8cd231a56c1435c" /><Relationship Type="http://schemas.microsoft.com/office/2011/relationships/commentsExtended" Target="commentsExtended.xml" Id="R7f08d7c51dd14b61" /><Relationship Type="http://schemas.microsoft.com/office/2016/09/relationships/commentsIds" Target="commentsIds.xml" Id="R03157482afd942e8" /><Relationship Type="http://schemas.microsoft.com/office/2018/08/relationships/commentsExtensible" Target="commentsExtensible.xml" Id="R5c118444ae044d31" /></Relationships>
</file>

<file path=word/_rels/footnotes.xml.rels><?xml version="1.0" encoding="UTF-8" standalone="yes"?>
<Relationships xmlns="http://schemas.openxmlformats.org/package/2006/relationships"><Relationship Id="rId8" Type="http://schemas.openxmlformats.org/officeDocument/2006/relationships/hyperlink" Target="https://sonaveeb.ee/search/unif/dlall/dsall/viivitamata/1/est" TargetMode="External"/><Relationship Id="rId13" Type="http://schemas.openxmlformats.org/officeDocument/2006/relationships/hyperlink" Target="https://www.sm.ee/sites/default/files/documents/2024-07/Lastekaitse%20mudelite%20l%C3%B5pparuanne_27.06.2024.pdf" TargetMode="External"/><Relationship Id="rId18" Type="http://schemas.openxmlformats.org/officeDocument/2006/relationships/hyperlink" Target="https://tugiteenused.haapsalu.ee/" TargetMode="External"/><Relationship Id="rId3" Type="http://schemas.openxmlformats.org/officeDocument/2006/relationships/hyperlink" Target="https://www.sm.ee/media/2670/download" TargetMode="External"/><Relationship Id="rId21" Type="http://schemas.openxmlformats.org/officeDocument/2006/relationships/hyperlink" Target="https://www.sm.ee/media/2670/download" TargetMode="External"/><Relationship Id="rId7" Type="http://schemas.openxmlformats.org/officeDocument/2006/relationships/hyperlink" Target="https://sonaveeb.ee/" TargetMode="External"/><Relationship Id="rId12" Type="http://schemas.openxmlformats.org/officeDocument/2006/relationships/hyperlink" Target="https://www.sm.ee/sites/default/files/documents/2024-07/Lastekaitse%20mudelite%20l%C3%B5pparuanne_27.06.2024.pdf" TargetMode="External"/><Relationship Id="rId17" Type="http://schemas.openxmlformats.org/officeDocument/2006/relationships/hyperlink" Target="https://sthk.edu.ee/et" TargetMode="External"/><Relationship Id="rId2" Type="http://schemas.openxmlformats.org/officeDocument/2006/relationships/hyperlink" Target="https://www.oiguskantsler.ee/sites/default/files/field_document2/6iguskantsleri_margukiri_taitemenetluse_seadustiku_kooskolla_viimine_pohiseadusega.pdf" TargetMode="External"/><Relationship Id="rId16" Type="http://schemas.openxmlformats.org/officeDocument/2006/relationships/hyperlink" Target="https://www.sotsiaalkindlustusamet.ee/lapse-heaolu-hindamise-kasiraamat" TargetMode="External"/><Relationship Id="rId20" Type="http://schemas.openxmlformats.org/officeDocument/2006/relationships/hyperlink" Target="https://www.sotsiaalkindlustusamet.ee/lapse-heaolu-hindamise-kasiraamat" TargetMode="External"/><Relationship Id="rId1" Type="http://schemas.openxmlformats.org/officeDocument/2006/relationships/hyperlink" Target="https://www.riigiteataja.ee/akt/131122024003" TargetMode="External"/><Relationship Id="rId6" Type="http://schemas.openxmlformats.org/officeDocument/2006/relationships/hyperlink" Target="https://www.sotsiaalkindlustusamet.ee/lapse-heaolu-hindamise-kasiraamat" TargetMode="External"/><Relationship Id="rId11" Type="http://schemas.openxmlformats.org/officeDocument/2006/relationships/hyperlink" Target="https://www.sm.ee/lapsed-ja-hoolekanne/lapsed-ja-pered/lastekaitse-valdkonna-arendamine" TargetMode="External"/><Relationship Id="rId24" Type="http://schemas.openxmlformats.org/officeDocument/2006/relationships/hyperlink" Target="https://kpkoda.ee/kohtutaiturid/kohtutaiturid-kontakt/" TargetMode="External"/><Relationship Id="rId5" Type="http://schemas.openxmlformats.org/officeDocument/2006/relationships/hyperlink" Target="https://sotsiaalkindlustusamet.ee/sites/default/files/documents/2025-03/2024.%20aasta%20tegevusaruanne%20.pdf" TargetMode="External"/><Relationship Id="rId15" Type="http://schemas.openxmlformats.org/officeDocument/2006/relationships/hyperlink" Target="https://markalast.ee/2024/11/29/vorgustikutoo-lastekaitses-kui-efektiivne-meetod-abivajavate-laste-toetamisel/" TargetMode="External"/><Relationship Id="rId23" Type="http://schemas.openxmlformats.org/officeDocument/2006/relationships/hyperlink" Target="https://www.oiguskantsler.ee/sites/default/files/field_document2/6iguskantsleri_margukiri_taitemenetluse_seadustiku_kooskolla_viimine_pohiseadusega.pdf" TargetMode="External"/><Relationship Id="rId10" Type="http://schemas.openxmlformats.org/officeDocument/2006/relationships/hyperlink" Target="https://arhiiv.lastekaitseliit.ee/wp-content/uploads/2011/04/%C3%9Cldkommentaar-nr-14.pdf" TargetMode="External"/><Relationship Id="rId19" Type="http://schemas.openxmlformats.org/officeDocument/2006/relationships/hyperlink" Target="https://www.sotsiaalkindlustusamet.ee/lapse-heaolu-hindamise-kasiraamat" TargetMode="External"/><Relationship Id="rId4" Type="http://schemas.openxmlformats.org/officeDocument/2006/relationships/hyperlink" Target="https://www.sotsiaalkindlustusamet.ee/lapse-heaolu-hindamise-kasiraamat" TargetMode="External"/><Relationship Id="rId9" Type="http://schemas.openxmlformats.org/officeDocument/2006/relationships/hyperlink" Target="https://www.sotsiaalkindlustusamet.ee/lapse-heaolu-hindamise-kasiraamat" TargetMode="External"/><Relationship Id="rId14" Type="http://schemas.openxmlformats.org/officeDocument/2006/relationships/hyperlink" Target="https://www.tai.ee/et/sotsiaaltoo/juhtumikorraldusmudel-turvalisuse-margid-uus-tooriist-eesti-lastekaitsetoos" TargetMode="External"/><Relationship Id="rId22" Type="http://schemas.openxmlformats.org/officeDocument/2006/relationships/hyperlink" Target="https://www.oiguskantsler.ee/sites/default/files/field_document2/6iguskantsleri_margukiri_taitemenetluse_seadustiku_kooskolla_viimine_pohiseaduseg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DB0530-ACAD-4566-B86C-44B66DA6BD1C}">
  <ds:schemaRefs>
    <ds:schemaRef ds:uri="http://schemas.microsoft.com/office/2006/documentManagement/types"/>
    <ds:schemaRef ds:uri="2d11df42-a036-40cf-95f7-4e940c8b62b5"/>
    <ds:schemaRef ds:uri="http://schemas.openxmlformats.org/package/2006/metadata/core-properti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 ds:uri="http://purl.org/dc/dcmitype/"/>
    <ds:schemaRef ds:uri="d9933eef-ba62-4023-8948-7ff3d6a14142"/>
  </ds:schemaRefs>
</ds:datastoreItem>
</file>

<file path=customXml/itemProps2.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3.xml><?xml version="1.0" encoding="utf-8"?>
<ds:datastoreItem xmlns:ds="http://schemas.openxmlformats.org/officeDocument/2006/customXml" ds:itemID="{FDE6BAF1-FB8E-41F1-980B-1D1A7F218DFC}"/>
</file>

<file path=customXml/itemProps4.xml><?xml version="1.0" encoding="utf-8"?>
<ds:datastoreItem xmlns:ds="http://schemas.openxmlformats.org/officeDocument/2006/customXml" ds:itemID="{0E440CDA-7C64-4716-ADCA-D9EBB152317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SELETUSKIRI seadus 2018</ap:Template>
  <ap:Application>Microsoft Word for the web</ap:Application>
  <ap:DocSecurity>0</ap:DocSecurity>
  <ap:ScaleCrop>false</ap:ScaleCrop>
  <ap:Company>DF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Johanna Maria Kosk - JUSTDIGI</cp:lastModifiedBy>
  <cp:revision>19</cp:revision>
  <cp:lastPrinted>1900-01-03T00:00:00Z</cp:lastPrinted>
  <dcterms:created xsi:type="dcterms:W3CDTF">2025-11-14T07:28:00Z</dcterms:created>
  <dcterms:modified xsi:type="dcterms:W3CDTF">2026-01-06T07:26:03Z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-82339603</vt:i4>
  </property>
  <property fmtid="{D5CDD505-2E9C-101B-9397-08002B2CF9AE}" pid="3" name="_NewReviewCycle">
    <vt:lpwstr/>
  </property>
  <property fmtid="{D5CDD505-2E9C-101B-9397-08002B2CF9AE}" pid="4" name="_EmailSubject">
    <vt:lpwstr>vaata nüüd</vt:lpwstr>
  </property>
  <property fmtid="{D5CDD505-2E9C-101B-9397-08002B2CF9AE}" pid="5" name="_AuthorEmail">
    <vt:lpwstr>ulle.murd@sm.ee</vt:lpwstr>
  </property>
  <property fmtid="{D5CDD505-2E9C-101B-9397-08002B2CF9AE}" pid="6" name="_AuthorEmailDisplayName">
    <vt:lpwstr>Ülle Murd</vt:lpwstr>
  </property>
  <property fmtid="{D5CDD505-2E9C-101B-9397-08002B2CF9AE}" pid="7" name="_PreviousAdHocReviewCycleID">
    <vt:i4>-1147950887</vt:i4>
  </property>
  <property fmtid="{D5CDD505-2E9C-101B-9397-08002B2CF9AE}" pid="8" name="_ReviewingToolsShownOnce">
    <vt:lpwstr/>
  </property>
  <property fmtid="{D5CDD505-2E9C-101B-9397-08002B2CF9AE}" pid="9" name="_dlc_DocIdItemGuid">
    <vt:lpwstr>bfa83ffe-df13-4513-8f06-8a8e05ff9a11</vt:lpwstr>
  </property>
  <property fmtid="{D5CDD505-2E9C-101B-9397-08002B2CF9AE}" pid="10" name="MSIP_Label_defa4170-0d19-0005-0004-bc88714345d2_Enabled">
    <vt:lpwstr>true</vt:lpwstr>
  </property>
  <property fmtid="{D5CDD505-2E9C-101B-9397-08002B2CF9AE}" pid="11" name="MSIP_Label_defa4170-0d19-0005-0004-bc88714345d2_SetDate">
    <vt:lpwstr>2025-03-14T13:46:04Z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63e58f39-3361-408a-ba3a-8738015f8649</vt:lpwstr>
  </property>
  <property fmtid="{D5CDD505-2E9C-101B-9397-08002B2CF9AE}" pid="16" name="MSIP_Label_defa4170-0d19-0005-0004-bc88714345d2_ContentBits">
    <vt:lpwstr>0</vt:lpwstr>
  </property>
  <property fmtid="{D5CDD505-2E9C-101B-9397-08002B2CF9AE}" pid="17" name="MSIP_Label_defa4170-0d19-0005-0004-bc88714345d2_Tag">
    <vt:lpwstr>10, 3, 0, 1</vt:lpwstr>
  </property>
  <property fmtid="{D5CDD505-2E9C-101B-9397-08002B2CF9AE}" pid="18" name="ContentTypeId">
    <vt:lpwstr>0x0101003E579B56BAECA84AA24CE2339784D7AE</vt:lpwstr>
  </property>
  <property fmtid="{D5CDD505-2E9C-101B-9397-08002B2CF9AE}" pid="19" name="MediaServiceImageTags">
    <vt:lpwstr/>
  </property>
</Properties>
</file>